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6DF3522" w14:textId="0520055A" w:rsidR="00CF49CC" w:rsidRPr="00D740A5" w:rsidRDefault="006A3434" w:rsidP="00866600">
      <w:pPr>
        <w:pStyle w:val="Documentname"/>
      </w:pPr>
      <w:ins w:id="0" w:author="Kaski Maiju" w:date="2025-03-18T14:51:00Z" w16du:dateUtc="2025-03-18T12:51:00Z">
        <w:r w:rsidRPr="00407871">
          <w:rPr>
            <w:rPrChange w:id="1" w:author="Kaski Maiju" w:date="2025-03-18T14:52:00Z" w16du:dateUtc="2025-03-18T12:52:00Z">
              <w:rPr>
                <w:color w:val="FF0000"/>
              </w:rPr>
            </w:rPrChange>
          </w:rPr>
          <w:t>USE CASES</w:t>
        </w:r>
        <w:r w:rsidDel="006A3434">
          <w:t xml:space="preserve"> </w:t>
        </w:r>
      </w:ins>
      <w:ins w:id="2" w:author="Kaski Maiju" w:date="2025-03-18T14:52:00Z" w16du:dateUtc="2025-03-18T12:52:00Z">
        <w:r>
          <w:t xml:space="preserve">FOR </w:t>
        </w:r>
      </w:ins>
      <w:del w:id="3" w:author="Kaski Maiju" w:date="2025-03-18T14:51:00Z" w16du:dateUtc="2025-03-18T12:51:00Z">
        <w:r w:rsidR="002735DD" w:rsidDel="006A3434">
          <w:delText>Guide</w:delText>
        </w:r>
        <w:r w:rsidR="00827301" w:rsidDel="006A3434">
          <w:delText>l</w:delText>
        </w:r>
        <w:r w:rsidR="002735DD" w:rsidDel="006A3434">
          <w:delText xml:space="preserve">ine </w:delText>
        </w:r>
      </w:del>
      <w:del w:id="4" w:author="Kaski Maiju" w:date="2025-03-18T14:52:00Z" w16du:dateUtc="2025-03-18T12:52:00Z">
        <w:r w:rsidR="00007BD8" w:rsidRPr="00007BD8" w:rsidDel="006A3434">
          <w:delText xml:space="preserve">on </w:delText>
        </w:r>
      </w:del>
      <w:r w:rsidR="00007BD8" w:rsidRPr="00007BD8">
        <w:t xml:space="preserve">VTS Digital Communications </w:t>
      </w:r>
      <w:del w:id="5" w:author="Karlsson, Fredrik" w:date="2024-03-14T11:08:00Z">
        <w:r w:rsidR="00866600" w:rsidDel="00FE6132">
          <w:delText>-</w:delText>
        </w:r>
      </w:del>
      <w:ins w:id="6" w:author="Kaski Maiju" w:date="2025-03-18T14:52:00Z" w16du:dateUtc="2025-03-18T12:52:00Z">
        <w:r w:rsidR="00407871" w:rsidDel="00407871">
          <w:t xml:space="preserve"> </w:t>
        </w:r>
      </w:ins>
      <w:ins w:id="7" w:author="Karlsson, Fredrik" w:date="2024-03-14T11:08:00Z">
        <w:del w:id="8" w:author="Kaski Maiju" w:date="2025-03-18T14:52:00Z" w16du:dateUtc="2025-03-18T12:52:00Z">
          <w:r w:rsidR="00FE6132" w:rsidDel="00407871">
            <w:delText>–</w:delText>
          </w:r>
        </w:del>
      </w:ins>
      <w:del w:id="9" w:author="Kaski Maiju" w:date="2025-03-18T14:52:00Z" w16du:dateUtc="2025-03-18T12:52:00Z">
        <w:r w:rsidR="00866600" w:rsidDel="00407871">
          <w:delText xml:space="preserve"> </w:delText>
        </w:r>
      </w:del>
      <w:ins w:id="10" w:author="Karlsson, Fredrik" w:date="2024-03-14T11:08:00Z">
        <w:del w:id="11" w:author="Kaski Maiju" w:date="2024-09-23T14:43:00Z" w16du:dateUtc="2024-09-23T11:43:00Z">
          <w:r w:rsidR="00FE6132" w:rsidDel="00672F66">
            <w:rPr>
              <w:color w:val="FF0000"/>
            </w:rPr>
            <w:delText>DRAFT 2024-0</w:delText>
          </w:r>
        </w:del>
        <w:del w:id="12" w:author="Kaski Maiju" w:date="2024-06-27T10:52:00Z">
          <w:r w:rsidR="00FE6132" w:rsidDel="00456E23">
            <w:rPr>
              <w:color w:val="FF0000"/>
            </w:rPr>
            <w:delText>3</w:delText>
          </w:r>
        </w:del>
        <w:del w:id="13" w:author="Kaski Maiju" w:date="2024-09-23T14:43:00Z" w16du:dateUtc="2024-09-23T11:43:00Z">
          <w:r w:rsidR="00FE6132" w:rsidDel="00672F66">
            <w:rPr>
              <w:color w:val="FF0000"/>
            </w:rPr>
            <w:delText>-</w:delText>
          </w:r>
        </w:del>
        <w:del w:id="14" w:author="Kaski Maiju" w:date="2024-06-27T10:52:00Z">
          <w:r w:rsidR="00FE6132" w:rsidDel="00456E23">
            <w:rPr>
              <w:color w:val="FF0000"/>
            </w:rPr>
            <w:delText>14</w:delText>
          </w:r>
        </w:del>
      </w:ins>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43EAAA24" w:rsidR="004E0BBB" w:rsidDel="00AA27EB" w:rsidRDefault="000E542C" w:rsidP="00201579">
      <w:pPr>
        <w:pStyle w:val="Leipteksti"/>
        <w:rPr>
          <w:ins w:id="15" w:author="Karlsson, Fredrik" w:date="2024-03-14T14:03:00Z"/>
          <w:del w:id="16" w:author="Kaski Maiju" w:date="2024-09-26T13:19:00Z" w16du:dateUtc="2024-09-26T10:19:00Z"/>
        </w:rPr>
      </w:pPr>
      <w:ins w:id="17" w:author="Karlsson, Fredrik" w:date="2024-03-14T14:03:00Z">
        <w:del w:id="18" w:author="Kaski Maiju" w:date="2024-09-26T13:19:00Z" w16du:dateUtc="2024-09-26T10:19:00Z">
          <w:r w:rsidDel="00AA27EB">
            <w:delText>For VTS56:</w:delText>
          </w:r>
        </w:del>
      </w:ins>
    </w:p>
    <w:p w14:paraId="4751B878" w14:textId="459BB2EB" w:rsidR="000E542C" w:rsidDel="00AA27EB" w:rsidRDefault="000E542C">
      <w:pPr>
        <w:pStyle w:val="Leipteksti"/>
        <w:numPr>
          <w:ilvl w:val="0"/>
          <w:numId w:val="64"/>
        </w:numPr>
        <w:rPr>
          <w:ins w:id="19" w:author="Karlsson, Fredrik" w:date="2024-03-14T14:04:00Z"/>
          <w:del w:id="20" w:author="Kaski Maiju" w:date="2024-09-26T13:19:00Z" w16du:dateUtc="2024-09-26T10:19:00Z"/>
        </w:rPr>
        <w:pPrChange w:id="21" w:author="Karlsson, Fredrik" w:date="2024-03-14T14:03:00Z">
          <w:pPr>
            <w:pStyle w:val="Leipteksti"/>
          </w:pPr>
        </w:pPrChange>
      </w:pPr>
      <w:ins w:id="22" w:author="Karlsson, Fredrik" w:date="2024-03-14T14:04:00Z">
        <w:del w:id="23" w:author="Kaski Maiju" w:date="2024-09-26T13:19:00Z" w16du:dateUtc="2024-09-26T10:19:00Z">
          <w:r w:rsidDel="00AA27EB">
            <w:delText>Revise</w:delText>
          </w:r>
        </w:del>
      </w:ins>
      <w:ins w:id="24" w:author="Karlsson, Fredrik" w:date="2024-03-14T14:03:00Z">
        <w:del w:id="25" w:author="Kaski Maiju" w:date="2024-09-26T13:19:00Z" w16du:dateUtc="2024-09-26T10:19:00Z">
          <w:r w:rsidDel="00AA27EB">
            <w:delText xml:space="preserve"> </w:delText>
          </w:r>
        </w:del>
      </w:ins>
      <w:ins w:id="26" w:author="Karlsson, Fredrik" w:date="2024-03-14T14:04:00Z">
        <w:del w:id="27" w:author="Kaski Maiju" w:date="2024-09-26T13:19:00Z" w16du:dateUtc="2024-09-26T10:19:00Z">
          <w:r w:rsidDel="00AA27EB">
            <w:delText>Pictures</w:delText>
          </w:r>
        </w:del>
      </w:ins>
    </w:p>
    <w:p w14:paraId="290BF52A" w14:textId="7B671E86" w:rsidR="000E542C" w:rsidDel="00137A91" w:rsidRDefault="000E542C">
      <w:pPr>
        <w:pStyle w:val="Leipteksti"/>
        <w:numPr>
          <w:ilvl w:val="0"/>
          <w:numId w:val="64"/>
        </w:numPr>
        <w:rPr>
          <w:ins w:id="28" w:author="Karlsson, Fredrik" w:date="2024-03-14T14:05:00Z"/>
          <w:del w:id="29" w:author="Kaski Maiju" w:date="2024-09-23T16:32:00Z" w16du:dateUtc="2024-09-23T13:32:00Z"/>
        </w:rPr>
        <w:pPrChange w:id="30" w:author="Karlsson, Fredrik" w:date="2024-03-14T14:03:00Z">
          <w:pPr>
            <w:pStyle w:val="Leipteksti"/>
          </w:pPr>
        </w:pPrChange>
      </w:pPr>
      <w:ins w:id="31" w:author="Karlsson, Fredrik" w:date="2024-03-14T14:04:00Z">
        <w:del w:id="32" w:author="Kaski Maiju" w:date="2024-09-23T16:32:00Z" w16du:dateUtc="2024-09-23T13:32:00Z">
          <w:r w:rsidDel="00137A91">
            <w:delText>Rename</w:delText>
          </w:r>
        </w:del>
      </w:ins>
      <w:ins w:id="33" w:author="Karlsson, Fredrik" w:date="2024-03-14T14:05:00Z">
        <w:del w:id="34" w:author="Kaski Maiju" w:date="2024-09-23T16:32:00Z" w16du:dateUtc="2024-09-23T13:32:00Z">
          <w:r w:rsidDel="00137A91">
            <w:delText>/change</w:delText>
          </w:r>
        </w:del>
      </w:ins>
      <w:ins w:id="35" w:author="Karlsson, Fredrik" w:date="2024-03-14T14:04:00Z">
        <w:del w:id="36" w:author="Kaski Maiju" w:date="2024-09-23T16:32:00Z" w16du:dateUtc="2024-09-23T13:32:00Z">
          <w:r w:rsidDel="00137A91">
            <w:delText xml:space="preserve"> the </w:delText>
          </w:r>
        </w:del>
      </w:ins>
      <w:ins w:id="37" w:author="Karlsson, Fredrik" w:date="2024-03-14T14:05:00Z">
        <w:del w:id="38" w:author="Kaski Maiju" w:date="2024-09-23T16:32:00Z" w16du:dateUtc="2024-09-23T13:32:00Z">
          <w:r w:rsidDel="00137A91">
            <w:delText>“Part A,B,C,D” part</w:delText>
          </w:r>
        </w:del>
      </w:ins>
      <w:ins w:id="39" w:author="Karlsson, Fredrik" w:date="2024-03-14T14:13:00Z">
        <w:del w:id="40" w:author="Kaski Maiju" w:date="2024-09-23T16:32:00Z" w16du:dateUtc="2024-09-23T13:32:00Z">
          <w:r w:rsidDel="00137A91">
            <w:delText xml:space="preserve"> </w:delText>
          </w:r>
        </w:del>
      </w:ins>
    </w:p>
    <w:p w14:paraId="2FC827CE" w14:textId="14CC5BA2" w:rsidR="000E542C" w:rsidDel="00137A91" w:rsidRDefault="000E542C">
      <w:pPr>
        <w:pStyle w:val="Leipteksti"/>
        <w:numPr>
          <w:ilvl w:val="0"/>
          <w:numId w:val="64"/>
        </w:numPr>
        <w:rPr>
          <w:ins w:id="41" w:author="Karlsson, Fredrik" w:date="2024-03-14T14:06:00Z"/>
          <w:del w:id="42" w:author="Kaski Maiju" w:date="2024-09-23T16:33:00Z" w16du:dateUtc="2024-09-23T13:33:00Z"/>
        </w:rPr>
        <w:pPrChange w:id="43" w:author="Karlsson, Fredrik" w:date="2024-03-14T14:03:00Z">
          <w:pPr>
            <w:pStyle w:val="Leipteksti"/>
          </w:pPr>
        </w:pPrChange>
      </w:pPr>
      <w:ins w:id="44" w:author="Karlsson, Fredrik" w:date="2024-03-14T14:05:00Z">
        <w:del w:id="45" w:author="Kaski Maiju" w:date="2024-09-23T16:33:00Z" w16du:dateUtc="2024-09-23T13:33:00Z">
          <w:r w:rsidDel="00137A91">
            <w:delText xml:space="preserve">Revise </w:delText>
          </w:r>
        </w:del>
      </w:ins>
      <w:ins w:id="46" w:author="Karlsson, Fredrik" w:date="2024-03-14T14:06:00Z">
        <w:del w:id="47" w:author="Kaski Maiju" w:date="2024-09-23T16:33:00Z" w16du:dateUtc="2024-09-23T13:33:00Z">
          <w:r w:rsidDel="00137A91">
            <w:delText xml:space="preserve">S100 </w:delText>
          </w:r>
        </w:del>
      </w:ins>
    </w:p>
    <w:p w14:paraId="505197EA" w14:textId="440422C4" w:rsidR="000E542C" w:rsidDel="00AA27EB" w:rsidRDefault="000E542C">
      <w:pPr>
        <w:pStyle w:val="Leipteksti"/>
        <w:numPr>
          <w:ilvl w:val="0"/>
          <w:numId w:val="64"/>
        </w:numPr>
        <w:rPr>
          <w:ins w:id="48" w:author="Karlsson, Fredrik" w:date="2024-03-14T14:10:00Z"/>
          <w:del w:id="49" w:author="Kaski Maiju" w:date="2024-09-26T13:19:00Z" w16du:dateUtc="2024-09-26T10:19:00Z"/>
        </w:rPr>
        <w:pPrChange w:id="50" w:author="Karlsson, Fredrik" w:date="2024-03-14T14:03:00Z">
          <w:pPr>
            <w:pStyle w:val="Leipteksti"/>
          </w:pPr>
        </w:pPrChange>
      </w:pPr>
      <w:commentRangeStart w:id="51"/>
      <w:ins w:id="52" w:author="Karlsson, Fredrik" w:date="2024-03-14T14:07:00Z">
        <w:del w:id="53" w:author="Kaski Maiju" w:date="2024-09-26T13:19:00Z" w16du:dateUtc="2024-09-26T10:19:00Z">
          <w:r w:rsidDel="00AA27EB">
            <w:delText xml:space="preserve">Revise </w:delText>
          </w:r>
        </w:del>
      </w:ins>
      <w:ins w:id="54" w:author="Karlsson, Fredrik" w:date="2024-03-14T14:11:00Z">
        <w:del w:id="55" w:author="Kaski Maiju" w:date="2024-09-26T13:19:00Z" w16du:dateUtc="2024-09-26T10:19:00Z">
          <w:r w:rsidDel="00AA27EB">
            <w:delText>“</w:delText>
          </w:r>
        </w:del>
      </w:ins>
      <w:ins w:id="56" w:author="Karlsson, Fredrik" w:date="2024-03-14T14:10:00Z">
        <w:del w:id="57" w:author="Kaski Maiju" w:date="2024-09-26T13:19:00Z" w16du:dateUtc="2024-09-26T10:19:00Z">
          <w:r w:rsidDel="00AA27EB">
            <w:delText>document</w:delText>
          </w:r>
        </w:del>
      </w:ins>
      <w:ins w:id="58" w:author="Karlsson, Fredrik" w:date="2024-03-14T14:11:00Z">
        <w:del w:id="59" w:author="Kaski Maiju" w:date="2024-09-26T13:19:00Z" w16du:dateUtc="2024-09-26T10:19:00Z">
          <w:r w:rsidDel="00AA27EB">
            <w:delText xml:space="preserve"> purpose”</w:delText>
          </w:r>
          <w:commentRangeEnd w:id="51"/>
          <w:r w:rsidDel="00AA27EB">
            <w:rPr>
              <w:rStyle w:val="Kommentinviite"/>
            </w:rPr>
            <w:commentReference w:id="51"/>
          </w:r>
        </w:del>
      </w:ins>
      <w:ins w:id="60" w:author="Karlsson, Fredrik" w:date="2024-03-14T14:13:00Z">
        <w:del w:id="61" w:author="Kaski Maiju" w:date="2024-09-26T13:19:00Z" w16du:dateUtc="2024-09-26T10:19:00Z">
          <w:r w:rsidDel="00AA27EB">
            <w:delText xml:space="preserve"> </w:delText>
          </w:r>
        </w:del>
      </w:ins>
    </w:p>
    <w:p w14:paraId="37AB08BF" w14:textId="7B47690B" w:rsidR="000E542C" w:rsidDel="00137A91" w:rsidRDefault="000E542C">
      <w:pPr>
        <w:pStyle w:val="Leipteksti"/>
        <w:numPr>
          <w:ilvl w:val="0"/>
          <w:numId w:val="64"/>
        </w:numPr>
        <w:rPr>
          <w:ins w:id="62" w:author="Karlsson, Fredrik" w:date="2024-03-14T14:13:00Z"/>
          <w:del w:id="63" w:author="Kaski Maiju" w:date="2024-09-23T16:33:00Z" w16du:dateUtc="2024-09-23T13:33:00Z"/>
        </w:rPr>
        <w:pPrChange w:id="64" w:author="Karlsson, Fredrik" w:date="2024-03-14T14:03:00Z">
          <w:pPr>
            <w:pStyle w:val="Leipteksti"/>
          </w:pPr>
        </w:pPrChange>
      </w:pPr>
      <w:ins w:id="65" w:author="Karlsson, Fredrik" w:date="2024-03-14T14:13:00Z">
        <w:del w:id="66" w:author="Kaski Maiju" w:date="2024-09-23T16:33:00Z" w16du:dateUtc="2024-09-23T13:33:00Z">
          <w:r w:rsidDel="00137A91">
            <w:delText>Revise Route exchange part</w:delText>
          </w:r>
        </w:del>
      </w:ins>
    </w:p>
    <w:p w14:paraId="0B43A050" w14:textId="32BB94E0" w:rsidR="0003538E" w:rsidDel="00AA27EB" w:rsidRDefault="006373AF">
      <w:pPr>
        <w:pStyle w:val="Leipteksti"/>
        <w:numPr>
          <w:ilvl w:val="0"/>
          <w:numId w:val="64"/>
        </w:numPr>
        <w:rPr>
          <w:ins w:id="67" w:author="Karlsson, Fredrik" w:date="2024-06-27T12:45:00Z"/>
          <w:del w:id="68" w:author="Kaski Maiju" w:date="2024-09-26T13:19:00Z" w16du:dateUtc="2024-09-26T10:19:00Z"/>
        </w:rPr>
        <w:pPrChange w:id="69" w:author="Karlsson, Fredrik" w:date="2024-03-14T14:03:00Z">
          <w:pPr>
            <w:pStyle w:val="Leipteksti"/>
          </w:pPr>
        </w:pPrChange>
      </w:pPr>
      <w:ins w:id="70" w:author="Karlsson, Fredrik" w:date="2024-03-14T14:30:00Z">
        <w:del w:id="71" w:author="Kaski Maiju" w:date="2024-09-26T13:19:00Z" w16du:dateUtc="2024-09-26T10:19:00Z">
          <w:r w:rsidDel="00AA27EB">
            <w:delText xml:space="preserve">Definition of Route and Voyage, sailing plan, route plan vs </w:delText>
          </w:r>
        </w:del>
      </w:ins>
      <w:ins w:id="72" w:author="Karlsson, Fredrik" w:date="2024-03-14T14:31:00Z">
        <w:del w:id="73" w:author="Kaski Maiju" w:date="2024-09-26T13:19:00Z" w16du:dateUtc="2024-09-26T10:19:00Z">
          <w:r w:rsidDel="00AA27EB">
            <w:delText>VTS route plan VTS Sailing Plan</w:delText>
          </w:r>
        </w:del>
      </w:ins>
    </w:p>
    <w:p w14:paraId="1F79B06C" w14:textId="5A2E4DD9" w:rsidR="00DC5D88" w:rsidRPr="00F55AD7" w:rsidDel="00AA27EB" w:rsidRDefault="00DC5D88">
      <w:pPr>
        <w:pStyle w:val="Leipteksti"/>
        <w:numPr>
          <w:ilvl w:val="0"/>
          <w:numId w:val="64"/>
        </w:numPr>
        <w:rPr>
          <w:del w:id="74" w:author="Kaski Maiju" w:date="2024-09-26T13:19:00Z" w16du:dateUtc="2024-09-26T10:19:00Z"/>
        </w:rPr>
        <w:pPrChange w:id="75" w:author="Karlsson, Fredrik" w:date="2024-03-14T14:03:00Z">
          <w:pPr>
            <w:pStyle w:val="Leipteksti"/>
          </w:pPr>
        </w:pPrChange>
      </w:pPr>
      <w:ins w:id="76" w:author="Karlsson, Fredrik" w:date="2024-06-27T12:45:00Z">
        <w:del w:id="77" w:author="Kaski Maiju" w:date="2024-09-26T13:19:00Z" w16du:dateUtc="2024-09-26T10:19:00Z">
          <w:r w:rsidDel="00AA27EB">
            <w:delText xml:space="preserve">Service </w:delText>
          </w:r>
          <w:r w:rsidRPr="00D25047" w:rsidDel="00AA27EB">
            <w:delText>orchestration</w:delText>
          </w:r>
          <w:r w:rsidDel="00AA27EB">
            <w:delText>…</w:delText>
          </w:r>
        </w:del>
      </w:ins>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Edition x.x</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6304C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Leipteksti"/>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Leipteksti"/>
        <w:suppressAutoHyphens/>
        <w:sectPr w:rsidR="005E4659" w:rsidRPr="00F55AD7" w:rsidSect="006304CF">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p w14:paraId="6FEDEF42" w14:textId="2104E971" w:rsidR="000F5614" w:rsidRPr="000F5614" w:rsidRDefault="000C2857">
      <w:pPr>
        <w:pStyle w:val="Sisluet1"/>
        <w:rPr>
          <w:ins w:id="78" w:author="Kaski Maiju" w:date="2024-06-27T10:51:00Z"/>
          <w:rFonts w:eastAsiaTheme="minorEastAsia"/>
          <w:b w:val="0"/>
          <w:caps w:val="0"/>
          <w:color w:val="auto"/>
          <w:kern w:val="2"/>
          <w:sz w:val="24"/>
          <w:szCs w:val="24"/>
          <w:lang w:val="en-US" w:eastAsia="fi-FI"/>
          <w14:ligatures w14:val="standardContextual"/>
          <w:rPrChange w:id="79" w:author="Kaski Maiju" w:date="2024-06-27T10:51:00Z">
            <w:rPr>
              <w:ins w:id="80" w:author="Kaski Maiju" w:date="2024-06-27T10:51:00Z"/>
              <w:rFonts w:eastAsiaTheme="minorEastAsia"/>
              <w:b w:val="0"/>
              <w:caps w:val="0"/>
              <w:color w:val="auto"/>
              <w:kern w:val="2"/>
              <w:sz w:val="24"/>
              <w:szCs w:val="24"/>
              <w:lang w:val="fi-FI" w:eastAsia="fi-FI"/>
              <w14:ligatures w14:val="standardContextual"/>
            </w:rPr>
          </w:rPrChang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ins w:id="81" w:author="Kaski Maiju" w:date="2024-06-27T10:51:00Z">
        <w:r w:rsidR="000F5614" w:rsidRPr="00651A6E">
          <w:t>1.</w:t>
        </w:r>
        <w:r w:rsidR="000F5614" w:rsidRPr="000F5614">
          <w:rPr>
            <w:rFonts w:eastAsiaTheme="minorEastAsia"/>
            <w:b w:val="0"/>
            <w:caps w:val="0"/>
            <w:color w:val="auto"/>
            <w:kern w:val="2"/>
            <w:sz w:val="24"/>
            <w:szCs w:val="24"/>
            <w:lang w:val="en-US" w:eastAsia="fi-FI"/>
            <w14:ligatures w14:val="standardContextual"/>
            <w:rPrChange w:id="82" w:author="Kaski Maiju" w:date="2024-06-27T10:51:00Z">
              <w:rPr>
                <w:rFonts w:eastAsiaTheme="minorEastAsia"/>
                <w:b w:val="0"/>
                <w:caps w:val="0"/>
                <w:color w:val="auto"/>
                <w:kern w:val="2"/>
                <w:sz w:val="24"/>
                <w:szCs w:val="24"/>
                <w:lang w:val="fi-FI" w:eastAsia="fi-FI"/>
                <w14:ligatures w14:val="standardContextual"/>
              </w:rPr>
            </w:rPrChange>
          </w:rPr>
          <w:tab/>
        </w:r>
        <w:r w:rsidR="000F5614">
          <w:t>INTRODUCTION</w:t>
        </w:r>
        <w:r w:rsidR="000F5614">
          <w:tab/>
        </w:r>
        <w:r w:rsidR="000F5614">
          <w:fldChar w:fldCharType="begin"/>
        </w:r>
        <w:r w:rsidR="000F5614">
          <w:instrText xml:space="preserve"> PAGEREF _Toc170377877 \h </w:instrText>
        </w:r>
      </w:ins>
      <w:r w:rsidR="000F5614">
        <w:fldChar w:fldCharType="separate"/>
      </w:r>
      <w:ins w:id="83" w:author="Kaski Maiju" w:date="2024-06-27T10:51:00Z">
        <w:r w:rsidR="000F5614">
          <w:t>6</w:t>
        </w:r>
        <w:r w:rsidR="000F5614">
          <w:fldChar w:fldCharType="end"/>
        </w:r>
      </w:ins>
    </w:p>
    <w:p w14:paraId="1600B396" w14:textId="4B25DE80" w:rsidR="000F5614" w:rsidRPr="000F5614" w:rsidRDefault="000F5614">
      <w:pPr>
        <w:pStyle w:val="Sisluet1"/>
        <w:rPr>
          <w:ins w:id="84" w:author="Kaski Maiju" w:date="2024-06-27T10:51:00Z"/>
          <w:rFonts w:eastAsiaTheme="minorEastAsia"/>
          <w:b w:val="0"/>
          <w:caps w:val="0"/>
          <w:color w:val="auto"/>
          <w:kern w:val="2"/>
          <w:sz w:val="24"/>
          <w:szCs w:val="24"/>
          <w:lang w:val="en-US" w:eastAsia="fi-FI"/>
          <w14:ligatures w14:val="standardContextual"/>
          <w:rPrChange w:id="85" w:author="Kaski Maiju" w:date="2024-06-27T10:51:00Z">
            <w:rPr>
              <w:ins w:id="86" w:author="Kaski Maiju" w:date="2024-06-27T10:51:00Z"/>
              <w:rFonts w:eastAsiaTheme="minorEastAsia"/>
              <w:b w:val="0"/>
              <w:caps w:val="0"/>
              <w:color w:val="auto"/>
              <w:kern w:val="2"/>
              <w:sz w:val="24"/>
              <w:szCs w:val="24"/>
              <w:lang w:val="fi-FI" w:eastAsia="fi-FI"/>
              <w14:ligatures w14:val="standardContextual"/>
            </w:rPr>
          </w:rPrChange>
        </w:rPr>
      </w:pPr>
      <w:ins w:id="87" w:author="Kaski Maiju" w:date="2024-06-27T10:51:00Z">
        <w:r w:rsidRPr="00651A6E">
          <w:t>2.</w:t>
        </w:r>
        <w:r w:rsidRPr="000F5614">
          <w:rPr>
            <w:rFonts w:eastAsiaTheme="minorEastAsia"/>
            <w:b w:val="0"/>
            <w:caps w:val="0"/>
            <w:color w:val="auto"/>
            <w:kern w:val="2"/>
            <w:sz w:val="24"/>
            <w:szCs w:val="24"/>
            <w:lang w:val="en-US" w:eastAsia="fi-FI"/>
            <w14:ligatures w14:val="standardContextual"/>
            <w:rPrChange w:id="88" w:author="Kaski Maiju" w:date="2024-06-27T10:51:00Z">
              <w:rPr>
                <w:rFonts w:eastAsiaTheme="minorEastAsia"/>
                <w:b w:val="0"/>
                <w:caps w:val="0"/>
                <w:color w:val="auto"/>
                <w:kern w:val="2"/>
                <w:sz w:val="24"/>
                <w:szCs w:val="24"/>
                <w:lang w:val="fi-FI" w:eastAsia="fi-FI"/>
                <w14:ligatures w14:val="standardContextual"/>
              </w:rPr>
            </w:rPrChange>
          </w:rPr>
          <w:tab/>
        </w:r>
        <w:r>
          <w:t>DOCUMENT PURPOSE</w:t>
        </w:r>
        <w:r>
          <w:tab/>
        </w:r>
        <w:r>
          <w:fldChar w:fldCharType="begin"/>
        </w:r>
        <w:r>
          <w:instrText xml:space="preserve"> PAGEREF _Toc170377878 \h </w:instrText>
        </w:r>
      </w:ins>
      <w:r>
        <w:fldChar w:fldCharType="separate"/>
      </w:r>
      <w:ins w:id="89" w:author="Kaski Maiju" w:date="2024-06-27T10:51:00Z">
        <w:r>
          <w:t>7</w:t>
        </w:r>
        <w:r>
          <w:fldChar w:fldCharType="end"/>
        </w:r>
      </w:ins>
    </w:p>
    <w:p w14:paraId="33F637AB" w14:textId="40CF3944" w:rsidR="000F5614" w:rsidRPr="000F5614" w:rsidRDefault="000F5614">
      <w:pPr>
        <w:pStyle w:val="Sisluet1"/>
        <w:rPr>
          <w:ins w:id="90" w:author="Kaski Maiju" w:date="2024-06-27T10:51:00Z"/>
          <w:rFonts w:eastAsiaTheme="minorEastAsia"/>
          <w:b w:val="0"/>
          <w:caps w:val="0"/>
          <w:color w:val="auto"/>
          <w:kern w:val="2"/>
          <w:sz w:val="24"/>
          <w:szCs w:val="24"/>
          <w:lang w:val="en-US" w:eastAsia="fi-FI"/>
          <w14:ligatures w14:val="standardContextual"/>
          <w:rPrChange w:id="91" w:author="Kaski Maiju" w:date="2024-06-27T10:51:00Z">
            <w:rPr>
              <w:ins w:id="92" w:author="Kaski Maiju" w:date="2024-06-27T10:51:00Z"/>
              <w:rFonts w:eastAsiaTheme="minorEastAsia"/>
              <w:b w:val="0"/>
              <w:caps w:val="0"/>
              <w:color w:val="auto"/>
              <w:kern w:val="2"/>
              <w:sz w:val="24"/>
              <w:szCs w:val="24"/>
              <w:lang w:val="fi-FI" w:eastAsia="fi-FI"/>
              <w14:ligatures w14:val="standardContextual"/>
            </w:rPr>
          </w:rPrChange>
        </w:rPr>
      </w:pPr>
      <w:ins w:id="93" w:author="Kaski Maiju" w:date="2024-06-27T10:51:00Z">
        <w:r w:rsidRPr="00651A6E">
          <w:t>3.</w:t>
        </w:r>
        <w:r w:rsidRPr="000F5614">
          <w:rPr>
            <w:rFonts w:eastAsiaTheme="minorEastAsia"/>
            <w:b w:val="0"/>
            <w:caps w:val="0"/>
            <w:color w:val="auto"/>
            <w:kern w:val="2"/>
            <w:sz w:val="24"/>
            <w:szCs w:val="24"/>
            <w:lang w:val="en-US" w:eastAsia="fi-FI"/>
            <w14:ligatures w14:val="standardContextual"/>
            <w:rPrChange w:id="94" w:author="Kaski Maiju" w:date="2024-06-27T10:51:00Z">
              <w:rPr>
                <w:rFonts w:eastAsiaTheme="minorEastAsia"/>
                <w:b w:val="0"/>
                <w:caps w:val="0"/>
                <w:color w:val="auto"/>
                <w:kern w:val="2"/>
                <w:sz w:val="24"/>
                <w:szCs w:val="24"/>
                <w:lang w:val="fi-FI" w:eastAsia="fi-FI"/>
                <w14:ligatures w14:val="standardContextual"/>
              </w:rPr>
            </w:rPrChange>
          </w:rPr>
          <w:tab/>
        </w:r>
        <w:r>
          <w:t>DOCUMENT STRUCTURE</w:t>
        </w:r>
        <w:r>
          <w:tab/>
        </w:r>
        <w:r>
          <w:fldChar w:fldCharType="begin"/>
        </w:r>
        <w:r>
          <w:instrText xml:space="preserve"> PAGEREF _Toc170377879 \h </w:instrText>
        </w:r>
      </w:ins>
      <w:r>
        <w:fldChar w:fldCharType="separate"/>
      </w:r>
      <w:ins w:id="95" w:author="Kaski Maiju" w:date="2024-06-27T10:51:00Z">
        <w:r>
          <w:t>7</w:t>
        </w:r>
        <w:r>
          <w:fldChar w:fldCharType="end"/>
        </w:r>
      </w:ins>
    </w:p>
    <w:p w14:paraId="07C25B1D" w14:textId="2073765D" w:rsidR="000F5614" w:rsidRPr="000F5614" w:rsidRDefault="000F5614">
      <w:pPr>
        <w:pStyle w:val="Sisluet1"/>
        <w:rPr>
          <w:ins w:id="96" w:author="Kaski Maiju" w:date="2024-06-27T10:51:00Z"/>
          <w:rFonts w:eastAsiaTheme="minorEastAsia"/>
          <w:b w:val="0"/>
          <w:caps w:val="0"/>
          <w:color w:val="auto"/>
          <w:kern w:val="2"/>
          <w:sz w:val="24"/>
          <w:szCs w:val="24"/>
          <w:lang w:val="en-US" w:eastAsia="fi-FI"/>
          <w14:ligatures w14:val="standardContextual"/>
          <w:rPrChange w:id="97" w:author="Kaski Maiju" w:date="2024-06-27T10:51:00Z">
            <w:rPr>
              <w:ins w:id="98" w:author="Kaski Maiju" w:date="2024-06-27T10:51:00Z"/>
              <w:rFonts w:eastAsiaTheme="minorEastAsia"/>
              <w:b w:val="0"/>
              <w:caps w:val="0"/>
              <w:color w:val="auto"/>
              <w:kern w:val="2"/>
              <w:sz w:val="24"/>
              <w:szCs w:val="24"/>
              <w:lang w:val="fi-FI" w:eastAsia="fi-FI"/>
              <w14:ligatures w14:val="standardContextual"/>
            </w:rPr>
          </w:rPrChange>
        </w:rPr>
      </w:pPr>
      <w:ins w:id="99" w:author="Kaski Maiju" w:date="2024-06-27T10:51:00Z">
        <w:r w:rsidRPr="00651A6E">
          <w:t>4.</w:t>
        </w:r>
        <w:r w:rsidRPr="000F5614">
          <w:rPr>
            <w:rFonts w:eastAsiaTheme="minorEastAsia"/>
            <w:b w:val="0"/>
            <w:caps w:val="0"/>
            <w:color w:val="auto"/>
            <w:kern w:val="2"/>
            <w:sz w:val="24"/>
            <w:szCs w:val="24"/>
            <w:lang w:val="en-US" w:eastAsia="fi-FI"/>
            <w14:ligatures w14:val="standardContextual"/>
            <w:rPrChange w:id="100" w:author="Kaski Maiju" w:date="2024-06-27T10:51:00Z">
              <w:rPr>
                <w:rFonts w:eastAsiaTheme="minorEastAsia"/>
                <w:b w:val="0"/>
                <w:caps w:val="0"/>
                <w:color w:val="auto"/>
                <w:kern w:val="2"/>
                <w:sz w:val="24"/>
                <w:szCs w:val="24"/>
                <w:lang w:val="fi-FI" w:eastAsia="fi-FI"/>
                <w14:ligatures w14:val="standardContextual"/>
              </w:rPr>
            </w:rPrChange>
          </w:rPr>
          <w:tab/>
        </w:r>
        <w:r>
          <w:t>PART a  general principles of vts digital communications</w:t>
        </w:r>
        <w:r>
          <w:tab/>
        </w:r>
        <w:r>
          <w:fldChar w:fldCharType="begin"/>
        </w:r>
        <w:r>
          <w:instrText xml:space="preserve"> PAGEREF _Toc170377882 \h </w:instrText>
        </w:r>
      </w:ins>
      <w:r>
        <w:fldChar w:fldCharType="separate"/>
      </w:r>
      <w:ins w:id="101" w:author="Kaski Maiju" w:date="2024-06-27T10:51:00Z">
        <w:r>
          <w:t>8</w:t>
        </w:r>
        <w:r>
          <w:fldChar w:fldCharType="end"/>
        </w:r>
      </w:ins>
    </w:p>
    <w:p w14:paraId="462E1FA8" w14:textId="218D1C2A" w:rsidR="000F5614" w:rsidRPr="000F5614" w:rsidRDefault="000F5614">
      <w:pPr>
        <w:pStyle w:val="Sisluet2"/>
        <w:rPr>
          <w:ins w:id="102" w:author="Kaski Maiju" w:date="2024-06-27T10:51:00Z"/>
          <w:rFonts w:eastAsiaTheme="minorEastAsia"/>
          <w:color w:val="auto"/>
          <w:kern w:val="2"/>
          <w:sz w:val="24"/>
          <w:szCs w:val="24"/>
          <w:lang w:val="en-US" w:eastAsia="fi-FI"/>
          <w14:ligatures w14:val="standardContextual"/>
          <w:rPrChange w:id="103" w:author="Kaski Maiju" w:date="2024-06-27T10:51:00Z">
            <w:rPr>
              <w:ins w:id="104" w:author="Kaski Maiju" w:date="2024-06-27T10:51:00Z"/>
              <w:rFonts w:eastAsiaTheme="minorEastAsia"/>
              <w:color w:val="auto"/>
              <w:kern w:val="2"/>
              <w:sz w:val="24"/>
              <w:szCs w:val="24"/>
              <w:lang w:val="fi-FI" w:eastAsia="fi-FI"/>
              <w14:ligatures w14:val="standardContextual"/>
            </w:rPr>
          </w:rPrChange>
        </w:rPr>
      </w:pPr>
      <w:ins w:id="105" w:author="Kaski Maiju" w:date="2024-06-27T10:51:00Z">
        <w:r w:rsidRPr="00651A6E">
          <w:t>4.1.</w:t>
        </w:r>
        <w:r w:rsidRPr="000F5614">
          <w:rPr>
            <w:rFonts w:eastAsiaTheme="minorEastAsia"/>
            <w:color w:val="auto"/>
            <w:kern w:val="2"/>
            <w:sz w:val="24"/>
            <w:szCs w:val="24"/>
            <w:lang w:val="en-US" w:eastAsia="fi-FI"/>
            <w14:ligatures w14:val="standardContextual"/>
            <w:rPrChange w:id="106" w:author="Kaski Maiju" w:date="2024-06-27T10:51:00Z">
              <w:rPr>
                <w:rFonts w:eastAsiaTheme="minorEastAsia"/>
                <w:color w:val="auto"/>
                <w:kern w:val="2"/>
                <w:sz w:val="24"/>
                <w:szCs w:val="24"/>
                <w:lang w:val="fi-FI" w:eastAsia="fi-FI"/>
                <w14:ligatures w14:val="standardContextual"/>
              </w:rPr>
            </w:rPrChange>
          </w:rPr>
          <w:tab/>
        </w:r>
        <w:r>
          <w:t>Managing a mix of traditional VHF voice, digital communications, and automated data exchange</w:t>
        </w:r>
        <w:r>
          <w:tab/>
        </w:r>
        <w:r>
          <w:fldChar w:fldCharType="begin"/>
        </w:r>
        <w:r>
          <w:instrText xml:space="preserve"> PAGEREF _Toc170377883 \h </w:instrText>
        </w:r>
      </w:ins>
      <w:r>
        <w:fldChar w:fldCharType="separate"/>
      </w:r>
      <w:ins w:id="107" w:author="Kaski Maiju" w:date="2024-06-27T10:51:00Z">
        <w:r>
          <w:t>8</w:t>
        </w:r>
        <w:r>
          <w:fldChar w:fldCharType="end"/>
        </w:r>
      </w:ins>
    </w:p>
    <w:p w14:paraId="72814BBE" w14:textId="21A13ED1" w:rsidR="000F5614" w:rsidRPr="000F5614" w:rsidRDefault="000F5614">
      <w:pPr>
        <w:pStyle w:val="Sisluet3"/>
        <w:tabs>
          <w:tab w:val="left" w:pos="1134"/>
        </w:tabs>
        <w:rPr>
          <w:ins w:id="108" w:author="Kaski Maiju" w:date="2024-06-27T10:51:00Z"/>
          <w:rFonts w:eastAsiaTheme="minorEastAsia"/>
          <w:noProof/>
          <w:color w:val="auto"/>
          <w:kern w:val="2"/>
          <w:sz w:val="24"/>
          <w:szCs w:val="24"/>
          <w:lang w:val="en-US" w:eastAsia="fi-FI"/>
          <w14:ligatures w14:val="standardContextual"/>
          <w:rPrChange w:id="109" w:author="Kaski Maiju" w:date="2024-06-27T10:51:00Z">
            <w:rPr>
              <w:ins w:id="110" w:author="Kaski Maiju" w:date="2024-06-27T10:51:00Z"/>
              <w:rFonts w:eastAsiaTheme="minorEastAsia"/>
              <w:noProof/>
              <w:color w:val="auto"/>
              <w:kern w:val="2"/>
              <w:sz w:val="24"/>
              <w:szCs w:val="24"/>
              <w:lang w:val="fi-FI" w:eastAsia="fi-FI"/>
              <w14:ligatures w14:val="standardContextual"/>
            </w:rPr>
          </w:rPrChange>
        </w:rPr>
      </w:pPr>
      <w:ins w:id="111" w:author="Kaski Maiju" w:date="2024-06-27T10:51:00Z">
        <w:r w:rsidRPr="00651A6E">
          <w:rPr>
            <w:noProof/>
          </w:rPr>
          <w:t>4.1.1.</w:t>
        </w:r>
        <w:r w:rsidRPr="000F5614">
          <w:rPr>
            <w:rFonts w:eastAsiaTheme="minorEastAsia"/>
            <w:noProof/>
            <w:color w:val="auto"/>
            <w:kern w:val="2"/>
            <w:sz w:val="24"/>
            <w:szCs w:val="24"/>
            <w:lang w:val="en-US" w:eastAsia="fi-FI"/>
            <w14:ligatures w14:val="standardContextual"/>
            <w:rPrChange w:id="112" w:author="Kaski Maiju" w:date="2024-06-27T10:51:00Z">
              <w:rPr>
                <w:rFonts w:eastAsiaTheme="minorEastAsia"/>
                <w:noProof/>
                <w:color w:val="auto"/>
                <w:kern w:val="2"/>
                <w:sz w:val="24"/>
                <w:szCs w:val="24"/>
                <w:lang w:val="fi-FI" w:eastAsia="fi-FI"/>
                <w14:ligatures w14:val="standardContextual"/>
              </w:rPr>
            </w:rPrChange>
          </w:rPr>
          <w:tab/>
        </w:r>
        <w:r>
          <w:rPr>
            <w:noProof/>
          </w:rPr>
          <w:t>Time critical messages</w:t>
        </w:r>
        <w:r>
          <w:rPr>
            <w:noProof/>
          </w:rPr>
          <w:tab/>
        </w:r>
        <w:r>
          <w:rPr>
            <w:noProof/>
          </w:rPr>
          <w:fldChar w:fldCharType="begin"/>
        </w:r>
        <w:r>
          <w:rPr>
            <w:noProof/>
          </w:rPr>
          <w:instrText xml:space="preserve"> PAGEREF _Toc170377884 \h </w:instrText>
        </w:r>
      </w:ins>
      <w:r>
        <w:rPr>
          <w:noProof/>
        </w:rPr>
      </w:r>
      <w:r>
        <w:rPr>
          <w:noProof/>
        </w:rPr>
        <w:fldChar w:fldCharType="separate"/>
      </w:r>
      <w:ins w:id="113" w:author="Kaski Maiju" w:date="2024-06-27T10:51:00Z">
        <w:r>
          <w:rPr>
            <w:noProof/>
          </w:rPr>
          <w:t>8</w:t>
        </w:r>
        <w:r>
          <w:rPr>
            <w:noProof/>
          </w:rPr>
          <w:fldChar w:fldCharType="end"/>
        </w:r>
      </w:ins>
    </w:p>
    <w:p w14:paraId="65439E73" w14:textId="087D8843" w:rsidR="000F5614" w:rsidRPr="000F5614" w:rsidRDefault="000F5614">
      <w:pPr>
        <w:pStyle w:val="Sisluet3"/>
        <w:tabs>
          <w:tab w:val="left" w:pos="1134"/>
        </w:tabs>
        <w:rPr>
          <w:ins w:id="114" w:author="Kaski Maiju" w:date="2024-06-27T10:51:00Z"/>
          <w:rFonts w:eastAsiaTheme="minorEastAsia"/>
          <w:noProof/>
          <w:color w:val="auto"/>
          <w:kern w:val="2"/>
          <w:sz w:val="24"/>
          <w:szCs w:val="24"/>
          <w:lang w:val="en-US" w:eastAsia="fi-FI"/>
          <w14:ligatures w14:val="standardContextual"/>
          <w:rPrChange w:id="115" w:author="Kaski Maiju" w:date="2024-06-27T10:51:00Z">
            <w:rPr>
              <w:ins w:id="116" w:author="Kaski Maiju" w:date="2024-06-27T10:51:00Z"/>
              <w:rFonts w:eastAsiaTheme="minorEastAsia"/>
              <w:noProof/>
              <w:color w:val="auto"/>
              <w:kern w:val="2"/>
              <w:sz w:val="24"/>
              <w:szCs w:val="24"/>
              <w:lang w:val="fi-FI" w:eastAsia="fi-FI"/>
              <w14:ligatures w14:val="standardContextual"/>
            </w:rPr>
          </w:rPrChange>
        </w:rPr>
      </w:pPr>
      <w:ins w:id="117" w:author="Kaski Maiju" w:date="2024-06-27T10:51:00Z">
        <w:r w:rsidRPr="00651A6E">
          <w:rPr>
            <w:noProof/>
          </w:rPr>
          <w:t>4.1.2.</w:t>
        </w:r>
        <w:r w:rsidRPr="000F5614">
          <w:rPr>
            <w:rFonts w:eastAsiaTheme="minorEastAsia"/>
            <w:noProof/>
            <w:color w:val="auto"/>
            <w:kern w:val="2"/>
            <w:sz w:val="24"/>
            <w:szCs w:val="24"/>
            <w:lang w:val="en-US" w:eastAsia="fi-FI"/>
            <w14:ligatures w14:val="standardContextual"/>
            <w:rPrChange w:id="118" w:author="Kaski Maiju" w:date="2024-06-27T10:51:00Z">
              <w:rPr>
                <w:rFonts w:eastAsiaTheme="minorEastAsia"/>
                <w:noProof/>
                <w:color w:val="auto"/>
                <w:kern w:val="2"/>
                <w:sz w:val="24"/>
                <w:szCs w:val="24"/>
                <w:lang w:val="fi-FI" w:eastAsia="fi-FI"/>
                <w14:ligatures w14:val="standardContextual"/>
              </w:rPr>
            </w:rPrChange>
          </w:rPr>
          <w:tab/>
        </w:r>
        <w:r>
          <w:rPr>
            <w:noProof/>
          </w:rPr>
          <w:t>Publishing information on digital VTS services</w:t>
        </w:r>
        <w:r>
          <w:rPr>
            <w:noProof/>
          </w:rPr>
          <w:tab/>
        </w:r>
        <w:r>
          <w:rPr>
            <w:noProof/>
          </w:rPr>
          <w:fldChar w:fldCharType="begin"/>
        </w:r>
        <w:r>
          <w:rPr>
            <w:noProof/>
          </w:rPr>
          <w:instrText xml:space="preserve"> PAGEREF _Toc170377885 \h </w:instrText>
        </w:r>
      </w:ins>
      <w:r>
        <w:rPr>
          <w:noProof/>
        </w:rPr>
      </w:r>
      <w:r>
        <w:rPr>
          <w:noProof/>
        </w:rPr>
        <w:fldChar w:fldCharType="separate"/>
      </w:r>
      <w:ins w:id="119" w:author="Kaski Maiju" w:date="2024-06-27T10:51:00Z">
        <w:r>
          <w:rPr>
            <w:noProof/>
          </w:rPr>
          <w:t>8</w:t>
        </w:r>
        <w:r>
          <w:rPr>
            <w:noProof/>
          </w:rPr>
          <w:fldChar w:fldCharType="end"/>
        </w:r>
      </w:ins>
    </w:p>
    <w:p w14:paraId="6E22874D" w14:textId="2C05A483" w:rsidR="000F5614" w:rsidRPr="000F5614" w:rsidRDefault="000F5614">
      <w:pPr>
        <w:pStyle w:val="Sisluet3"/>
        <w:tabs>
          <w:tab w:val="left" w:pos="1134"/>
        </w:tabs>
        <w:rPr>
          <w:ins w:id="120" w:author="Kaski Maiju" w:date="2024-06-27T10:51:00Z"/>
          <w:rFonts w:eastAsiaTheme="minorEastAsia"/>
          <w:noProof/>
          <w:color w:val="auto"/>
          <w:kern w:val="2"/>
          <w:sz w:val="24"/>
          <w:szCs w:val="24"/>
          <w:lang w:val="en-US" w:eastAsia="fi-FI"/>
          <w14:ligatures w14:val="standardContextual"/>
          <w:rPrChange w:id="121" w:author="Kaski Maiju" w:date="2024-06-27T10:51:00Z">
            <w:rPr>
              <w:ins w:id="122" w:author="Kaski Maiju" w:date="2024-06-27T10:51:00Z"/>
              <w:rFonts w:eastAsiaTheme="minorEastAsia"/>
              <w:noProof/>
              <w:color w:val="auto"/>
              <w:kern w:val="2"/>
              <w:sz w:val="24"/>
              <w:szCs w:val="24"/>
              <w:lang w:val="fi-FI" w:eastAsia="fi-FI"/>
              <w14:ligatures w14:val="standardContextual"/>
            </w:rPr>
          </w:rPrChange>
        </w:rPr>
      </w:pPr>
      <w:ins w:id="123" w:author="Kaski Maiju" w:date="2024-06-27T10:51:00Z">
        <w:r w:rsidRPr="00651A6E">
          <w:rPr>
            <w:noProof/>
          </w:rPr>
          <w:t>4.1.3.</w:t>
        </w:r>
        <w:r w:rsidRPr="000F5614">
          <w:rPr>
            <w:rFonts w:eastAsiaTheme="minorEastAsia"/>
            <w:noProof/>
            <w:color w:val="auto"/>
            <w:kern w:val="2"/>
            <w:sz w:val="24"/>
            <w:szCs w:val="24"/>
            <w:lang w:val="en-US" w:eastAsia="fi-FI"/>
            <w14:ligatures w14:val="standardContextual"/>
            <w:rPrChange w:id="124" w:author="Kaski Maiju" w:date="2024-06-27T10:51:00Z">
              <w:rPr>
                <w:rFonts w:eastAsiaTheme="minorEastAsia"/>
                <w:noProof/>
                <w:color w:val="auto"/>
                <w:kern w:val="2"/>
                <w:sz w:val="24"/>
                <w:szCs w:val="24"/>
                <w:lang w:val="fi-FI" w:eastAsia="fi-FI"/>
                <w14:ligatures w14:val="standardContextual"/>
              </w:rPr>
            </w:rPrChange>
          </w:rPr>
          <w:tab/>
        </w:r>
        <w:r>
          <w:rPr>
            <w:noProof/>
          </w:rPr>
          <w:t>Ensuring that all vessels have the information</w:t>
        </w:r>
        <w:r>
          <w:rPr>
            <w:noProof/>
          </w:rPr>
          <w:tab/>
        </w:r>
        <w:r>
          <w:rPr>
            <w:noProof/>
          </w:rPr>
          <w:fldChar w:fldCharType="begin"/>
        </w:r>
        <w:r>
          <w:rPr>
            <w:noProof/>
          </w:rPr>
          <w:instrText xml:space="preserve"> PAGEREF _Toc170377886 \h </w:instrText>
        </w:r>
      </w:ins>
      <w:r>
        <w:rPr>
          <w:noProof/>
        </w:rPr>
      </w:r>
      <w:r>
        <w:rPr>
          <w:noProof/>
        </w:rPr>
        <w:fldChar w:fldCharType="separate"/>
      </w:r>
      <w:ins w:id="125" w:author="Kaski Maiju" w:date="2024-06-27T10:51:00Z">
        <w:r>
          <w:rPr>
            <w:noProof/>
          </w:rPr>
          <w:t>8</w:t>
        </w:r>
        <w:r>
          <w:rPr>
            <w:noProof/>
          </w:rPr>
          <w:fldChar w:fldCharType="end"/>
        </w:r>
      </w:ins>
    </w:p>
    <w:p w14:paraId="3DAD99E5" w14:textId="254AB2EE" w:rsidR="000F5614" w:rsidRPr="000F5614" w:rsidRDefault="000F5614">
      <w:pPr>
        <w:pStyle w:val="Sisluet3"/>
        <w:tabs>
          <w:tab w:val="left" w:pos="1134"/>
        </w:tabs>
        <w:rPr>
          <w:ins w:id="126" w:author="Kaski Maiju" w:date="2024-06-27T10:51:00Z"/>
          <w:rFonts w:eastAsiaTheme="minorEastAsia"/>
          <w:noProof/>
          <w:color w:val="auto"/>
          <w:kern w:val="2"/>
          <w:sz w:val="24"/>
          <w:szCs w:val="24"/>
          <w:lang w:val="en-US" w:eastAsia="fi-FI"/>
          <w14:ligatures w14:val="standardContextual"/>
          <w:rPrChange w:id="127" w:author="Kaski Maiju" w:date="2024-06-27T10:51:00Z">
            <w:rPr>
              <w:ins w:id="128" w:author="Kaski Maiju" w:date="2024-06-27T10:51:00Z"/>
              <w:rFonts w:eastAsiaTheme="minorEastAsia"/>
              <w:noProof/>
              <w:color w:val="auto"/>
              <w:kern w:val="2"/>
              <w:sz w:val="24"/>
              <w:szCs w:val="24"/>
              <w:lang w:val="fi-FI" w:eastAsia="fi-FI"/>
              <w14:ligatures w14:val="standardContextual"/>
            </w:rPr>
          </w:rPrChange>
        </w:rPr>
      </w:pPr>
      <w:ins w:id="129" w:author="Kaski Maiju" w:date="2024-06-27T10:51:00Z">
        <w:r w:rsidRPr="00651A6E">
          <w:rPr>
            <w:noProof/>
          </w:rPr>
          <w:t>4.1.4.</w:t>
        </w:r>
        <w:r w:rsidRPr="000F5614">
          <w:rPr>
            <w:rFonts w:eastAsiaTheme="minorEastAsia"/>
            <w:noProof/>
            <w:color w:val="auto"/>
            <w:kern w:val="2"/>
            <w:sz w:val="24"/>
            <w:szCs w:val="24"/>
            <w:lang w:val="en-US" w:eastAsia="fi-FI"/>
            <w14:ligatures w14:val="standardContextual"/>
            <w:rPrChange w:id="130" w:author="Kaski Maiju" w:date="2024-06-27T10:51:00Z">
              <w:rPr>
                <w:rFonts w:eastAsiaTheme="minorEastAsia"/>
                <w:noProof/>
                <w:color w:val="auto"/>
                <w:kern w:val="2"/>
                <w:sz w:val="24"/>
                <w:szCs w:val="24"/>
                <w:lang w:val="fi-FI" w:eastAsia="fi-FI"/>
                <w14:ligatures w14:val="standardContextual"/>
              </w:rPr>
            </w:rPrChange>
          </w:rPr>
          <w:tab/>
        </w:r>
        <w:r>
          <w:rPr>
            <w:noProof/>
          </w:rPr>
          <w:t>Information originating from sources outside of VTS</w:t>
        </w:r>
        <w:r>
          <w:rPr>
            <w:noProof/>
          </w:rPr>
          <w:tab/>
        </w:r>
        <w:r>
          <w:rPr>
            <w:noProof/>
          </w:rPr>
          <w:fldChar w:fldCharType="begin"/>
        </w:r>
        <w:r>
          <w:rPr>
            <w:noProof/>
          </w:rPr>
          <w:instrText xml:space="preserve"> PAGEREF _Toc170377887 \h </w:instrText>
        </w:r>
      </w:ins>
      <w:r>
        <w:rPr>
          <w:noProof/>
        </w:rPr>
      </w:r>
      <w:r>
        <w:rPr>
          <w:noProof/>
        </w:rPr>
        <w:fldChar w:fldCharType="separate"/>
      </w:r>
      <w:ins w:id="131" w:author="Kaski Maiju" w:date="2024-06-27T10:51:00Z">
        <w:r>
          <w:rPr>
            <w:noProof/>
          </w:rPr>
          <w:t>9</w:t>
        </w:r>
        <w:r>
          <w:rPr>
            <w:noProof/>
          </w:rPr>
          <w:fldChar w:fldCharType="end"/>
        </w:r>
      </w:ins>
    </w:p>
    <w:p w14:paraId="47F5C906" w14:textId="05527026" w:rsidR="000F5614" w:rsidRPr="000F5614" w:rsidRDefault="000F5614">
      <w:pPr>
        <w:pStyle w:val="Sisluet3"/>
        <w:tabs>
          <w:tab w:val="left" w:pos="1134"/>
        </w:tabs>
        <w:rPr>
          <w:ins w:id="132" w:author="Kaski Maiju" w:date="2024-06-27T10:51:00Z"/>
          <w:rFonts w:eastAsiaTheme="minorEastAsia"/>
          <w:noProof/>
          <w:color w:val="auto"/>
          <w:kern w:val="2"/>
          <w:sz w:val="24"/>
          <w:szCs w:val="24"/>
          <w:lang w:val="en-US" w:eastAsia="fi-FI"/>
          <w14:ligatures w14:val="standardContextual"/>
          <w:rPrChange w:id="133" w:author="Kaski Maiju" w:date="2024-06-27T10:51:00Z">
            <w:rPr>
              <w:ins w:id="134" w:author="Kaski Maiju" w:date="2024-06-27T10:51:00Z"/>
              <w:rFonts w:eastAsiaTheme="minorEastAsia"/>
              <w:noProof/>
              <w:color w:val="auto"/>
              <w:kern w:val="2"/>
              <w:sz w:val="24"/>
              <w:szCs w:val="24"/>
              <w:lang w:val="fi-FI" w:eastAsia="fi-FI"/>
              <w14:ligatures w14:val="standardContextual"/>
            </w:rPr>
          </w:rPrChange>
        </w:rPr>
      </w:pPr>
      <w:ins w:id="135" w:author="Kaski Maiju" w:date="2024-06-27T10:51:00Z">
        <w:r w:rsidRPr="00651A6E">
          <w:rPr>
            <w:noProof/>
          </w:rPr>
          <w:t>4.1.5.</w:t>
        </w:r>
        <w:r w:rsidRPr="000F5614">
          <w:rPr>
            <w:rFonts w:eastAsiaTheme="minorEastAsia"/>
            <w:noProof/>
            <w:color w:val="auto"/>
            <w:kern w:val="2"/>
            <w:sz w:val="24"/>
            <w:szCs w:val="24"/>
            <w:lang w:val="en-US" w:eastAsia="fi-FI"/>
            <w14:ligatures w14:val="standardContextual"/>
            <w:rPrChange w:id="136" w:author="Kaski Maiju" w:date="2024-06-27T10:51:00Z">
              <w:rPr>
                <w:rFonts w:eastAsiaTheme="minorEastAsia"/>
                <w:noProof/>
                <w:color w:val="auto"/>
                <w:kern w:val="2"/>
                <w:sz w:val="24"/>
                <w:szCs w:val="24"/>
                <w:lang w:val="fi-FI" w:eastAsia="fi-FI"/>
                <w14:ligatures w14:val="standardContextual"/>
              </w:rPr>
            </w:rPrChange>
          </w:rPr>
          <w:tab/>
        </w:r>
        <w:r>
          <w:rPr>
            <w:noProof/>
          </w:rPr>
          <w:t>Route exchange</w:t>
        </w:r>
        <w:r>
          <w:rPr>
            <w:noProof/>
          </w:rPr>
          <w:tab/>
        </w:r>
        <w:r>
          <w:rPr>
            <w:noProof/>
          </w:rPr>
          <w:fldChar w:fldCharType="begin"/>
        </w:r>
        <w:r>
          <w:rPr>
            <w:noProof/>
          </w:rPr>
          <w:instrText xml:space="preserve"> PAGEREF _Toc170377888 \h </w:instrText>
        </w:r>
      </w:ins>
      <w:r>
        <w:rPr>
          <w:noProof/>
        </w:rPr>
      </w:r>
      <w:r>
        <w:rPr>
          <w:noProof/>
        </w:rPr>
        <w:fldChar w:fldCharType="separate"/>
      </w:r>
      <w:ins w:id="137" w:author="Kaski Maiju" w:date="2024-06-27T10:51:00Z">
        <w:r>
          <w:rPr>
            <w:noProof/>
          </w:rPr>
          <w:t>9</w:t>
        </w:r>
        <w:r>
          <w:rPr>
            <w:noProof/>
          </w:rPr>
          <w:fldChar w:fldCharType="end"/>
        </w:r>
      </w:ins>
    </w:p>
    <w:p w14:paraId="3B2DB50F" w14:textId="7350DC7D" w:rsidR="000F5614" w:rsidRPr="000F5614" w:rsidRDefault="000F5614">
      <w:pPr>
        <w:pStyle w:val="Sisluet3"/>
        <w:tabs>
          <w:tab w:val="left" w:pos="1134"/>
        </w:tabs>
        <w:rPr>
          <w:ins w:id="138" w:author="Kaski Maiju" w:date="2024-06-27T10:51:00Z"/>
          <w:rFonts w:eastAsiaTheme="minorEastAsia"/>
          <w:noProof/>
          <w:color w:val="auto"/>
          <w:kern w:val="2"/>
          <w:sz w:val="24"/>
          <w:szCs w:val="24"/>
          <w:lang w:val="en-US" w:eastAsia="fi-FI"/>
          <w14:ligatures w14:val="standardContextual"/>
          <w:rPrChange w:id="139" w:author="Kaski Maiju" w:date="2024-06-27T10:51:00Z">
            <w:rPr>
              <w:ins w:id="140" w:author="Kaski Maiju" w:date="2024-06-27T10:51:00Z"/>
              <w:rFonts w:eastAsiaTheme="minorEastAsia"/>
              <w:noProof/>
              <w:color w:val="auto"/>
              <w:kern w:val="2"/>
              <w:sz w:val="24"/>
              <w:szCs w:val="24"/>
              <w:lang w:val="fi-FI" w:eastAsia="fi-FI"/>
              <w14:ligatures w14:val="standardContextual"/>
            </w:rPr>
          </w:rPrChange>
        </w:rPr>
      </w:pPr>
      <w:ins w:id="141" w:author="Kaski Maiju" w:date="2024-06-27T10:51:00Z">
        <w:r w:rsidRPr="00651A6E">
          <w:rPr>
            <w:noProof/>
          </w:rPr>
          <w:t>4.1.6.</w:t>
        </w:r>
        <w:r w:rsidRPr="000F5614">
          <w:rPr>
            <w:rFonts w:eastAsiaTheme="minorEastAsia"/>
            <w:noProof/>
            <w:color w:val="auto"/>
            <w:kern w:val="2"/>
            <w:sz w:val="24"/>
            <w:szCs w:val="24"/>
            <w:lang w:val="en-US" w:eastAsia="fi-FI"/>
            <w14:ligatures w14:val="standardContextual"/>
            <w:rPrChange w:id="142" w:author="Kaski Maiju" w:date="2024-06-27T10:51:00Z">
              <w:rPr>
                <w:rFonts w:eastAsiaTheme="minorEastAsia"/>
                <w:noProof/>
                <w:color w:val="auto"/>
                <w:kern w:val="2"/>
                <w:sz w:val="24"/>
                <w:szCs w:val="24"/>
                <w:lang w:val="fi-FI" w:eastAsia="fi-FI"/>
                <w14:ligatures w14:val="standardContextual"/>
              </w:rPr>
            </w:rPrChange>
          </w:rPr>
          <w:tab/>
        </w:r>
        <w:r>
          <w:rPr>
            <w:noProof/>
          </w:rPr>
          <w:t>Cyber security</w:t>
        </w:r>
        <w:r>
          <w:rPr>
            <w:noProof/>
          </w:rPr>
          <w:tab/>
        </w:r>
        <w:r>
          <w:rPr>
            <w:noProof/>
          </w:rPr>
          <w:fldChar w:fldCharType="begin"/>
        </w:r>
        <w:r>
          <w:rPr>
            <w:noProof/>
          </w:rPr>
          <w:instrText xml:space="preserve"> PAGEREF _Toc170377889 \h </w:instrText>
        </w:r>
      </w:ins>
      <w:r>
        <w:rPr>
          <w:noProof/>
        </w:rPr>
      </w:r>
      <w:r>
        <w:rPr>
          <w:noProof/>
        </w:rPr>
        <w:fldChar w:fldCharType="separate"/>
      </w:r>
      <w:ins w:id="143" w:author="Kaski Maiju" w:date="2024-06-27T10:51:00Z">
        <w:r>
          <w:rPr>
            <w:noProof/>
          </w:rPr>
          <w:t>9</w:t>
        </w:r>
        <w:r>
          <w:rPr>
            <w:noProof/>
          </w:rPr>
          <w:fldChar w:fldCharType="end"/>
        </w:r>
      </w:ins>
    </w:p>
    <w:p w14:paraId="6387DE08" w14:textId="1E167D4E" w:rsidR="000F5614" w:rsidRPr="000F5614" w:rsidRDefault="000F5614">
      <w:pPr>
        <w:pStyle w:val="Sisluet2"/>
        <w:rPr>
          <w:ins w:id="144" w:author="Kaski Maiju" w:date="2024-06-27T10:51:00Z"/>
          <w:rFonts w:eastAsiaTheme="minorEastAsia"/>
          <w:color w:val="auto"/>
          <w:kern w:val="2"/>
          <w:sz w:val="24"/>
          <w:szCs w:val="24"/>
          <w:lang w:val="en-US" w:eastAsia="fi-FI"/>
          <w14:ligatures w14:val="standardContextual"/>
          <w:rPrChange w:id="145" w:author="Kaski Maiju" w:date="2024-06-27T10:51:00Z">
            <w:rPr>
              <w:ins w:id="146" w:author="Kaski Maiju" w:date="2024-06-27T10:51:00Z"/>
              <w:rFonts w:eastAsiaTheme="minorEastAsia"/>
              <w:color w:val="auto"/>
              <w:kern w:val="2"/>
              <w:sz w:val="24"/>
              <w:szCs w:val="24"/>
              <w:lang w:val="fi-FI" w:eastAsia="fi-FI"/>
              <w14:ligatures w14:val="standardContextual"/>
            </w:rPr>
          </w:rPrChange>
        </w:rPr>
      </w:pPr>
      <w:ins w:id="147" w:author="Kaski Maiju" w:date="2024-06-27T10:51:00Z">
        <w:r w:rsidRPr="00651A6E">
          <w:t>4.2.</w:t>
        </w:r>
        <w:r w:rsidRPr="000F5614">
          <w:rPr>
            <w:rFonts w:eastAsiaTheme="minorEastAsia"/>
            <w:color w:val="auto"/>
            <w:kern w:val="2"/>
            <w:sz w:val="24"/>
            <w:szCs w:val="24"/>
            <w:lang w:val="en-US" w:eastAsia="fi-FI"/>
            <w14:ligatures w14:val="standardContextual"/>
            <w:rPrChange w:id="148" w:author="Kaski Maiju" w:date="2024-06-27T10:51:00Z">
              <w:rPr>
                <w:rFonts w:eastAsiaTheme="minorEastAsia"/>
                <w:color w:val="auto"/>
                <w:kern w:val="2"/>
                <w:sz w:val="24"/>
                <w:szCs w:val="24"/>
                <w:lang w:val="fi-FI" w:eastAsia="fi-FI"/>
                <w14:ligatures w14:val="standardContextual"/>
              </w:rPr>
            </w:rPrChange>
          </w:rPr>
          <w:tab/>
        </w:r>
        <w:r>
          <w:t>The intent of messages.</w:t>
        </w:r>
        <w:r>
          <w:tab/>
        </w:r>
        <w:r>
          <w:fldChar w:fldCharType="begin"/>
        </w:r>
        <w:r>
          <w:instrText xml:space="preserve"> PAGEREF _Toc170377890 \h </w:instrText>
        </w:r>
      </w:ins>
      <w:r>
        <w:fldChar w:fldCharType="separate"/>
      </w:r>
      <w:ins w:id="149" w:author="Kaski Maiju" w:date="2024-06-27T10:51:00Z">
        <w:r>
          <w:t>10</w:t>
        </w:r>
        <w:r>
          <w:fldChar w:fldCharType="end"/>
        </w:r>
      </w:ins>
    </w:p>
    <w:p w14:paraId="6E5DD416" w14:textId="3ED53C13" w:rsidR="000F5614" w:rsidRPr="000F5614" w:rsidRDefault="000F5614">
      <w:pPr>
        <w:pStyle w:val="Sisluet1"/>
        <w:rPr>
          <w:ins w:id="150" w:author="Kaski Maiju" w:date="2024-06-27T10:51:00Z"/>
          <w:rFonts w:eastAsiaTheme="minorEastAsia"/>
          <w:b w:val="0"/>
          <w:caps w:val="0"/>
          <w:color w:val="auto"/>
          <w:kern w:val="2"/>
          <w:sz w:val="24"/>
          <w:szCs w:val="24"/>
          <w:lang w:val="en-US" w:eastAsia="fi-FI"/>
          <w14:ligatures w14:val="standardContextual"/>
          <w:rPrChange w:id="151" w:author="Kaski Maiju" w:date="2024-06-27T10:51:00Z">
            <w:rPr>
              <w:ins w:id="152" w:author="Kaski Maiju" w:date="2024-06-27T10:51:00Z"/>
              <w:rFonts w:eastAsiaTheme="minorEastAsia"/>
              <w:b w:val="0"/>
              <w:caps w:val="0"/>
              <w:color w:val="auto"/>
              <w:kern w:val="2"/>
              <w:sz w:val="24"/>
              <w:szCs w:val="24"/>
              <w:lang w:val="fi-FI" w:eastAsia="fi-FI"/>
              <w14:ligatures w14:val="standardContextual"/>
            </w:rPr>
          </w:rPrChange>
        </w:rPr>
      </w:pPr>
      <w:ins w:id="153" w:author="Kaski Maiju" w:date="2024-06-27T10:51:00Z">
        <w:r w:rsidRPr="00651A6E">
          <w:t>5.</w:t>
        </w:r>
        <w:r w:rsidRPr="000F5614">
          <w:rPr>
            <w:rFonts w:eastAsiaTheme="minorEastAsia"/>
            <w:b w:val="0"/>
            <w:caps w:val="0"/>
            <w:color w:val="auto"/>
            <w:kern w:val="2"/>
            <w:sz w:val="24"/>
            <w:szCs w:val="24"/>
            <w:lang w:val="en-US" w:eastAsia="fi-FI"/>
            <w14:ligatures w14:val="standardContextual"/>
            <w:rPrChange w:id="154" w:author="Kaski Maiju" w:date="2024-06-27T10:51:00Z">
              <w:rPr>
                <w:rFonts w:eastAsiaTheme="minorEastAsia"/>
                <w:b w:val="0"/>
                <w:caps w:val="0"/>
                <w:color w:val="auto"/>
                <w:kern w:val="2"/>
                <w:sz w:val="24"/>
                <w:szCs w:val="24"/>
                <w:lang w:val="fi-FI" w:eastAsia="fi-FI"/>
                <w14:ligatures w14:val="standardContextual"/>
              </w:rPr>
            </w:rPrChange>
          </w:rPr>
          <w:tab/>
        </w:r>
        <w:r>
          <w:t>Part B VTS DIGITAL services</w:t>
        </w:r>
        <w:r>
          <w:tab/>
        </w:r>
        <w:r>
          <w:fldChar w:fldCharType="begin"/>
        </w:r>
        <w:r>
          <w:instrText xml:space="preserve"> PAGEREF _Toc170377891 \h </w:instrText>
        </w:r>
      </w:ins>
      <w:r>
        <w:fldChar w:fldCharType="separate"/>
      </w:r>
      <w:ins w:id="155" w:author="Kaski Maiju" w:date="2024-06-27T10:51:00Z">
        <w:r>
          <w:t>10</w:t>
        </w:r>
        <w:r>
          <w:fldChar w:fldCharType="end"/>
        </w:r>
      </w:ins>
    </w:p>
    <w:p w14:paraId="209E4183" w14:textId="36111736" w:rsidR="000F5614" w:rsidRPr="000F5614" w:rsidRDefault="000F5614">
      <w:pPr>
        <w:pStyle w:val="Sisluet2"/>
        <w:rPr>
          <w:ins w:id="156" w:author="Kaski Maiju" w:date="2024-06-27T10:51:00Z"/>
          <w:rFonts w:eastAsiaTheme="minorEastAsia"/>
          <w:color w:val="auto"/>
          <w:kern w:val="2"/>
          <w:sz w:val="24"/>
          <w:szCs w:val="24"/>
          <w:lang w:val="en-US" w:eastAsia="fi-FI"/>
          <w14:ligatures w14:val="standardContextual"/>
          <w:rPrChange w:id="157" w:author="Kaski Maiju" w:date="2024-06-27T10:51:00Z">
            <w:rPr>
              <w:ins w:id="158" w:author="Kaski Maiju" w:date="2024-06-27T10:51:00Z"/>
              <w:rFonts w:eastAsiaTheme="minorEastAsia"/>
              <w:color w:val="auto"/>
              <w:kern w:val="2"/>
              <w:sz w:val="24"/>
              <w:szCs w:val="24"/>
              <w:lang w:val="fi-FI" w:eastAsia="fi-FI"/>
              <w14:ligatures w14:val="standardContextual"/>
            </w:rPr>
          </w:rPrChange>
        </w:rPr>
      </w:pPr>
      <w:ins w:id="159" w:author="Kaski Maiju" w:date="2024-06-27T10:51:00Z">
        <w:r w:rsidRPr="00651A6E">
          <w:t>5.1.</w:t>
        </w:r>
        <w:r w:rsidRPr="000F5614">
          <w:rPr>
            <w:rFonts w:eastAsiaTheme="minorEastAsia"/>
            <w:color w:val="auto"/>
            <w:kern w:val="2"/>
            <w:sz w:val="24"/>
            <w:szCs w:val="24"/>
            <w:lang w:val="en-US" w:eastAsia="fi-FI"/>
            <w14:ligatures w14:val="standardContextual"/>
            <w:rPrChange w:id="160" w:author="Kaski Maiju" w:date="2024-06-27T10:51:00Z">
              <w:rPr>
                <w:rFonts w:eastAsiaTheme="minorEastAsia"/>
                <w:color w:val="auto"/>
                <w:kern w:val="2"/>
                <w:sz w:val="24"/>
                <w:szCs w:val="24"/>
                <w:lang w:val="fi-FI" w:eastAsia="fi-FI"/>
                <w14:ligatures w14:val="standardContextual"/>
              </w:rPr>
            </w:rPrChange>
          </w:rPr>
          <w:tab/>
        </w:r>
        <w:r>
          <w:t>VTS Specific Technical Services</w:t>
        </w:r>
        <w:r>
          <w:tab/>
        </w:r>
        <w:r>
          <w:fldChar w:fldCharType="begin"/>
        </w:r>
        <w:r>
          <w:instrText xml:space="preserve"> PAGEREF _Toc170377892 \h </w:instrText>
        </w:r>
      </w:ins>
      <w:r>
        <w:fldChar w:fldCharType="separate"/>
      </w:r>
      <w:ins w:id="161" w:author="Kaski Maiju" w:date="2024-06-27T10:51:00Z">
        <w:r>
          <w:t>11</w:t>
        </w:r>
        <w:r>
          <w:fldChar w:fldCharType="end"/>
        </w:r>
      </w:ins>
    </w:p>
    <w:p w14:paraId="7243F942" w14:textId="17419E79" w:rsidR="000F5614" w:rsidRPr="000F5614" w:rsidRDefault="000F5614">
      <w:pPr>
        <w:pStyle w:val="Sisluet3"/>
        <w:tabs>
          <w:tab w:val="left" w:pos="1134"/>
        </w:tabs>
        <w:rPr>
          <w:ins w:id="162" w:author="Kaski Maiju" w:date="2024-06-27T10:51:00Z"/>
          <w:rFonts w:eastAsiaTheme="minorEastAsia"/>
          <w:noProof/>
          <w:color w:val="auto"/>
          <w:kern w:val="2"/>
          <w:sz w:val="24"/>
          <w:szCs w:val="24"/>
          <w:lang w:val="en-US" w:eastAsia="fi-FI"/>
          <w14:ligatures w14:val="standardContextual"/>
          <w:rPrChange w:id="163" w:author="Kaski Maiju" w:date="2024-06-27T10:51:00Z">
            <w:rPr>
              <w:ins w:id="164" w:author="Kaski Maiju" w:date="2024-06-27T10:51:00Z"/>
              <w:rFonts w:eastAsiaTheme="minorEastAsia"/>
              <w:noProof/>
              <w:color w:val="auto"/>
              <w:kern w:val="2"/>
              <w:sz w:val="24"/>
              <w:szCs w:val="24"/>
              <w:lang w:val="fi-FI" w:eastAsia="fi-FI"/>
              <w14:ligatures w14:val="standardContextual"/>
            </w:rPr>
          </w:rPrChange>
        </w:rPr>
      </w:pPr>
      <w:ins w:id="165" w:author="Kaski Maiju" w:date="2024-06-27T10:51:00Z">
        <w:r w:rsidRPr="00651A6E">
          <w:rPr>
            <w:noProof/>
          </w:rPr>
          <w:t>5.1.1.</w:t>
        </w:r>
        <w:r w:rsidRPr="000F5614">
          <w:rPr>
            <w:rFonts w:eastAsiaTheme="minorEastAsia"/>
            <w:noProof/>
            <w:color w:val="auto"/>
            <w:kern w:val="2"/>
            <w:sz w:val="24"/>
            <w:szCs w:val="24"/>
            <w:lang w:val="en-US" w:eastAsia="fi-FI"/>
            <w14:ligatures w14:val="standardContextual"/>
            <w:rPrChange w:id="166" w:author="Kaski Maiju" w:date="2024-06-27T10:51:00Z">
              <w:rPr>
                <w:rFonts w:eastAsiaTheme="minorEastAsia"/>
                <w:noProof/>
                <w:color w:val="auto"/>
                <w:kern w:val="2"/>
                <w:sz w:val="24"/>
                <w:szCs w:val="24"/>
                <w:lang w:val="fi-FI" w:eastAsia="fi-FI"/>
                <w14:ligatures w14:val="standardContextual"/>
              </w:rPr>
            </w:rPrChange>
          </w:rPr>
          <w:tab/>
        </w:r>
        <w:r>
          <w:rPr>
            <w:noProof/>
          </w:rPr>
          <w:t>Traffic clearance Service including anchorage assignment</w:t>
        </w:r>
        <w:r>
          <w:rPr>
            <w:noProof/>
          </w:rPr>
          <w:tab/>
        </w:r>
        <w:r>
          <w:rPr>
            <w:noProof/>
          </w:rPr>
          <w:fldChar w:fldCharType="begin"/>
        </w:r>
        <w:r>
          <w:rPr>
            <w:noProof/>
          </w:rPr>
          <w:instrText xml:space="preserve"> PAGEREF _Toc170377893 \h </w:instrText>
        </w:r>
      </w:ins>
      <w:r>
        <w:rPr>
          <w:noProof/>
        </w:rPr>
      </w:r>
      <w:r>
        <w:rPr>
          <w:noProof/>
        </w:rPr>
        <w:fldChar w:fldCharType="separate"/>
      </w:r>
      <w:ins w:id="167" w:author="Kaski Maiju" w:date="2024-06-27T10:51:00Z">
        <w:r>
          <w:rPr>
            <w:noProof/>
          </w:rPr>
          <w:t>11</w:t>
        </w:r>
        <w:r>
          <w:rPr>
            <w:noProof/>
          </w:rPr>
          <w:fldChar w:fldCharType="end"/>
        </w:r>
      </w:ins>
    </w:p>
    <w:p w14:paraId="34BE3B6F" w14:textId="2EF620A9" w:rsidR="000F5614" w:rsidRPr="000F5614" w:rsidRDefault="000F5614">
      <w:pPr>
        <w:pStyle w:val="Sisluet3"/>
        <w:tabs>
          <w:tab w:val="left" w:pos="1134"/>
        </w:tabs>
        <w:rPr>
          <w:ins w:id="168" w:author="Kaski Maiju" w:date="2024-06-27T10:51:00Z"/>
          <w:rFonts w:eastAsiaTheme="minorEastAsia"/>
          <w:noProof/>
          <w:color w:val="auto"/>
          <w:kern w:val="2"/>
          <w:sz w:val="24"/>
          <w:szCs w:val="24"/>
          <w:lang w:val="en-US" w:eastAsia="fi-FI"/>
          <w14:ligatures w14:val="standardContextual"/>
          <w:rPrChange w:id="169" w:author="Kaski Maiju" w:date="2024-06-27T10:51:00Z">
            <w:rPr>
              <w:ins w:id="170" w:author="Kaski Maiju" w:date="2024-06-27T10:51:00Z"/>
              <w:rFonts w:eastAsiaTheme="minorEastAsia"/>
              <w:noProof/>
              <w:color w:val="auto"/>
              <w:kern w:val="2"/>
              <w:sz w:val="24"/>
              <w:szCs w:val="24"/>
              <w:lang w:val="fi-FI" w:eastAsia="fi-FI"/>
              <w14:ligatures w14:val="standardContextual"/>
            </w:rPr>
          </w:rPrChange>
        </w:rPr>
      </w:pPr>
      <w:ins w:id="171" w:author="Kaski Maiju" w:date="2024-06-27T10:51:00Z">
        <w:r w:rsidRPr="00651A6E">
          <w:rPr>
            <w:noProof/>
          </w:rPr>
          <w:t>5.1.2.</w:t>
        </w:r>
        <w:r w:rsidRPr="000F5614">
          <w:rPr>
            <w:rFonts w:eastAsiaTheme="minorEastAsia"/>
            <w:noProof/>
            <w:color w:val="auto"/>
            <w:kern w:val="2"/>
            <w:sz w:val="24"/>
            <w:szCs w:val="24"/>
            <w:lang w:val="en-US" w:eastAsia="fi-FI"/>
            <w14:ligatures w14:val="standardContextual"/>
            <w:rPrChange w:id="172" w:author="Kaski Maiju" w:date="2024-06-27T10:51:00Z">
              <w:rPr>
                <w:rFonts w:eastAsiaTheme="minorEastAsia"/>
                <w:noProof/>
                <w:color w:val="auto"/>
                <w:kern w:val="2"/>
                <w:sz w:val="24"/>
                <w:szCs w:val="24"/>
                <w:lang w:val="fi-FI" w:eastAsia="fi-FI"/>
                <w14:ligatures w14:val="standardContextual"/>
              </w:rPr>
            </w:rPrChange>
          </w:rPr>
          <w:tab/>
        </w:r>
        <w:r>
          <w:rPr>
            <w:noProof/>
          </w:rPr>
          <w:t>Route  Service  Exchange</w:t>
        </w:r>
        <w:r>
          <w:rPr>
            <w:noProof/>
          </w:rPr>
          <w:tab/>
        </w:r>
        <w:r>
          <w:rPr>
            <w:noProof/>
          </w:rPr>
          <w:fldChar w:fldCharType="begin"/>
        </w:r>
        <w:r>
          <w:rPr>
            <w:noProof/>
          </w:rPr>
          <w:instrText xml:space="preserve"> PAGEREF _Toc170377894 \h </w:instrText>
        </w:r>
      </w:ins>
      <w:r>
        <w:rPr>
          <w:noProof/>
        </w:rPr>
      </w:r>
      <w:r>
        <w:rPr>
          <w:noProof/>
        </w:rPr>
        <w:fldChar w:fldCharType="separate"/>
      </w:r>
      <w:ins w:id="173" w:author="Kaski Maiju" w:date="2024-06-27T10:51:00Z">
        <w:r>
          <w:rPr>
            <w:noProof/>
          </w:rPr>
          <w:t>13</w:t>
        </w:r>
        <w:r>
          <w:rPr>
            <w:noProof/>
          </w:rPr>
          <w:fldChar w:fldCharType="end"/>
        </w:r>
      </w:ins>
    </w:p>
    <w:p w14:paraId="00FADEE1" w14:textId="268C2110" w:rsidR="000F5614" w:rsidRPr="000F5614" w:rsidRDefault="000F5614">
      <w:pPr>
        <w:pStyle w:val="Sisluet3"/>
        <w:tabs>
          <w:tab w:val="left" w:pos="1134"/>
        </w:tabs>
        <w:rPr>
          <w:ins w:id="174" w:author="Kaski Maiju" w:date="2024-06-27T10:51:00Z"/>
          <w:rFonts w:eastAsiaTheme="minorEastAsia"/>
          <w:noProof/>
          <w:color w:val="auto"/>
          <w:kern w:val="2"/>
          <w:sz w:val="24"/>
          <w:szCs w:val="24"/>
          <w:lang w:val="en-US" w:eastAsia="fi-FI"/>
          <w14:ligatures w14:val="standardContextual"/>
          <w:rPrChange w:id="175" w:author="Kaski Maiju" w:date="2024-06-27T10:51:00Z">
            <w:rPr>
              <w:ins w:id="176" w:author="Kaski Maiju" w:date="2024-06-27T10:51:00Z"/>
              <w:rFonts w:eastAsiaTheme="minorEastAsia"/>
              <w:noProof/>
              <w:color w:val="auto"/>
              <w:kern w:val="2"/>
              <w:sz w:val="24"/>
              <w:szCs w:val="24"/>
              <w:lang w:val="fi-FI" w:eastAsia="fi-FI"/>
              <w14:ligatures w14:val="standardContextual"/>
            </w:rPr>
          </w:rPrChange>
        </w:rPr>
      </w:pPr>
      <w:ins w:id="177" w:author="Kaski Maiju" w:date="2024-06-27T10:51:00Z">
        <w:r w:rsidRPr="00651A6E">
          <w:rPr>
            <w:noProof/>
          </w:rPr>
          <w:t>5.1.3.</w:t>
        </w:r>
        <w:r w:rsidRPr="000F5614">
          <w:rPr>
            <w:rFonts w:eastAsiaTheme="minorEastAsia"/>
            <w:noProof/>
            <w:color w:val="auto"/>
            <w:kern w:val="2"/>
            <w:sz w:val="24"/>
            <w:szCs w:val="24"/>
            <w:lang w:val="en-US" w:eastAsia="fi-FI"/>
            <w14:ligatures w14:val="standardContextual"/>
            <w:rPrChange w:id="178" w:author="Kaski Maiju" w:date="2024-06-27T10:51:00Z">
              <w:rPr>
                <w:rFonts w:eastAsiaTheme="minorEastAsia"/>
                <w:noProof/>
                <w:color w:val="auto"/>
                <w:kern w:val="2"/>
                <w:sz w:val="24"/>
                <w:szCs w:val="24"/>
                <w:lang w:val="fi-FI" w:eastAsia="fi-FI"/>
                <w14:ligatures w14:val="standardContextual"/>
              </w:rPr>
            </w:rPrChange>
          </w:rPr>
          <w:tab/>
        </w:r>
        <w:r>
          <w:rPr>
            <w:noProof/>
          </w:rPr>
          <w:t>Traffic Image Service</w:t>
        </w:r>
        <w:r>
          <w:rPr>
            <w:noProof/>
          </w:rPr>
          <w:tab/>
        </w:r>
        <w:r>
          <w:rPr>
            <w:noProof/>
          </w:rPr>
          <w:fldChar w:fldCharType="begin"/>
        </w:r>
        <w:r>
          <w:rPr>
            <w:noProof/>
          </w:rPr>
          <w:instrText xml:space="preserve"> PAGEREF _Toc170377895 \h </w:instrText>
        </w:r>
      </w:ins>
      <w:r>
        <w:rPr>
          <w:noProof/>
        </w:rPr>
      </w:r>
      <w:r>
        <w:rPr>
          <w:noProof/>
        </w:rPr>
        <w:fldChar w:fldCharType="separate"/>
      </w:r>
      <w:ins w:id="179" w:author="Kaski Maiju" w:date="2024-06-27T10:51:00Z">
        <w:r>
          <w:rPr>
            <w:noProof/>
          </w:rPr>
          <w:t>17</w:t>
        </w:r>
        <w:r>
          <w:rPr>
            <w:noProof/>
          </w:rPr>
          <w:fldChar w:fldCharType="end"/>
        </w:r>
      </w:ins>
    </w:p>
    <w:p w14:paraId="33451124" w14:textId="54260E54" w:rsidR="000F5614" w:rsidRPr="000F5614" w:rsidRDefault="000F5614">
      <w:pPr>
        <w:pStyle w:val="Sisluet3"/>
        <w:tabs>
          <w:tab w:val="left" w:pos="1134"/>
        </w:tabs>
        <w:rPr>
          <w:ins w:id="180" w:author="Kaski Maiju" w:date="2024-06-27T10:51:00Z"/>
          <w:rFonts w:eastAsiaTheme="minorEastAsia"/>
          <w:noProof/>
          <w:color w:val="auto"/>
          <w:kern w:val="2"/>
          <w:sz w:val="24"/>
          <w:szCs w:val="24"/>
          <w:lang w:val="en-US" w:eastAsia="fi-FI"/>
          <w14:ligatures w14:val="standardContextual"/>
          <w:rPrChange w:id="181" w:author="Kaski Maiju" w:date="2024-06-27T10:51:00Z">
            <w:rPr>
              <w:ins w:id="182" w:author="Kaski Maiju" w:date="2024-06-27T10:51:00Z"/>
              <w:rFonts w:eastAsiaTheme="minorEastAsia"/>
              <w:noProof/>
              <w:color w:val="auto"/>
              <w:kern w:val="2"/>
              <w:sz w:val="24"/>
              <w:szCs w:val="24"/>
              <w:lang w:val="fi-FI" w:eastAsia="fi-FI"/>
              <w14:ligatures w14:val="standardContextual"/>
            </w:rPr>
          </w:rPrChange>
        </w:rPr>
      </w:pPr>
      <w:ins w:id="183" w:author="Kaski Maiju" w:date="2024-06-27T10:51:00Z">
        <w:r w:rsidRPr="00651A6E">
          <w:rPr>
            <w:noProof/>
          </w:rPr>
          <w:t>5.1.4.</w:t>
        </w:r>
        <w:r w:rsidRPr="000F5614">
          <w:rPr>
            <w:rFonts w:eastAsiaTheme="minorEastAsia"/>
            <w:noProof/>
            <w:color w:val="auto"/>
            <w:kern w:val="2"/>
            <w:sz w:val="24"/>
            <w:szCs w:val="24"/>
            <w:lang w:val="en-US" w:eastAsia="fi-FI"/>
            <w14:ligatures w14:val="standardContextual"/>
            <w:rPrChange w:id="184" w:author="Kaski Maiju" w:date="2024-06-27T10:51:00Z">
              <w:rPr>
                <w:rFonts w:eastAsiaTheme="minorEastAsia"/>
                <w:noProof/>
                <w:color w:val="auto"/>
                <w:kern w:val="2"/>
                <w:sz w:val="24"/>
                <w:szCs w:val="24"/>
                <w:lang w:val="fi-FI" w:eastAsia="fi-FI"/>
                <w14:ligatures w14:val="standardContextual"/>
              </w:rPr>
            </w:rPrChange>
          </w:rPr>
          <w:tab/>
        </w:r>
        <w:r>
          <w:rPr>
            <w:noProof/>
          </w:rPr>
          <w:t>Intended Track Exchange Service</w:t>
        </w:r>
        <w:r>
          <w:rPr>
            <w:noProof/>
          </w:rPr>
          <w:tab/>
        </w:r>
        <w:r>
          <w:rPr>
            <w:noProof/>
          </w:rPr>
          <w:fldChar w:fldCharType="begin"/>
        </w:r>
        <w:r>
          <w:rPr>
            <w:noProof/>
          </w:rPr>
          <w:instrText xml:space="preserve"> PAGEREF _Toc170377896 \h </w:instrText>
        </w:r>
      </w:ins>
      <w:r>
        <w:rPr>
          <w:noProof/>
        </w:rPr>
      </w:r>
      <w:r>
        <w:rPr>
          <w:noProof/>
        </w:rPr>
        <w:fldChar w:fldCharType="separate"/>
      </w:r>
      <w:ins w:id="185" w:author="Kaski Maiju" w:date="2024-06-27T10:51:00Z">
        <w:r>
          <w:rPr>
            <w:noProof/>
          </w:rPr>
          <w:t>17</w:t>
        </w:r>
        <w:r>
          <w:rPr>
            <w:noProof/>
          </w:rPr>
          <w:fldChar w:fldCharType="end"/>
        </w:r>
      </w:ins>
    </w:p>
    <w:p w14:paraId="7BAF5CC8" w14:textId="575C6900" w:rsidR="000F5614" w:rsidRPr="000F5614" w:rsidRDefault="000F5614">
      <w:pPr>
        <w:pStyle w:val="Sisluet3"/>
        <w:tabs>
          <w:tab w:val="left" w:pos="1134"/>
        </w:tabs>
        <w:rPr>
          <w:ins w:id="186" w:author="Kaski Maiju" w:date="2024-06-27T10:51:00Z"/>
          <w:rFonts w:eastAsiaTheme="minorEastAsia"/>
          <w:noProof/>
          <w:color w:val="auto"/>
          <w:kern w:val="2"/>
          <w:sz w:val="24"/>
          <w:szCs w:val="24"/>
          <w:lang w:val="en-US" w:eastAsia="fi-FI"/>
          <w14:ligatures w14:val="standardContextual"/>
          <w:rPrChange w:id="187" w:author="Kaski Maiju" w:date="2024-06-27T10:51:00Z">
            <w:rPr>
              <w:ins w:id="188" w:author="Kaski Maiju" w:date="2024-06-27T10:51:00Z"/>
              <w:rFonts w:eastAsiaTheme="minorEastAsia"/>
              <w:noProof/>
              <w:color w:val="auto"/>
              <w:kern w:val="2"/>
              <w:sz w:val="24"/>
              <w:szCs w:val="24"/>
              <w:lang w:val="fi-FI" w:eastAsia="fi-FI"/>
              <w14:ligatures w14:val="standardContextual"/>
            </w:rPr>
          </w:rPrChange>
        </w:rPr>
      </w:pPr>
      <w:ins w:id="189" w:author="Kaski Maiju" w:date="2024-06-27T10:51:00Z">
        <w:r w:rsidRPr="00651A6E">
          <w:rPr>
            <w:noProof/>
          </w:rPr>
          <w:t>5.1.5.</w:t>
        </w:r>
        <w:r w:rsidRPr="000F5614">
          <w:rPr>
            <w:rFonts w:eastAsiaTheme="minorEastAsia"/>
            <w:noProof/>
            <w:color w:val="auto"/>
            <w:kern w:val="2"/>
            <w:sz w:val="24"/>
            <w:szCs w:val="24"/>
            <w:lang w:val="en-US" w:eastAsia="fi-FI"/>
            <w14:ligatures w14:val="standardContextual"/>
            <w:rPrChange w:id="190" w:author="Kaski Maiju" w:date="2024-06-27T10:51:00Z">
              <w:rPr>
                <w:rFonts w:eastAsiaTheme="minorEastAsia"/>
                <w:noProof/>
                <w:color w:val="auto"/>
                <w:kern w:val="2"/>
                <w:sz w:val="24"/>
                <w:szCs w:val="24"/>
                <w:lang w:val="fi-FI" w:eastAsia="fi-FI"/>
                <w14:ligatures w14:val="standardContextual"/>
              </w:rPr>
            </w:rPrChange>
          </w:rPr>
          <w:tab/>
        </w:r>
        <w:r>
          <w:rPr>
            <w:noProof/>
          </w:rPr>
          <w:t>Voyage Plan Information Service</w:t>
        </w:r>
        <w:r>
          <w:rPr>
            <w:noProof/>
          </w:rPr>
          <w:tab/>
        </w:r>
        <w:r>
          <w:rPr>
            <w:noProof/>
          </w:rPr>
          <w:fldChar w:fldCharType="begin"/>
        </w:r>
        <w:r>
          <w:rPr>
            <w:noProof/>
          </w:rPr>
          <w:instrText xml:space="preserve"> PAGEREF _Toc170377897 \h </w:instrText>
        </w:r>
      </w:ins>
      <w:r>
        <w:rPr>
          <w:noProof/>
        </w:rPr>
      </w:r>
      <w:r>
        <w:rPr>
          <w:noProof/>
        </w:rPr>
        <w:fldChar w:fldCharType="separate"/>
      </w:r>
      <w:ins w:id="191" w:author="Kaski Maiju" w:date="2024-06-27T10:51:00Z">
        <w:r>
          <w:rPr>
            <w:noProof/>
          </w:rPr>
          <w:t>17</w:t>
        </w:r>
        <w:r>
          <w:rPr>
            <w:noProof/>
          </w:rPr>
          <w:fldChar w:fldCharType="end"/>
        </w:r>
      </w:ins>
    </w:p>
    <w:p w14:paraId="11874DAC" w14:textId="10B167FF" w:rsidR="000F5614" w:rsidRPr="000F5614" w:rsidRDefault="000F5614">
      <w:pPr>
        <w:pStyle w:val="Sisluet3"/>
        <w:tabs>
          <w:tab w:val="left" w:pos="1134"/>
        </w:tabs>
        <w:rPr>
          <w:ins w:id="192" w:author="Kaski Maiju" w:date="2024-06-27T10:51:00Z"/>
          <w:rFonts w:eastAsiaTheme="minorEastAsia"/>
          <w:noProof/>
          <w:color w:val="auto"/>
          <w:kern w:val="2"/>
          <w:sz w:val="24"/>
          <w:szCs w:val="24"/>
          <w:lang w:val="en-US" w:eastAsia="fi-FI"/>
          <w14:ligatures w14:val="standardContextual"/>
          <w:rPrChange w:id="193" w:author="Kaski Maiju" w:date="2024-06-27T10:51:00Z">
            <w:rPr>
              <w:ins w:id="194" w:author="Kaski Maiju" w:date="2024-06-27T10:51:00Z"/>
              <w:rFonts w:eastAsiaTheme="minorEastAsia"/>
              <w:noProof/>
              <w:color w:val="auto"/>
              <w:kern w:val="2"/>
              <w:sz w:val="24"/>
              <w:szCs w:val="24"/>
              <w:lang w:val="fi-FI" w:eastAsia="fi-FI"/>
              <w14:ligatures w14:val="standardContextual"/>
            </w:rPr>
          </w:rPrChange>
        </w:rPr>
      </w:pPr>
      <w:ins w:id="195" w:author="Kaski Maiju" w:date="2024-06-27T10:51:00Z">
        <w:r w:rsidRPr="00651A6E">
          <w:rPr>
            <w:noProof/>
          </w:rPr>
          <w:t>5.1.6.</w:t>
        </w:r>
        <w:r w:rsidRPr="000F5614">
          <w:rPr>
            <w:rFonts w:eastAsiaTheme="minorEastAsia"/>
            <w:noProof/>
            <w:color w:val="auto"/>
            <w:kern w:val="2"/>
            <w:sz w:val="24"/>
            <w:szCs w:val="24"/>
            <w:lang w:val="en-US" w:eastAsia="fi-FI"/>
            <w14:ligatures w14:val="standardContextual"/>
            <w:rPrChange w:id="196" w:author="Kaski Maiju" w:date="2024-06-27T10:51:00Z">
              <w:rPr>
                <w:rFonts w:eastAsiaTheme="minorEastAsia"/>
                <w:noProof/>
                <w:color w:val="auto"/>
                <w:kern w:val="2"/>
                <w:sz w:val="24"/>
                <w:szCs w:val="24"/>
                <w:lang w:val="fi-FI" w:eastAsia="fi-FI"/>
                <w14:ligatures w14:val="standardContextual"/>
              </w:rPr>
            </w:rPrChange>
          </w:rPr>
          <w:tab/>
        </w:r>
        <w:r>
          <w:rPr>
            <w:noProof/>
          </w:rPr>
          <w:t>VTS Reporting Service</w:t>
        </w:r>
        <w:r>
          <w:rPr>
            <w:noProof/>
          </w:rPr>
          <w:tab/>
        </w:r>
        <w:r>
          <w:rPr>
            <w:noProof/>
          </w:rPr>
          <w:fldChar w:fldCharType="begin"/>
        </w:r>
        <w:r>
          <w:rPr>
            <w:noProof/>
          </w:rPr>
          <w:instrText xml:space="preserve"> PAGEREF _Toc170377898 \h </w:instrText>
        </w:r>
      </w:ins>
      <w:r>
        <w:rPr>
          <w:noProof/>
        </w:rPr>
      </w:r>
      <w:r>
        <w:rPr>
          <w:noProof/>
        </w:rPr>
        <w:fldChar w:fldCharType="separate"/>
      </w:r>
      <w:ins w:id="197" w:author="Kaski Maiju" w:date="2024-06-27T10:51:00Z">
        <w:r>
          <w:rPr>
            <w:noProof/>
          </w:rPr>
          <w:t>17</w:t>
        </w:r>
        <w:r>
          <w:rPr>
            <w:noProof/>
          </w:rPr>
          <w:fldChar w:fldCharType="end"/>
        </w:r>
      </w:ins>
    </w:p>
    <w:p w14:paraId="0EBB75A9" w14:textId="332F0D10" w:rsidR="000F5614" w:rsidRPr="000F5614" w:rsidRDefault="000F5614">
      <w:pPr>
        <w:pStyle w:val="Sisluet3"/>
        <w:tabs>
          <w:tab w:val="left" w:pos="1134"/>
        </w:tabs>
        <w:rPr>
          <w:ins w:id="198" w:author="Kaski Maiju" w:date="2024-06-27T10:51:00Z"/>
          <w:rFonts w:eastAsiaTheme="minorEastAsia"/>
          <w:noProof/>
          <w:color w:val="auto"/>
          <w:kern w:val="2"/>
          <w:sz w:val="24"/>
          <w:szCs w:val="24"/>
          <w:lang w:val="en-US" w:eastAsia="fi-FI"/>
          <w14:ligatures w14:val="standardContextual"/>
          <w:rPrChange w:id="199" w:author="Kaski Maiju" w:date="2024-06-27T10:51:00Z">
            <w:rPr>
              <w:ins w:id="200" w:author="Kaski Maiju" w:date="2024-06-27T10:51:00Z"/>
              <w:rFonts w:eastAsiaTheme="minorEastAsia"/>
              <w:noProof/>
              <w:color w:val="auto"/>
              <w:kern w:val="2"/>
              <w:sz w:val="24"/>
              <w:szCs w:val="24"/>
              <w:lang w:val="fi-FI" w:eastAsia="fi-FI"/>
              <w14:ligatures w14:val="standardContextual"/>
            </w:rPr>
          </w:rPrChange>
        </w:rPr>
      </w:pPr>
      <w:ins w:id="201" w:author="Kaski Maiju" w:date="2024-06-27T10:51:00Z">
        <w:r w:rsidRPr="00651A6E">
          <w:rPr>
            <w:noProof/>
          </w:rPr>
          <w:t>5.1.7.</w:t>
        </w:r>
        <w:r w:rsidRPr="000F5614">
          <w:rPr>
            <w:rFonts w:eastAsiaTheme="minorEastAsia"/>
            <w:noProof/>
            <w:color w:val="auto"/>
            <w:kern w:val="2"/>
            <w:sz w:val="24"/>
            <w:szCs w:val="24"/>
            <w:lang w:val="en-US" w:eastAsia="fi-FI"/>
            <w14:ligatures w14:val="standardContextual"/>
            <w:rPrChange w:id="202" w:author="Kaski Maiju" w:date="2024-06-27T10:51:00Z">
              <w:rPr>
                <w:rFonts w:eastAsiaTheme="minorEastAsia"/>
                <w:noProof/>
                <w:color w:val="auto"/>
                <w:kern w:val="2"/>
                <w:sz w:val="24"/>
                <w:szCs w:val="24"/>
                <w:lang w:val="fi-FI" w:eastAsia="fi-FI"/>
                <w14:ligatures w14:val="standardContextual"/>
              </w:rPr>
            </w:rPrChange>
          </w:rPr>
          <w:tab/>
        </w:r>
        <w:r>
          <w:rPr>
            <w:noProof/>
          </w:rPr>
          <w:t>Pre Arrival Information Service</w:t>
        </w:r>
        <w:r>
          <w:rPr>
            <w:noProof/>
          </w:rPr>
          <w:tab/>
        </w:r>
        <w:r>
          <w:rPr>
            <w:noProof/>
          </w:rPr>
          <w:fldChar w:fldCharType="begin"/>
        </w:r>
        <w:r>
          <w:rPr>
            <w:noProof/>
          </w:rPr>
          <w:instrText xml:space="preserve"> PAGEREF _Toc170377899 \h </w:instrText>
        </w:r>
      </w:ins>
      <w:r>
        <w:rPr>
          <w:noProof/>
        </w:rPr>
      </w:r>
      <w:r>
        <w:rPr>
          <w:noProof/>
        </w:rPr>
        <w:fldChar w:fldCharType="separate"/>
      </w:r>
      <w:ins w:id="203" w:author="Kaski Maiju" w:date="2024-06-27T10:51:00Z">
        <w:r>
          <w:rPr>
            <w:noProof/>
          </w:rPr>
          <w:t>17</w:t>
        </w:r>
        <w:r>
          <w:rPr>
            <w:noProof/>
          </w:rPr>
          <w:fldChar w:fldCharType="end"/>
        </w:r>
      </w:ins>
    </w:p>
    <w:p w14:paraId="489D9462" w14:textId="3FD10C06" w:rsidR="000F5614" w:rsidRPr="000F5614" w:rsidRDefault="000F5614">
      <w:pPr>
        <w:pStyle w:val="Sisluet3"/>
        <w:tabs>
          <w:tab w:val="left" w:pos="1134"/>
        </w:tabs>
        <w:rPr>
          <w:ins w:id="204" w:author="Kaski Maiju" w:date="2024-06-27T10:51:00Z"/>
          <w:rFonts w:eastAsiaTheme="minorEastAsia"/>
          <w:noProof/>
          <w:color w:val="auto"/>
          <w:kern w:val="2"/>
          <w:sz w:val="24"/>
          <w:szCs w:val="24"/>
          <w:lang w:val="en-US" w:eastAsia="fi-FI"/>
          <w14:ligatures w14:val="standardContextual"/>
          <w:rPrChange w:id="205" w:author="Kaski Maiju" w:date="2024-06-27T10:51:00Z">
            <w:rPr>
              <w:ins w:id="206" w:author="Kaski Maiju" w:date="2024-06-27T10:51:00Z"/>
              <w:rFonts w:eastAsiaTheme="minorEastAsia"/>
              <w:noProof/>
              <w:color w:val="auto"/>
              <w:kern w:val="2"/>
              <w:sz w:val="24"/>
              <w:szCs w:val="24"/>
              <w:lang w:val="fi-FI" w:eastAsia="fi-FI"/>
              <w14:ligatures w14:val="standardContextual"/>
            </w:rPr>
          </w:rPrChange>
        </w:rPr>
      </w:pPr>
      <w:ins w:id="207" w:author="Kaski Maiju" w:date="2024-06-27T10:51:00Z">
        <w:r w:rsidRPr="00651A6E">
          <w:rPr>
            <w:noProof/>
          </w:rPr>
          <w:t>5.1.8.</w:t>
        </w:r>
        <w:r w:rsidRPr="000F5614">
          <w:rPr>
            <w:rFonts w:eastAsiaTheme="minorEastAsia"/>
            <w:noProof/>
            <w:color w:val="auto"/>
            <w:kern w:val="2"/>
            <w:sz w:val="24"/>
            <w:szCs w:val="24"/>
            <w:lang w:val="en-US" w:eastAsia="fi-FI"/>
            <w14:ligatures w14:val="standardContextual"/>
            <w:rPrChange w:id="208" w:author="Kaski Maiju" w:date="2024-06-27T10:51:00Z">
              <w:rPr>
                <w:rFonts w:eastAsiaTheme="minorEastAsia"/>
                <w:noProof/>
                <w:color w:val="auto"/>
                <w:kern w:val="2"/>
                <w:sz w:val="24"/>
                <w:szCs w:val="24"/>
                <w:lang w:val="fi-FI" w:eastAsia="fi-FI"/>
                <w14:ligatures w14:val="standardContextual"/>
              </w:rPr>
            </w:rPrChange>
          </w:rPr>
          <w:tab/>
        </w:r>
        <w:r>
          <w:rPr>
            <w:noProof/>
          </w:rPr>
          <w:t>VTS information service</w:t>
        </w:r>
        <w:r>
          <w:rPr>
            <w:noProof/>
          </w:rPr>
          <w:tab/>
        </w:r>
        <w:r>
          <w:rPr>
            <w:noProof/>
          </w:rPr>
          <w:fldChar w:fldCharType="begin"/>
        </w:r>
        <w:r>
          <w:rPr>
            <w:noProof/>
          </w:rPr>
          <w:instrText xml:space="preserve"> PAGEREF _Toc170377900 \h </w:instrText>
        </w:r>
      </w:ins>
      <w:r>
        <w:rPr>
          <w:noProof/>
        </w:rPr>
      </w:r>
      <w:r>
        <w:rPr>
          <w:noProof/>
        </w:rPr>
        <w:fldChar w:fldCharType="separate"/>
      </w:r>
      <w:ins w:id="209" w:author="Kaski Maiju" w:date="2024-06-27T10:51:00Z">
        <w:r>
          <w:rPr>
            <w:noProof/>
          </w:rPr>
          <w:t>17</w:t>
        </w:r>
        <w:r>
          <w:rPr>
            <w:noProof/>
          </w:rPr>
          <w:fldChar w:fldCharType="end"/>
        </w:r>
      </w:ins>
    </w:p>
    <w:p w14:paraId="60525216" w14:textId="4082C5EA" w:rsidR="000F5614" w:rsidRPr="000F5614" w:rsidRDefault="000F5614">
      <w:pPr>
        <w:pStyle w:val="Sisluet3"/>
        <w:tabs>
          <w:tab w:val="left" w:pos="1134"/>
        </w:tabs>
        <w:rPr>
          <w:ins w:id="210" w:author="Kaski Maiju" w:date="2024-06-27T10:51:00Z"/>
          <w:rFonts w:eastAsiaTheme="minorEastAsia"/>
          <w:noProof/>
          <w:color w:val="auto"/>
          <w:kern w:val="2"/>
          <w:sz w:val="24"/>
          <w:szCs w:val="24"/>
          <w:lang w:val="en-US" w:eastAsia="fi-FI"/>
          <w14:ligatures w14:val="standardContextual"/>
          <w:rPrChange w:id="211" w:author="Kaski Maiju" w:date="2024-06-27T10:51:00Z">
            <w:rPr>
              <w:ins w:id="212" w:author="Kaski Maiju" w:date="2024-06-27T10:51:00Z"/>
              <w:rFonts w:eastAsiaTheme="minorEastAsia"/>
              <w:noProof/>
              <w:color w:val="auto"/>
              <w:kern w:val="2"/>
              <w:sz w:val="24"/>
              <w:szCs w:val="24"/>
              <w:lang w:val="fi-FI" w:eastAsia="fi-FI"/>
              <w14:ligatures w14:val="standardContextual"/>
            </w:rPr>
          </w:rPrChange>
        </w:rPr>
      </w:pPr>
      <w:ins w:id="213" w:author="Kaski Maiju" w:date="2024-06-27T10:51:00Z">
        <w:r w:rsidRPr="00651A6E">
          <w:rPr>
            <w:noProof/>
          </w:rPr>
          <w:t>5.1.9.</w:t>
        </w:r>
        <w:r w:rsidRPr="000F5614">
          <w:rPr>
            <w:rFonts w:eastAsiaTheme="minorEastAsia"/>
            <w:noProof/>
            <w:color w:val="auto"/>
            <w:kern w:val="2"/>
            <w:sz w:val="24"/>
            <w:szCs w:val="24"/>
            <w:lang w:val="en-US" w:eastAsia="fi-FI"/>
            <w14:ligatures w14:val="standardContextual"/>
            <w:rPrChange w:id="214" w:author="Kaski Maiju" w:date="2024-06-27T10:51:00Z">
              <w:rPr>
                <w:rFonts w:eastAsiaTheme="minorEastAsia"/>
                <w:noProof/>
                <w:color w:val="auto"/>
                <w:kern w:val="2"/>
                <w:sz w:val="24"/>
                <w:szCs w:val="24"/>
                <w:lang w:val="fi-FI" w:eastAsia="fi-FI"/>
                <w14:ligatures w14:val="standardContextual"/>
              </w:rPr>
            </w:rPrChange>
          </w:rPr>
          <w:tab/>
        </w:r>
        <w:r>
          <w:rPr>
            <w:noProof/>
          </w:rPr>
          <w:t>Route Reference Service</w:t>
        </w:r>
        <w:r>
          <w:rPr>
            <w:noProof/>
          </w:rPr>
          <w:tab/>
        </w:r>
        <w:r>
          <w:rPr>
            <w:noProof/>
          </w:rPr>
          <w:fldChar w:fldCharType="begin"/>
        </w:r>
        <w:r>
          <w:rPr>
            <w:noProof/>
          </w:rPr>
          <w:instrText xml:space="preserve"> PAGEREF _Toc170377901 \h </w:instrText>
        </w:r>
      </w:ins>
      <w:r>
        <w:rPr>
          <w:noProof/>
        </w:rPr>
      </w:r>
      <w:r>
        <w:rPr>
          <w:noProof/>
        </w:rPr>
        <w:fldChar w:fldCharType="separate"/>
      </w:r>
      <w:ins w:id="215" w:author="Kaski Maiju" w:date="2024-06-27T10:51:00Z">
        <w:r>
          <w:rPr>
            <w:noProof/>
          </w:rPr>
          <w:t>17</w:t>
        </w:r>
        <w:r>
          <w:rPr>
            <w:noProof/>
          </w:rPr>
          <w:fldChar w:fldCharType="end"/>
        </w:r>
      </w:ins>
    </w:p>
    <w:p w14:paraId="5123F1B4" w14:textId="0665C2E8" w:rsidR="000F5614" w:rsidRPr="00456E23" w:rsidRDefault="000F5614">
      <w:pPr>
        <w:pStyle w:val="Sisluet3"/>
        <w:tabs>
          <w:tab w:val="left" w:pos="1418"/>
        </w:tabs>
        <w:rPr>
          <w:ins w:id="216" w:author="Kaski Maiju" w:date="2024-06-27T10:51:00Z"/>
          <w:rFonts w:eastAsiaTheme="minorEastAsia"/>
          <w:noProof/>
          <w:color w:val="auto"/>
          <w:kern w:val="2"/>
          <w:sz w:val="24"/>
          <w:szCs w:val="24"/>
          <w:lang w:val="en-US" w:eastAsia="fi-FI"/>
          <w14:ligatures w14:val="standardContextual"/>
          <w:rPrChange w:id="217" w:author="Kaski Maiju" w:date="2024-06-27T10:52:00Z">
            <w:rPr>
              <w:ins w:id="218" w:author="Kaski Maiju" w:date="2024-06-27T10:51:00Z"/>
              <w:rFonts w:eastAsiaTheme="minorEastAsia"/>
              <w:noProof/>
              <w:color w:val="auto"/>
              <w:kern w:val="2"/>
              <w:sz w:val="24"/>
              <w:szCs w:val="24"/>
              <w:lang w:val="fi-FI" w:eastAsia="fi-FI"/>
              <w14:ligatures w14:val="standardContextual"/>
            </w:rPr>
          </w:rPrChange>
        </w:rPr>
      </w:pPr>
      <w:ins w:id="219" w:author="Kaski Maiju" w:date="2024-06-27T10:51:00Z">
        <w:r w:rsidRPr="00651A6E">
          <w:rPr>
            <w:noProof/>
          </w:rPr>
          <w:t>5.1.10.</w:t>
        </w:r>
        <w:r w:rsidRPr="00456E23">
          <w:rPr>
            <w:rFonts w:eastAsiaTheme="minorEastAsia"/>
            <w:noProof/>
            <w:color w:val="auto"/>
            <w:kern w:val="2"/>
            <w:sz w:val="24"/>
            <w:szCs w:val="24"/>
            <w:lang w:val="en-US" w:eastAsia="fi-FI"/>
            <w14:ligatures w14:val="standardContextual"/>
            <w:rPrChange w:id="220" w:author="Kaski Maiju" w:date="2024-06-27T10:52:00Z">
              <w:rPr>
                <w:rFonts w:eastAsiaTheme="minorEastAsia"/>
                <w:noProof/>
                <w:color w:val="auto"/>
                <w:kern w:val="2"/>
                <w:sz w:val="24"/>
                <w:szCs w:val="24"/>
                <w:lang w:val="fi-FI" w:eastAsia="fi-FI"/>
                <w14:ligatures w14:val="standardContextual"/>
              </w:rPr>
            </w:rPrChange>
          </w:rPr>
          <w:tab/>
        </w:r>
        <w:r>
          <w:rPr>
            <w:noProof/>
          </w:rPr>
          <w:t>Route Crosscheck service</w:t>
        </w:r>
        <w:r>
          <w:rPr>
            <w:noProof/>
          </w:rPr>
          <w:tab/>
        </w:r>
        <w:r>
          <w:rPr>
            <w:noProof/>
          </w:rPr>
          <w:fldChar w:fldCharType="begin"/>
        </w:r>
        <w:r>
          <w:rPr>
            <w:noProof/>
          </w:rPr>
          <w:instrText xml:space="preserve"> PAGEREF _Toc170377903 \h </w:instrText>
        </w:r>
      </w:ins>
      <w:r>
        <w:rPr>
          <w:noProof/>
        </w:rPr>
      </w:r>
      <w:r>
        <w:rPr>
          <w:noProof/>
        </w:rPr>
        <w:fldChar w:fldCharType="separate"/>
      </w:r>
      <w:ins w:id="221" w:author="Kaski Maiju" w:date="2024-06-27T10:51:00Z">
        <w:r>
          <w:rPr>
            <w:noProof/>
          </w:rPr>
          <w:t>18</w:t>
        </w:r>
        <w:r>
          <w:rPr>
            <w:noProof/>
          </w:rPr>
          <w:fldChar w:fldCharType="end"/>
        </w:r>
      </w:ins>
    </w:p>
    <w:p w14:paraId="6AFC6CD1" w14:textId="51533C4C" w:rsidR="000F5614" w:rsidRPr="000F5614" w:rsidRDefault="000F5614">
      <w:pPr>
        <w:pStyle w:val="Sisluet3"/>
        <w:tabs>
          <w:tab w:val="left" w:pos="1418"/>
        </w:tabs>
        <w:rPr>
          <w:ins w:id="222" w:author="Kaski Maiju" w:date="2024-06-27T10:51:00Z"/>
          <w:rFonts w:eastAsiaTheme="minorEastAsia"/>
          <w:noProof/>
          <w:color w:val="auto"/>
          <w:kern w:val="2"/>
          <w:sz w:val="24"/>
          <w:szCs w:val="24"/>
          <w:lang w:val="en-US" w:eastAsia="fi-FI"/>
          <w14:ligatures w14:val="standardContextual"/>
          <w:rPrChange w:id="223" w:author="Kaski Maiju" w:date="2024-06-27T10:51:00Z">
            <w:rPr>
              <w:ins w:id="224" w:author="Kaski Maiju" w:date="2024-06-27T10:51:00Z"/>
              <w:rFonts w:eastAsiaTheme="minorEastAsia"/>
              <w:noProof/>
              <w:color w:val="auto"/>
              <w:kern w:val="2"/>
              <w:sz w:val="24"/>
              <w:szCs w:val="24"/>
              <w:lang w:val="fi-FI" w:eastAsia="fi-FI"/>
              <w14:ligatures w14:val="standardContextual"/>
            </w:rPr>
          </w:rPrChange>
        </w:rPr>
      </w:pPr>
      <w:ins w:id="225" w:author="Kaski Maiju" w:date="2024-06-27T10:51:00Z">
        <w:r w:rsidRPr="00651A6E">
          <w:rPr>
            <w:noProof/>
          </w:rPr>
          <w:t>5.1.11.</w:t>
        </w:r>
        <w:r w:rsidRPr="000F5614">
          <w:rPr>
            <w:rFonts w:eastAsiaTheme="minorEastAsia"/>
            <w:noProof/>
            <w:color w:val="auto"/>
            <w:kern w:val="2"/>
            <w:sz w:val="24"/>
            <w:szCs w:val="24"/>
            <w:lang w:val="en-US" w:eastAsia="fi-FI"/>
            <w14:ligatures w14:val="standardContextual"/>
            <w:rPrChange w:id="226" w:author="Kaski Maiju" w:date="2024-06-27T10:51:00Z">
              <w:rPr>
                <w:rFonts w:eastAsiaTheme="minorEastAsia"/>
                <w:noProof/>
                <w:color w:val="auto"/>
                <w:kern w:val="2"/>
                <w:sz w:val="24"/>
                <w:szCs w:val="24"/>
                <w:lang w:val="fi-FI" w:eastAsia="fi-FI"/>
                <w14:ligatures w14:val="standardContextual"/>
              </w:rPr>
            </w:rPrChange>
          </w:rPr>
          <w:tab/>
        </w:r>
        <w:r>
          <w:rPr>
            <w:noProof/>
          </w:rPr>
          <w:t>Slot Management Service including Just in Time</w:t>
        </w:r>
        <w:r>
          <w:rPr>
            <w:noProof/>
          </w:rPr>
          <w:tab/>
        </w:r>
        <w:r>
          <w:rPr>
            <w:noProof/>
          </w:rPr>
          <w:fldChar w:fldCharType="begin"/>
        </w:r>
        <w:r>
          <w:rPr>
            <w:noProof/>
          </w:rPr>
          <w:instrText xml:space="preserve"> PAGEREF _Toc170377904 \h </w:instrText>
        </w:r>
      </w:ins>
      <w:r>
        <w:rPr>
          <w:noProof/>
        </w:rPr>
      </w:r>
      <w:r>
        <w:rPr>
          <w:noProof/>
        </w:rPr>
        <w:fldChar w:fldCharType="separate"/>
      </w:r>
      <w:ins w:id="227" w:author="Kaski Maiju" w:date="2024-06-27T10:51:00Z">
        <w:r>
          <w:rPr>
            <w:noProof/>
          </w:rPr>
          <w:t>18</w:t>
        </w:r>
        <w:r>
          <w:rPr>
            <w:noProof/>
          </w:rPr>
          <w:fldChar w:fldCharType="end"/>
        </w:r>
      </w:ins>
    </w:p>
    <w:p w14:paraId="70E77360" w14:textId="282486AE" w:rsidR="000F5614" w:rsidRPr="000F5614" w:rsidRDefault="000F5614">
      <w:pPr>
        <w:pStyle w:val="Sisluet3"/>
        <w:tabs>
          <w:tab w:val="left" w:pos="1418"/>
        </w:tabs>
        <w:rPr>
          <w:ins w:id="228" w:author="Kaski Maiju" w:date="2024-06-27T10:51:00Z"/>
          <w:rFonts w:eastAsiaTheme="minorEastAsia"/>
          <w:noProof/>
          <w:color w:val="auto"/>
          <w:kern w:val="2"/>
          <w:sz w:val="24"/>
          <w:szCs w:val="24"/>
          <w:lang w:val="en-US" w:eastAsia="fi-FI"/>
          <w14:ligatures w14:val="standardContextual"/>
          <w:rPrChange w:id="229" w:author="Kaski Maiju" w:date="2024-06-27T10:51:00Z">
            <w:rPr>
              <w:ins w:id="230" w:author="Kaski Maiju" w:date="2024-06-27T10:51:00Z"/>
              <w:rFonts w:eastAsiaTheme="minorEastAsia"/>
              <w:noProof/>
              <w:color w:val="auto"/>
              <w:kern w:val="2"/>
              <w:sz w:val="24"/>
              <w:szCs w:val="24"/>
              <w:lang w:val="fi-FI" w:eastAsia="fi-FI"/>
              <w14:ligatures w14:val="standardContextual"/>
            </w:rPr>
          </w:rPrChange>
        </w:rPr>
      </w:pPr>
      <w:ins w:id="231" w:author="Kaski Maiju" w:date="2024-06-27T10:51:00Z">
        <w:r w:rsidRPr="00651A6E">
          <w:rPr>
            <w:noProof/>
          </w:rPr>
          <w:t>5.1.12.</w:t>
        </w:r>
        <w:r w:rsidRPr="000F5614">
          <w:rPr>
            <w:rFonts w:eastAsiaTheme="minorEastAsia"/>
            <w:noProof/>
            <w:color w:val="auto"/>
            <w:kern w:val="2"/>
            <w:sz w:val="24"/>
            <w:szCs w:val="24"/>
            <w:lang w:val="en-US" w:eastAsia="fi-FI"/>
            <w14:ligatures w14:val="standardContextual"/>
            <w:rPrChange w:id="232" w:author="Kaski Maiju" w:date="2024-06-27T10:51:00Z">
              <w:rPr>
                <w:rFonts w:eastAsiaTheme="minorEastAsia"/>
                <w:noProof/>
                <w:color w:val="auto"/>
                <w:kern w:val="2"/>
                <w:sz w:val="24"/>
                <w:szCs w:val="24"/>
                <w:lang w:val="fi-FI" w:eastAsia="fi-FI"/>
                <w14:ligatures w14:val="standardContextual"/>
              </w:rPr>
            </w:rPrChange>
          </w:rPr>
          <w:tab/>
        </w:r>
        <w:r>
          <w:rPr>
            <w:noProof/>
          </w:rPr>
          <w:t>Route Monitoring Service</w:t>
        </w:r>
        <w:r>
          <w:rPr>
            <w:noProof/>
          </w:rPr>
          <w:tab/>
        </w:r>
        <w:r>
          <w:rPr>
            <w:noProof/>
          </w:rPr>
          <w:fldChar w:fldCharType="begin"/>
        </w:r>
        <w:r>
          <w:rPr>
            <w:noProof/>
          </w:rPr>
          <w:instrText xml:space="preserve"> PAGEREF _Toc170377905 \h </w:instrText>
        </w:r>
      </w:ins>
      <w:r>
        <w:rPr>
          <w:noProof/>
        </w:rPr>
      </w:r>
      <w:r>
        <w:rPr>
          <w:noProof/>
        </w:rPr>
        <w:fldChar w:fldCharType="separate"/>
      </w:r>
      <w:ins w:id="233" w:author="Kaski Maiju" w:date="2024-06-27T10:51:00Z">
        <w:r>
          <w:rPr>
            <w:noProof/>
          </w:rPr>
          <w:t>18</w:t>
        </w:r>
        <w:r>
          <w:rPr>
            <w:noProof/>
          </w:rPr>
          <w:fldChar w:fldCharType="end"/>
        </w:r>
      </w:ins>
    </w:p>
    <w:p w14:paraId="7A4227FA" w14:textId="6DAB31BA" w:rsidR="000F5614" w:rsidRPr="000F5614" w:rsidRDefault="000F5614">
      <w:pPr>
        <w:pStyle w:val="Sisluet2"/>
        <w:rPr>
          <w:ins w:id="234" w:author="Kaski Maiju" w:date="2024-06-27T10:51:00Z"/>
          <w:rFonts w:eastAsiaTheme="minorEastAsia"/>
          <w:color w:val="auto"/>
          <w:kern w:val="2"/>
          <w:sz w:val="24"/>
          <w:szCs w:val="24"/>
          <w:lang w:val="en-US" w:eastAsia="fi-FI"/>
          <w14:ligatures w14:val="standardContextual"/>
          <w:rPrChange w:id="235" w:author="Kaski Maiju" w:date="2024-06-27T10:51:00Z">
            <w:rPr>
              <w:ins w:id="236" w:author="Kaski Maiju" w:date="2024-06-27T10:51:00Z"/>
              <w:rFonts w:eastAsiaTheme="minorEastAsia"/>
              <w:color w:val="auto"/>
              <w:kern w:val="2"/>
              <w:sz w:val="24"/>
              <w:szCs w:val="24"/>
              <w:lang w:val="fi-FI" w:eastAsia="fi-FI"/>
              <w14:ligatures w14:val="standardContextual"/>
            </w:rPr>
          </w:rPrChange>
        </w:rPr>
      </w:pPr>
      <w:ins w:id="237" w:author="Kaski Maiju" w:date="2024-06-27T10:51:00Z">
        <w:r w:rsidRPr="00651A6E">
          <w:t>5.2.</w:t>
        </w:r>
        <w:r w:rsidRPr="000F5614">
          <w:rPr>
            <w:rFonts w:eastAsiaTheme="minorEastAsia"/>
            <w:color w:val="auto"/>
            <w:kern w:val="2"/>
            <w:sz w:val="24"/>
            <w:szCs w:val="24"/>
            <w:lang w:val="en-US" w:eastAsia="fi-FI"/>
            <w14:ligatures w14:val="standardContextual"/>
            <w:rPrChange w:id="238" w:author="Kaski Maiju" w:date="2024-06-27T10:51:00Z">
              <w:rPr>
                <w:rFonts w:eastAsiaTheme="minorEastAsia"/>
                <w:color w:val="auto"/>
                <w:kern w:val="2"/>
                <w:sz w:val="24"/>
                <w:szCs w:val="24"/>
                <w:lang w:val="fi-FI" w:eastAsia="fi-FI"/>
                <w14:ligatures w14:val="standardContextual"/>
              </w:rPr>
            </w:rPrChange>
          </w:rPr>
          <w:tab/>
        </w:r>
        <w:r>
          <w:t>Other Technical Services associated with Maritime Service 1 – Vessel Traffic Services (VTS)</w:t>
        </w:r>
        <w:r>
          <w:tab/>
        </w:r>
        <w:r>
          <w:fldChar w:fldCharType="begin"/>
        </w:r>
        <w:r>
          <w:instrText xml:space="preserve"> PAGEREF _Toc170377906 \h </w:instrText>
        </w:r>
      </w:ins>
      <w:r>
        <w:fldChar w:fldCharType="separate"/>
      </w:r>
      <w:ins w:id="239" w:author="Kaski Maiju" w:date="2024-06-27T10:51:00Z">
        <w:r>
          <w:t>18</w:t>
        </w:r>
        <w:r>
          <w:fldChar w:fldCharType="end"/>
        </w:r>
      </w:ins>
    </w:p>
    <w:p w14:paraId="570496A2" w14:textId="26003E69" w:rsidR="000F5614" w:rsidRPr="000F5614" w:rsidRDefault="000F5614">
      <w:pPr>
        <w:pStyle w:val="Sisluet3"/>
        <w:tabs>
          <w:tab w:val="left" w:pos="1134"/>
        </w:tabs>
        <w:rPr>
          <w:ins w:id="240" w:author="Kaski Maiju" w:date="2024-06-27T10:51:00Z"/>
          <w:rFonts w:eastAsiaTheme="minorEastAsia"/>
          <w:noProof/>
          <w:color w:val="auto"/>
          <w:kern w:val="2"/>
          <w:sz w:val="24"/>
          <w:szCs w:val="24"/>
          <w:lang w:val="en-US" w:eastAsia="fi-FI"/>
          <w14:ligatures w14:val="standardContextual"/>
          <w:rPrChange w:id="241" w:author="Kaski Maiju" w:date="2024-06-27T10:51:00Z">
            <w:rPr>
              <w:ins w:id="242" w:author="Kaski Maiju" w:date="2024-06-27T10:51:00Z"/>
              <w:rFonts w:eastAsiaTheme="minorEastAsia"/>
              <w:noProof/>
              <w:color w:val="auto"/>
              <w:kern w:val="2"/>
              <w:sz w:val="24"/>
              <w:szCs w:val="24"/>
              <w:lang w:val="fi-FI" w:eastAsia="fi-FI"/>
              <w14:ligatures w14:val="standardContextual"/>
            </w:rPr>
          </w:rPrChange>
        </w:rPr>
      </w:pPr>
      <w:ins w:id="243" w:author="Kaski Maiju" w:date="2024-06-27T10:51:00Z">
        <w:r w:rsidRPr="00651A6E">
          <w:rPr>
            <w:noProof/>
          </w:rPr>
          <w:t>5.2.1.</w:t>
        </w:r>
        <w:r w:rsidRPr="000F5614">
          <w:rPr>
            <w:rFonts w:eastAsiaTheme="minorEastAsia"/>
            <w:noProof/>
            <w:color w:val="auto"/>
            <w:kern w:val="2"/>
            <w:sz w:val="24"/>
            <w:szCs w:val="24"/>
            <w:lang w:val="en-US" w:eastAsia="fi-FI"/>
            <w14:ligatures w14:val="standardContextual"/>
            <w:rPrChange w:id="244" w:author="Kaski Maiju" w:date="2024-06-27T10:51:00Z">
              <w:rPr>
                <w:rFonts w:eastAsiaTheme="minorEastAsia"/>
                <w:noProof/>
                <w:color w:val="auto"/>
                <w:kern w:val="2"/>
                <w:sz w:val="24"/>
                <w:szCs w:val="24"/>
                <w:lang w:val="fi-FI" w:eastAsia="fi-FI"/>
                <w14:ligatures w14:val="standardContextual"/>
              </w:rPr>
            </w:rPrChange>
          </w:rPr>
          <w:tab/>
        </w:r>
        <w:r>
          <w:rPr>
            <w:noProof/>
          </w:rPr>
          <w:t>Meteorology Service</w:t>
        </w:r>
        <w:r>
          <w:rPr>
            <w:noProof/>
          </w:rPr>
          <w:tab/>
        </w:r>
        <w:r>
          <w:rPr>
            <w:noProof/>
          </w:rPr>
          <w:fldChar w:fldCharType="begin"/>
        </w:r>
        <w:r>
          <w:rPr>
            <w:noProof/>
          </w:rPr>
          <w:instrText xml:space="preserve"> PAGEREF _Toc170377907 \h </w:instrText>
        </w:r>
      </w:ins>
      <w:r>
        <w:rPr>
          <w:noProof/>
        </w:rPr>
      </w:r>
      <w:r>
        <w:rPr>
          <w:noProof/>
        </w:rPr>
        <w:fldChar w:fldCharType="separate"/>
      </w:r>
      <w:ins w:id="245" w:author="Kaski Maiju" w:date="2024-06-27T10:51:00Z">
        <w:r>
          <w:rPr>
            <w:noProof/>
          </w:rPr>
          <w:t>18</w:t>
        </w:r>
        <w:r>
          <w:rPr>
            <w:noProof/>
          </w:rPr>
          <w:fldChar w:fldCharType="end"/>
        </w:r>
      </w:ins>
    </w:p>
    <w:p w14:paraId="6613A595" w14:textId="2FE3BE10" w:rsidR="000F5614" w:rsidRPr="000F5614" w:rsidRDefault="000F5614">
      <w:pPr>
        <w:pStyle w:val="Sisluet3"/>
        <w:tabs>
          <w:tab w:val="left" w:pos="1134"/>
        </w:tabs>
        <w:rPr>
          <w:ins w:id="246" w:author="Kaski Maiju" w:date="2024-06-27T10:51:00Z"/>
          <w:rFonts w:eastAsiaTheme="minorEastAsia"/>
          <w:noProof/>
          <w:color w:val="auto"/>
          <w:kern w:val="2"/>
          <w:sz w:val="24"/>
          <w:szCs w:val="24"/>
          <w:lang w:val="en-US" w:eastAsia="fi-FI"/>
          <w14:ligatures w14:val="standardContextual"/>
          <w:rPrChange w:id="247" w:author="Kaski Maiju" w:date="2024-06-27T10:51:00Z">
            <w:rPr>
              <w:ins w:id="248" w:author="Kaski Maiju" w:date="2024-06-27T10:51:00Z"/>
              <w:rFonts w:eastAsiaTheme="minorEastAsia"/>
              <w:noProof/>
              <w:color w:val="auto"/>
              <w:kern w:val="2"/>
              <w:sz w:val="24"/>
              <w:szCs w:val="24"/>
              <w:lang w:val="fi-FI" w:eastAsia="fi-FI"/>
              <w14:ligatures w14:val="standardContextual"/>
            </w:rPr>
          </w:rPrChange>
        </w:rPr>
      </w:pPr>
      <w:ins w:id="249" w:author="Kaski Maiju" w:date="2024-06-27T10:51:00Z">
        <w:r w:rsidRPr="00651A6E">
          <w:rPr>
            <w:noProof/>
          </w:rPr>
          <w:t>5.2.2.</w:t>
        </w:r>
        <w:r w:rsidRPr="000F5614">
          <w:rPr>
            <w:rFonts w:eastAsiaTheme="minorEastAsia"/>
            <w:noProof/>
            <w:color w:val="auto"/>
            <w:kern w:val="2"/>
            <w:sz w:val="24"/>
            <w:szCs w:val="24"/>
            <w:lang w:val="en-US" w:eastAsia="fi-FI"/>
            <w14:ligatures w14:val="standardContextual"/>
            <w:rPrChange w:id="250" w:author="Kaski Maiju" w:date="2024-06-27T10:51:00Z">
              <w:rPr>
                <w:rFonts w:eastAsiaTheme="minorEastAsia"/>
                <w:noProof/>
                <w:color w:val="auto"/>
                <w:kern w:val="2"/>
                <w:sz w:val="24"/>
                <w:szCs w:val="24"/>
                <w:lang w:val="fi-FI" w:eastAsia="fi-FI"/>
                <w14:ligatures w14:val="standardContextual"/>
              </w:rPr>
            </w:rPrChange>
          </w:rPr>
          <w:tab/>
        </w:r>
        <w:r>
          <w:rPr>
            <w:noProof/>
          </w:rPr>
          <w:t>Meteorological warnings Service</w:t>
        </w:r>
        <w:r>
          <w:rPr>
            <w:noProof/>
          </w:rPr>
          <w:tab/>
        </w:r>
        <w:r>
          <w:rPr>
            <w:noProof/>
          </w:rPr>
          <w:fldChar w:fldCharType="begin"/>
        </w:r>
        <w:r>
          <w:rPr>
            <w:noProof/>
          </w:rPr>
          <w:instrText xml:space="preserve"> PAGEREF _Toc170377908 \h </w:instrText>
        </w:r>
      </w:ins>
      <w:r>
        <w:rPr>
          <w:noProof/>
        </w:rPr>
      </w:r>
      <w:r>
        <w:rPr>
          <w:noProof/>
        </w:rPr>
        <w:fldChar w:fldCharType="separate"/>
      </w:r>
      <w:ins w:id="251" w:author="Kaski Maiju" w:date="2024-06-27T10:51:00Z">
        <w:r>
          <w:rPr>
            <w:noProof/>
          </w:rPr>
          <w:t>18</w:t>
        </w:r>
        <w:r>
          <w:rPr>
            <w:noProof/>
          </w:rPr>
          <w:fldChar w:fldCharType="end"/>
        </w:r>
      </w:ins>
    </w:p>
    <w:p w14:paraId="1AC43214" w14:textId="6E5CD28B" w:rsidR="000F5614" w:rsidRPr="000F5614" w:rsidRDefault="000F5614">
      <w:pPr>
        <w:pStyle w:val="Sisluet3"/>
        <w:tabs>
          <w:tab w:val="left" w:pos="1134"/>
        </w:tabs>
        <w:rPr>
          <w:ins w:id="252" w:author="Kaski Maiju" w:date="2024-06-27T10:51:00Z"/>
          <w:rFonts w:eastAsiaTheme="minorEastAsia"/>
          <w:noProof/>
          <w:color w:val="auto"/>
          <w:kern w:val="2"/>
          <w:sz w:val="24"/>
          <w:szCs w:val="24"/>
          <w:lang w:val="en-US" w:eastAsia="fi-FI"/>
          <w14:ligatures w14:val="standardContextual"/>
          <w:rPrChange w:id="253" w:author="Kaski Maiju" w:date="2024-06-27T10:51:00Z">
            <w:rPr>
              <w:ins w:id="254" w:author="Kaski Maiju" w:date="2024-06-27T10:51:00Z"/>
              <w:rFonts w:eastAsiaTheme="minorEastAsia"/>
              <w:noProof/>
              <w:color w:val="auto"/>
              <w:kern w:val="2"/>
              <w:sz w:val="24"/>
              <w:szCs w:val="24"/>
              <w:lang w:val="fi-FI" w:eastAsia="fi-FI"/>
              <w14:ligatures w14:val="standardContextual"/>
            </w:rPr>
          </w:rPrChange>
        </w:rPr>
      </w:pPr>
      <w:ins w:id="255" w:author="Kaski Maiju" w:date="2024-06-27T10:51:00Z">
        <w:r w:rsidRPr="00651A6E">
          <w:rPr>
            <w:noProof/>
          </w:rPr>
          <w:t>5.2.3.</w:t>
        </w:r>
        <w:r w:rsidRPr="000F5614">
          <w:rPr>
            <w:rFonts w:eastAsiaTheme="minorEastAsia"/>
            <w:noProof/>
            <w:color w:val="auto"/>
            <w:kern w:val="2"/>
            <w:sz w:val="24"/>
            <w:szCs w:val="24"/>
            <w:lang w:val="en-US" w:eastAsia="fi-FI"/>
            <w14:ligatures w14:val="standardContextual"/>
            <w:rPrChange w:id="256" w:author="Kaski Maiju" w:date="2024-06-27T10:51:00Z">
              <w:rPr>
                <w:rFonts w:eastAsiaTheme="minorEastAsia"/>
                <w:noProof/>
                <w:color w:val="auto"/>
                <w:kern w:val="2"/>
                <w:sz w:val="24"/>
                <w:szCs w:val="24"/>
                <w:lang w:val="fi-FI" w:eastAsia="fi-FI"/>
                <w14:ligatures w14:val="standardContextual"/>
              </w:rPr>
            </w:rPrChange>
          </w:rPr>
          <w:tab/>
        </w:r>
        <w:r>
          <w:rPr>
            <w:noProof/>
          </w:rPr>
          <w:t>Hydrographic Service</w:t>
        </w:r>
        <w:r>
          <w:rPr>
            <w:noProof/>
          </w:rPr>
          <w:tab/>
        </w:r>
        <w:r>
          <w:rPr>
            <w:noProof/>
          </w:rPr>
          <w:fldChar w:fldCharType="begin"/>
        </w:r>
        <w:r>
          <w:rPr>
            <w:noProof/>
          </w:rPr>
          <w:instrText xml:space="preserve"> PAGEREF _Toc170377909 \h </w:instrText>
        </w:r>
      </w:ins>
      <w:r>
        <w:rPr>
          <w:noProof/>
        </w:rPr>
      </w:r>
      <w:r>
        <w:rPr>
          <w:noProof/>
        </w:rPr>
        <w:fldChar w:fldCharType="separate"/>
      </w:r>
      <w:ins w:id="257" w:author="Kaski Maiju" w:date="2024-06-27T10:51:00Z">
        <w:r>
          <w:rPr>
            <w:noProof/>
          </w:rPr>
          <w:t>18</w:t>
        </w:r>
        <w:r>
          <w:rPr>
            <w:noProof/>
          </w:rPr>
          <w:fldChar w:fldCharType="end"/>
        </w:r>
      </w:ins>
    </w:p>
    <w:p w14:paraId="73C1E0C9" w14:textId="571D7E40" w:rsidR="000F5614" w:rsidRPr="000F5614" w:rsidRDefault="000F5614">
      <w:pPr>
        <w:pStyle w:val="Sisluet3"/>
        <w:tabs>
          <w:tab w:val="left" w:pos="1134"/>
        </w:tabs>
        <w:rPr>
          <w:ins w:id="258" w:author="Kaski Maiju" w:date="2024-06-27T10:51:00Z"/>
          <w:rFonts w:eastAsiaTheme="minorEastAsia"/>
          <w:noProof/>
          <w:color w:val="auto"/>
          <w:kern w:val="2"/>
          <w:sz w:val="24"/>
          <w:szCs w:val="24"/>
          <w:lang w:val="en-US" w:eastAsia="fi-FI"/>
          <w14:ligatures w14:val="standardContextual"/>
          <w:rPrChange w:id="259" w:author="Kaski Maiju" w:date="2024-06-27T10:51:00Z">
            <w:rPr>
              <w:ins w:id="260" w:author="Kaski Maiju" w:date="2024-06-27T10:51:00Z"/>
              <w:rFonts w:eastAsiaTheme="minorEastAsia"/>
              <w:noProof/>
              <w:color w:val="auto"/>
              <w:kern w:val="2"/>
              <w:sz w:val="24"/>
              <w:szCs w:val="24"/>
              <w:lang w:val="fi-FI" w:eastAsia="fi-FI"/>
              <w14:ligatures w14:val="standardContextual"/>
            </w:rPr>
          </w:rPrChange>
        </w:rPr>
      </w:pPr>
      <w:ins w:id="261" w:author="Kaski Maiju" w:date="2024-06-27T10:51:00Z">
        <w:r w:rsidRPr="00651A6E">
          <w:rPr>
            <w:noProof/>
          </w:rPr>
          <w:t>5.2.4.</w:t>
        </w:r>
        <w:r w:rsidRPr="000F5614">
          <w:rPr>
            <w:rFonts w:eastAsiaTheme="minorEastAsia"/>
            <w:noProof/>
            <w:color w:val="auto"/>
            <w:kern w:val="2"/>
            <w:sz w:val="24"/>
            <w:szCs w:val="24"/>
            <w:lang w:val="en-US" w:eastAsia="fi-FI"/>
            <w14:ligatures w14:val="standardContextual"/>
            <w:rPrChange w:id="262" w:author="Kaski Maiju" w:date="2024-06-27T10:51:00Z">
              <w:rPr>
                <w:rFonts w:eastAsiaTheme="minorEastAsia"/>
                <w:noProof/>
                <w:color w:val="auto"/>
                <w:kern w:val="2"/>
                <w:sz w:val="24"/>
                <w:szCs w:val="24"/>
                <w:lang w:val="fi-FI" w:eastAsia="fi-FI"/>
                <w14:ligatures w14:val="standardContextual"/>
              </w:rPr>
            </w:rPrChange>
          </w:rPr>
          <w:tab/>
        </w:r>
        <w:r>
          <w:rPr>
            <w:noProof/>
          </w:rPr>
          <w:t>AtoN information Service</w:t>
        </w:r>
        <w:r>
          <w:rPr>
            <w:noProof/>
          </w:rPr>
          <w:tab/>
        </w:r>
        <w:r>
          <w:rPr>
            <w:noProof/>
          </w:rPr>
          <w:fldChar w:fldCharType="begin"/>
        </w:r>
        <w:r>
          <w:rPr>
            <w:noProof/>
          </w:rPr>
          <w:instrText xml:space="preserve"> PAGEREF _Toc170377910 \h </w:instrText>
        </w:r>
      </w:ins>
      <w:r>
        <w:rPr>
          <w:noProof/>
        </w:rPr>
      </w:r>
      <w:r>
        <w:rPr>
          <w:noProof/>
        </w:rPr>
        <w:fldChar w:fldCharType="separate"/>
      </w:r>
      <w:ins w:id="263" w:author="Kaski Maiju" w:date="2024-06-27T10:51:00Z">
        <w:r>
          <w:rPr>
            <w:noProof/>
          </w:rPr>
          <w:t>18</w:t>
        </w:r>
        <w:r>
          <w:rPr>
            <w:noProof/>
          </w:rPr>
          <w:fldChar w:fldCharType="end"/>
        </w:r>
      </w:ins>
    </w:p>
    <w:p w14:paraId="6FD96FB6" w14:textId="600A228A" w:rsidR="000F5614" w:rsidRPr="000F5614" w:rsidRDefault="000F5614">
      <w:pPr>
        <w:pStyle w:val="Sisluet3"/>
        <w:tabs>
          <w:tab w:val="left" w:pos="1134"/>
        </w:tabs>
        <w:rPr>
          <w:ins w:id="264" w:author="Kaski Maiju" w:date="2024-06-27T10:51:00Z"/>
          <w:rFonts w:eastAsiaTheme="minorEastAsia"/>
          <w:noProof/>
          <w:color w:val="auto"/>
          <w:kern w:val="2"/>
          <w:sz w:val="24"/>
          <w:szCs w:val="24"/>
          <w:lang w:val="en-US" w:eastAsia="fi-FI"/>
          <w14:ligatures w14:val="standardContextual"/>
          <w:rPrChange w:id="265" w:author="Kaski Maiju" w:date="2024-06-27T10:51:00Z">
            <w:rPr>
              <w:ins w:id="266" w:author="Kaski Maiju" w:date="2024-06-27T10:51:00Z"/>
              <w:rFonts w:eastAsiaTheme="minorEastAsia"/>
              <w:noProof/>
              <w:color w:val="auto"/>
              <w:kern w:val="2"/>
              <w:sz w:val="24"/>
              <w:szCs w:val="24"/>
              <w:lang w:val="fi-FI" w:eastAsia="fi-FI"/>
              <w14:ligatures w14:val="standardContextual"/>
            </w:rPr>
          </w:rPrChange>
        </w:rPr>
      </w:pPr>
      <w:ins w:id="267" w:author="Kaski Maiju" w:date="2024-06-27T10:51:00Z">
        <w:r w:rsidRPr="00651A6E">
          <w:rPr>
            <w:noProof/>
          </w:rPr>
          <w:t>5.2.5.</w:t>
        </w:r>
        <w:r w:rsidRPr="000F5614">
          <w:rPr>
            <w:rFonts w:eastAsiaTheme="minorEastAsia"/>
            <w:noProof/>
            <w:color w:val="auto"/>
            <w:kern w:val="2"/>
            <w:sz w:val="24"/>
            <w:szCs w:val="24"/>
            <w:lang w:val="en-US" w:eastAsia="fi-FI"/>
            <w14:ligatures w14:val="standardContextual"/>
            <w:rPrChange w:id="268" w:author="Kaski Maiju" w:date="2024-06-27T10:51:00Z">
              <w:rPr>
                <w:rFonts w:eastAsiaTheme="minorEastAsia"/>
                <w:noProof/>
                <w:color w:val="auto"/>
                <w:kern w:val="2"/>
                <w:sz w:val="24"/>
                <w:szCs w:val="24"/>
                <w:lang w:val="fi-FI" w:eastAsia="fi-FI"/>
                <w14:ligatures w14:val="standardContextual"/>
              </w:rPr>
            </w:rPrChange>
          </w:rPr>
          <w:tab/>
        </w:r>
        <w:r>
          <w:rPr>
            <w:noProof/>
          </w:rPr>
          <w:t>Navigational warning Service</w:t>
        </w:r>
        <w:r>
          <w:rPr>
            <w:noProof/>
          </w:rPr>
          <w:tab/>
        </w:r>
        <w:r>
          <w:rPr>
            <w:noProof/>
          </w:rPr>
          <w:fldChar w:fldCharType="begin"/>
        </w:r>
        <w:r>
          <w:rPr>
            <w:noProof/>
          </w:rPr>
          <w:instrText xml:space="preserve"> PAGEREF _Toc170377911 \h </w:instrText>
        </w:r>
      </w:ins>
      <w:r>
        <w:rPr>
          <w:noProof/>
        </w:rPr>
      </w:r>
      <w:r>
        <w:rPr>
          <w:noProof/>
        </w:rPr>
        <w:fldChar w:fldCharType="separate"/>
      </w:r>
      <w:ins w:id="269" w:author="Kaski Maiju" w:date="2024-06-27T10:51:00Z">
        <w:r>
          <w:rPr>
            <w:noProof/>
          </w:rPr>
          <w:t>18</w:t>
        </w:r>
        <w:r>
          <w:rPr>
            <w:noProof/>
          </w:rPr>
          <w:fldChar w:fldCharType="end"/>
        </w:r>
      </w:ins>
    </w:p>
    <w:p w14:paraId="039F7A27" w14:textId="39E43989" w:rsidR="000F5614" w:rsidRPr="000F5614" w:rsidRDefault="000F5614">
      <w:pPr>
        <w:pStyle w:val="Sisluet3"/>
        <w:tabs>
          <w:tab w:val="left" w:pos="1134"/>
        </w:tabs>
        <w:rPr>
          <w:ins w:id="270" w:author="Kaski Maiju" w:date="2024-06-27T10:51:00Z"/>
          <w:rFonts w:eastAsiaTheme="minorEastAsia"/>
          <w:noProof/>
          <w:color w:val="auto"/>
          <w:kern w:val="2"/>
          <w:sz w:val="24"/>
          <w:szCs w:val="24"/>
          <w:lang w:val="en-US" w:eastAsia="fi-FI"/>
          <w14:ligatures w14:val="standardContextual"/>
          <w:rPrChange w:id="271" w:author="Kaski Maiju" w:date="2024-06-27T10:51:00Z">
            <w:rPr>
              <w:ins w:id="272" w:author="Kaski Maiju" w:date="2024-06-27T10:51:00Z"/>
              <w:rFonts w:eastAsiaTheme="minorEastAsia"/>
              <w:noProof/>
              <w:color w:val="auto"/>
              <w:kern w:val="2"/>
              <w:sz w:val="24"/>
              <w:szCs w:val="24"/>
              <w:lang w:val="fi-FI" w:eastAsia="fi-FI"/>
              <w14:ligatures w14:val="standardContextual"/>
            </w:rPr>
          </w:rPrChange>
        </w:rPr>
      </w:pPr>
      <w:ins w:id="273" w:author="Kaski Maiju" w:date="2024-06-27T10:51:00Z">
        <w:r w:rsidRPr="00651A6E">
          <w:rPr>
            <w:noProof/>
          </w:rPr>
          <w:t>5.2.6.</w:t>
        </w:r>
        <w:r w:rsidRPr="000F5614">
          <w:rPr>
            <w:rFonts w:eastAsiaTheme="minorEastAsia"/>
            <w:noProof/>
            <w:color w:val="auto"/>
            <w:kern w:val="2"/>
            <w:sz w:val="24"/>
            <w:szCs w:val="24"/>
            <w:lang w:val="en-US" w:eastAsia="fi-FI"/>
            <w14:ligatures w14:val="standardContextual"/>
            <w:rPrChange w:id="274" w:author="Kaski Maiju" w:date="2024-06-27T10:51:00Z">
              <w:rPr>
                <w:rFonts w:eastAsiaTheme="minorEastAsia"/>
                <w:noProof/>
                <w:color w:val="auto"/>
                <w:kern w:val="2"/>
                <w:sz w:val="24"/>
                <w:szCs w:val="24"/>
                <w:lang w:val="fi-FI" w:eastAsia="fi-FI"/>
                <w14:ligatures w14:val="standardContextual"/>
              </w:rPr>
            </w:rPrChange>
          </w:rPr>
          <w:tab/>
        </w:r>
        <w:r>
          <w:rPr>
            <w:noProof/>
          </w:rPr>
          <w:t>Ice navigation Service</w:t>
        </w:r>
        <w:r>
          <w:rPr>
            <w:noProof/>
          </w:rPr>
          <w:tab/>
        </w:r>
        <w:r>
          <w:rPr>
            <w:noProof/>
          </w:rPr>
          <w:fldChar w:fldCharType="begin"/>
        </w:r>
        <w:r>
          <w:rPr>
            <w:noProof/>
          </w:rPr>
          <w:instrText xml:space="preserve"> PAGEREF _Toc170377912 \h </w:instrText>
        </w:r>
      </w:ins>
      <w:r>
        <w:rPr>
          <w:noProof/>
        </w:rPr>
      </w:r>
      <w:r>
        <w:rPr>
          <w:noProof/>
        </w:rPr>
        <w:fldChar w:fldCharType="separate"/>
      </w:r>
      <w:ins w:id="275" w:author="Kaski Maiju" w:date="2024-06-27T10:51:00Z">
        <w:r>
          <w:rPr>
            <w:noProof/>
          </w:rPr>
          <w:t>18</w:t>
        </w:r>
        <w:r>
          <w:rPr>
            <w:noProof/>
          </w:rPr>
          <w:fldChar w:fldCharType="end"/>
        </w:r>
      </w:ins>
    </w:p>
    <w:p w14:paraId="181DE657" w14:textId="5967D2F7" w:rsidR="000F5614" w:rsidRPr="000F5614" w:rsidRDefault="000F5614">
      <w:pPr>
        <w:pStyle w:val="Sisluet3"/>
        <w:tabs>
          <w:tab w:val="left" w:pos="1134"/>
        </w:tabs>
        <w:rPr>
          <w:ins w:id="276" w:author="Kaski Maiju" w:date="2024-06-27T10:51:00Z"/>
          <w:rFonts w:eastAsiaTheme="minorEastAsia"/>
          <w:noProof/>
          <w:color w:val="auto"/>
          <w:kern w:val="2"/>
          <w:sz w:val="24"/>
          <w:szCs w:val="24"/>
          <w:lang w:val="en-US" w:eastAsia="fi-FI"/>
          <w14:ligatures w14:val="standardContextual"/>
          <w:rPrChange w:id="277" w:author="Kaski Maiju" w:date="2024-06-27T10:51:00Z">
            <w:rPr>
              <w:ins w:id="278" w:author="Kaski Maiju" w:date="2024-06-27T10:51:00Z"/>
              <w:rFonts w:eastAsiaTheme="minorEastAsia"/>
              <w:noProof/>
              <w:color w:val="auto"/>
              <w:kern w:val="2"/>
              <w:sz w:val="24"/>
              <w:szCs w:val="24"/>
              <w:lang w:val="fi-FI" w:eastAsia="fi-FI"/>
              <w14:ligatures w14:val="standardContextual"/>
            </w:rPr>
          </w:rPrChange>
        </w:rPr>
      </w:pPr>
      <w:ins w:id="279" w:author="Kaski Maiju" w:date="2024-06-27T10:51:00Z">
        <w:r w:rsidRPr="00651A6E">
          <w:rPr>
            <w:noProof/>
          </w:rPr>
          <w:t>5.2.7.</w:t>
        </w:r>
        <w:r w:rsidRPr="000F5614">
          <w:rPr>
            <w:rFonts w:eastAsiaTheme="minorEastAsia"/>
            <w:noProof/>
            <w:color w:val="auto"/>
            <w:kern w:val="2"/>
            <w:sz w:val="24"/>
            <w:szCs w:val="24"/>
            <w:lang w:val="en-US" w:eastAsia="fi-FI"/>
            <w14:ligatures w14:val="standardContextual"/>
            <w:rPrChange w:id="280" w:author="Kaski Maiju" w:date="2024-06-27T10:51:00Z">
              <w:rPr>
                <w:rFonts w:eastAsiaTheme="minorEastAsia"/>
                <w:noProof/>
                <w:color w:val="auto"/>
                <w:kern w:val="2"/>
                <w:sz w:val="24"/>
                <w:szCs w:val="24"/>
                <w:lang w:val="fi-FI" w:eastAsia="fi-FI"/>
                <w14:ligatures w14:val="standardContextual"/>
              </w:rPr>
            </w:rPrChange>
          </w:rPr>
          <w:tab/>
        </w:r>
        <w:r>
          <w:rPr>
            <w:noProof/>
          </w:rPr>
          <w:t>Under Keel Clearance Service</w:t>
        </w:r>
        <w:r>
          <w:rPr>
            <w:noProof/>
          </w:rPr>
          <w:tab/>
        </w:r>
        <w:r>
          <w:rPr>
            <w:noProof/>
          </w:rPr>
          <w:fldChar w:fldCharType="begin"/>
        </w:r>
        <w:r>
          <w:rPr>
            <w:noProof/>
          </w:rPr>
          <w:instrText xml:space="preserve"> PAGEREF _Toc170377913 \h </w:instrText>
        </w:r>
      </w:ins>
      <w:r>
        <w:rPr>
          <w:noProof/>
        </w:rPr>
      </w:r>
      <w:r>
        <w:rPr>
          <w:noProof/>
        </w:rPr>
        <w:fldChar w:fldCharType="separate"/>
      </w:r>
      <w:ins w:id="281" w:author="Kaski Maiju" w:date="2024-06-27T10:51:00Z">
        <w:r>
          <w:rPr>
            <w:noProof/>
          </w:rPr>
          <w:t>19</w:t>
        </w:r>
        <w:r>
          <w:rPr>
            <w:noProof/>
          </w:rPr>
          <w:fldChar w:fldCharType="end"/>
        </w:r>
      </w:ins>
    </w:p>
    <w:p w14:paraId="4E1A459C" w14:textId="5064D3AA" w:rsidR="000F5614" w:rsidRPr="000F5614" w:rsidRDefault="000F5614">
      <w:pPr>
        <w:pStyle w:val="Sisluet3"/>
        <w:tabs>
          <w:tab w:val="left" w:pos="1134"/>
        </w:tabs>
        <w:rPr>
          <w:ins w:id="282" w:author="Kaski Maiju" w:date="2024-06-27T10:51:00Z"/>
          <w:rFonts w:eastAsiaTheme="minorEastAsia"/>
          <w:noProof/>
          <w:color w:val="auto"/>
          <w:kern w:val="2"/>
          <w:sz w:val="24"/>
          <w:szCs w:val="24"/>
          <w:lang w:val="en-US" w:eastAsia="fi-FI"/>
          <w14:ligatures w14:val="standardContextual"/>
          <w:rPrChange w:id="283" w:author="Kaski Maiju" w:date="2024-06-27T10:51:00Z">
            <w:rPr>
              <w:ins w:id="284" w:author="Kaski Maiju" w:date="2024-06-27T10:51:00Z"/>
              <w:rFonts w:eastAsiaTheme="minorEastAsia"/>
              <w:noProof/>
              <w:color w:val="auto"/>
              <w:kern w:val="2"/>
              <w:sz w:val="24"/>
              <w:szCs w:val="24"/>
              <w:lang w:val="fi-FI" w:eastAsia="fi-FI"/>
              <w14:ligatures w14:val="standardContextual"/>
            </w:rPr>
          </w:rPrChange>
        </w:rPr>
      </w:pPr>
      <w:ins w:id="285" w:author="Kaski Maiju" w:date="2024-06-27T10:51:00Z">
        <w:r w:rsidRPr="00651A6E">
          <w:rPr>
            <w:noProof/>
          </w:rPr>
          <w:t>5.2.8.</w:t>
        </w:r>
        <w:r w:rsidRPr="000F5614">
          <w:rPr>
            <w:rFonts w:eastAsiaTheme="minorEastAsia"/>
            <w:noProof/>
            <w:color w:val="auto"/>
            <w:kern w:val="2"/>
            <w:sz w:val="24"/>
            <w:szCs w:val="24"/>
            <w:lang w:val="en-US" w:eastAsia="fi-FI"/>
            <w14:ligatures w14:val="standardContextual"/>
            <w:rPrChange w:id="286" w:author="Kaski Maiju" w:date="2024-06-27T10:51:00Z">
              <w:rPr>
                <w:rFonts w:eastAsiaTheme="minorEastAsia"/>
                <w:noProof/>
                <w:color w:val="auto"/>
                <w:kern w:val="2"/>
                <w:sz w:val="24"/>
                <w:szCs w:val="24"/>
                <w:lang w:val="fi-FI" w:eastAsia="fi-FI"/>
                <w14:ligatures w14:val="standardContextual"/>
              </w:rPr>
            </w:rPrChange>
          </w:rPr>
          <w:tab/>
        </w:r>
        <w:r>
          <w:rPr>
            <w:noProof/>
          </w:rPr>
          <w:t>Search and rescue Service</w:t>
        </w:r>
        <w:r>
          <w:rPr>
            <w:noProof/>
          </w:rPr>
          <w:tab/>
        </w:r>
        <w:r>
          <w:rPr>
            <w:noProof/>
          </w:rPr>
          <w:fldChar w:fldCharType="begin"/>
        </w:r>
        <w:r>
          <w:rPr>
            <w:noProof/>
          </w:rPr>
          <w:instrText xml:space="preserve"> PAGEREF _Toc170377914 \h </w:instrText>
        </w:r>
      </w:ins>
      <w:r>
        <w:rPr>
          <w:noProof/>
        </w:rPr>
      </w:r>
      <w:r>
        <w:rPr>
          <w:noProof/>
        </w:rPr>
        <w:fldChar w:fldCharType="separate"/>
      </w:r>
      <w:ins w:id="287" w:author="Kaski Maiju" w:date="2024-06-27T10:51:00Z">
        <w:r>
          <w:rPr>
            <w:noProof/>
          </w:rPr>
          <w:t>19</w:t>
        </w:r>
        <w:r>
          <w:rPr>
            <w:noProof/>
          </w:rPr>
          <w:fldChar w:fldCharType="end"/>
        </w:r>
      </w:ins>
    </w:p>
    <w:p w14:paraId="60ED5FBD" w14:textId="45CE0780" w:rsidR="000F5614" w:rsidRPr="000F5614" w:rsidRDefault="000F5614">
      <w:pPr>
        <w:pStyle w:val="Sisluet1"/>
        <w:rPr>
          <w:ins w:id="288" w:author="Kaski Maiju" w:date="2024-06-27T10:51:00Z"/>
          <w:rFonts w:eastAsiaTheme="minorEastAsia"/>
          <w:b w:val="0"/>
          <w:caps w:val="0"/>
          <w:color w:val="auto"/>
          <w:kern w:val="2"/>
          <w:sz w:val="24"/>
          <w:szCs w:val="24"/>
          <w:lang w:val="en-US" w:eastAsia="fi-FI"/>
          <w14:ligatures w14:val="standardContextual"/>
          <w:rPrChange w:id="289" w:author="Kaski Maiju" w:date="2024-06-27T10:51:00Z">
            <w:rPr>
              <w:ins w:id="290" w:author="Kaski Maiju" w:date="2024-06-27T10:51:00Z"/>
              <w:rFonts w:eastAsiaTheme="minorEastAsia"/>
              <w:b w:val="0"/>
              <w:caps w:val="0"/>
              <w:color w:val="auto"/>
              <w:kern w:val="2"/>
              <w:sz w:val="24"/>
              <w:szCs w:val="24"/>
              <w:lang w:val="fi-FI" w:eastAsia="fi-FI"/>
              <w14:ligatures w14:val="standardContextual"/>
            </w:rPr>
          </w:rPrChange>
        </w:rPr>
      </w:pPr>
      <w:ins w:id="291" w:author="Kaski Maiju" w:date="2024-06-27T10:51:00Z">
        <w:r w:rsidRPr="00651A6E">
          <w:rPr>
            <w:caps w:val="0"/>
          </w:rPr>
          <w:t>6.</w:t>
        </w:r>
        <w:r w:rsidRPr="000F5614">
          <w:rPr>
            <w:rFonts w:eastAsiaTheme="minorEastAsia"/>
            <w:b w:val="0"/>
            <w:caps w:val="0"/>
            <w:color w:val="auto"/>
            <w:kern w:val="2"/>
            <w:sz w:val="24"/>
            <w:szCs w:val="24"/>
            <w:lang w:val="en-US" w:eastAsia="fi-FI"/>
            <w14:ligatures w14:val="standardContextual"/>
            <w:rPrChange w:id="292" w:author="Kaski Maiju" w:date="2024-06-27T10:51:00Z">
              <w:rPr>
                <w:rFonts w:eastAsiaTheme="minorEastAsia"/>
                <w:b w:val="0"/>
                <w:caps w:val="0"/>
                <w:color w:val="auto"/>
                <w:kern w:val="2"/>
                <w:sz w:val="24"/>
                <w:szCs w:val="24"/>
                <w:lang w:val="fi-FI" w:eastAsia="fi-FI"/>
                <w14:ligatures w14:val="standardContextual"/>
              </w:rPr>
            </w:rPrChange>
          </w:rPr>
          <w:tab/>
        </w:r>
        <w:r w:rsidRPr="00651A6E">
          <w:rPr>
            <w:caps w:val="0"/>
          </w:rPr>
          <w:t>DEFINITIONS</w:t>
        </w:r>
        <w:r>
          <w:tab/>
        </w:r>
        <w:r>
          <w:fldChar w:fldCharType="begin"/>
        </w:r>
        <w:r>
          <w:instrText xml:space="preserve"> PAGEREF _Toc170377934 \h </w:instrText>
        </w:r>
      </w:ins>
      <w:r>
        <w:fldChar w:fldCharType="separate"/>
      </w:r>
      <w:ins w:id="293" w:author="Kaski Maiju" w:date="2024-06-27T10:51:00Z">
        <w:r>
          <w:t>19</w:t>
        </w:r>
        <w:r>
          <w:fldChar w:fldCharType="end"/>
        </w:r>
      </w:ins>
    </w:p>
    <w:p w14:paraId="0D7ECF59" w14:textId="27B9F3A5" w:rsidR="000F5614" w:rsidRPr="000F5614" w:rsidRDefault="000F5614">
      <w:pPr>
        <w:pStyle w:val="Sisluet1"/>
        <w:rPr>
          <w:ins w:id="294" w:author="Kaski Maiju" w:date="2024-06-27T10:51:00Z"/>
          <w:rFonts w:eastAsiaTheme="minorEastAsia"/>
          <w:b w:val="0"/>
          <w:caps w:val="0"/>
          <w:color w:val="auto"/>
          <w:kern w:val="2"/>
          <w:sz w:val="24"/>
          <w:szCs w:val="24"/>
          <w:lang w:val="en-US" w:eastAsia="fi-FI"/>
          <w14:ligatures w14:val="standardContextual"/>
          <w:rPrChange w:id="295" w:author="Kaski Maiju" w:date="2024-06-27T10:51:00Z">
            <w:rPr>
              <w:ins w:id="296" w:author="Kaski Maiju" w:date="2024-06-27T10:51:00Z"/>
              <w:rFonts w:eastAsiaTheme="minorEastAsia"/>
              <w:b w:val="0"/>
              <w:caps w:val="0"/>
              <w:color w:val="auto"/>
              <w:kern w:val="2"/>
              <w:sz w:val="24"/>
              <w:szCs w:val="24"/>
              <w:lang w:val="fi-FI" w:eastAsia="fi-FI"/>
              <w14:ligatures w14:val="standardContextual"/>
            </w:rPr>
          </w:rPrChange>
        </w:rPr>
      </w:pPr>
      <w:ins w:id="297" w:author="Kaski Maiju" w:date="2024-06-27T10:51:00Z">
        <w:r w:rsidRPr="00651A6E">
          <w:t>7.</w:t>
        </w:r>
        <w:r w:rsidRPr="000F5614">
          <w:rPr>
            <w:rFonts w:eastAsiaTheme="minorEastAsia"/>
            <w:b w:val="0"/>
            <w:caps w:val="0"/>
            <w:color w:val="auto"/>
            <w:kern w:val="2"/>
            <w:sz w:val="24"/>
            <w:szCs w:val="24"/>
            <w:lang w:val="en-US" w:eastAsia="fi-FI"/>
            <w14:ligatures w14:val="standardContextual"/>
            <w:rPrChange w:id="298" w:author="Kaski Maiju" w:date="2024-06-27T10:51:00Z">
              <w:rPr>
                <w:rFonts w:eastAsiaTheme="minorEastAsia"/>
                <w:b w:val="0"/>
                <w:caps w:val="0"/>
                <w:color w:val="auto"/>
                <w:kern w:val="2"/>
                <w:sz w:val="24"/>
                <w:szCs w:val="24"/>
                <w:lang w:val="fi-FI" w:eastAsia="fi-FI"/>
                <w14:ligatures w14:val="standardContextual"/>
              </w:rPr>
            </w:rPrChange>
          </w:rPr>
          <w:tab/>
        </w:r>
        <w:r>
          <w:t>abbreviations</w:t>
        </w:r>
        <w:r>
          <w:tab/>
        </w:r>
        <w:r>
          <w:fldChar w:fldCharType="begin"/>
        </w:r>
        <w:r>
          <w:instrText xml:space="preserve"> PAGEREF _Toc170377935 \h </w:instrText>
        </w:r>
      </w:ins>
      <w:r>
        <w:fldChar w:fldCharType="separate"/>
      </w:r>
      <w:ins w:id="299" w:author="Kaski Maiju" w:date="2024-06-27T10:51:00Z">
        <w:r>
          <w:t>19</w:t>
        </w:r>
        <w:r>
          <w:fldChar w:fldCharType="end"/>
        </w:r>
      </w:ins>
    </w:p>
    <w:p w14:paraId="54E53C35" w14:textId="52C5BD1E" w:rsidR="000F5614" w:rsidRPr="000F5614" w:rsidRDefault="000F5614">
      <w:pPr>
        <w:pStyle w:val="Sisluet1"/>
        <w:rPr>
          <w:ins w:id="300" w:author="Kaski Maiju" w:date="2024-06-27T10:51:00Z"/>
          <w:rFonts w:eastAsiaTheme="minorEastAsia"/>
          <w:b w:val="0"/>
          <w:caps w:val="0"/>
          <w:color w:val="auto"/>
          <w:kern w:val="2"/>
          <w:sz w:val="24"/>
          <w:szCs w:val="24"/>
          <w:lang w:val="en-US" w:eastAsia="fi-FI"/>
          <w14:ligatures w14:val="standardContextual"/>
          <w:rPrChange w:id="301" w:author="Kaski Maiju" w:date="2024-06-27T10:51:00Z">
            <w:rPr>
              <w:ins w:id="302" w:author="Kaski Maiju" w:date="2024-06-27T10:51:00Z"/>
              <w:rFonts w:eastAsiaTheme="minorEastAsia"/>
              <w:b w:val="0"/>
              <w:caps w:val="0"/>
              <w:color w:val="auto"/>
              <w:kern w:val="2"/>
              <w:sz w:val="24"/>
              <w:szCs w:val="24"/>
              <w:lang w:val="fi-FI" w:eastAsia="fi-FI"/>
              <w14:ligatures w14:val="standardContextual"/>
            </w:rPr>
          </w:rPrChange>
        </w:rPr>
      </w:pPr>
      <w:ins w:id="303" w:author="Kaski Maiju" w:date="2024-06-27T10:51:00Z">
        <w:r w:rsidRPr="00651A6E">
          <w:t>8.</w:t>
        </w:r>
        <w:r w:rsidRPr="000F5614">
          <w:rPr>
            <w:rFonts w:eastAsiaTheme="minorEastAsia"/>
            <w:b w:val="0"/>
            <w:caps w:val="0"/>
            <w:color w:val="auto"/>
            <w:kern w:val="2"/>
            <w:sz w:val="24"/>
            <w:szCs w:val="24"/>
            <w:lang w:val="en-US" w:eastAsia="fi-FI"/>
            <w14:ligatures w14:val="standardContextual"/>
            <w:rPrChange w:id="304" w:author="Kaski Maiju" w:date="2024-06-27T10:51:00Z">
              <w:rPr>
                <w:rFonts w:eastAsiaTheme="minorEastAsia"/>
                <w:b w:val="0"/>
                <w:caps w:val="0"/>
                <w:color w:val="auto"/>
                <w:kern w:val="2"/>
                <w:sz w:val="24"/>
                <w:szCs w:val="24"/>
                <w:lang w:val="fi-FI" w:eastAsia="fi-FI"/>
                <w14:ligatures w14:val="standardContextual"/>
              </w:rPr>
            </w:rPrChange>
          </w:rPr>
          <w:tab/>
        </w:r>
        <w:r>
          <w:t>references</w:t>
        </w:r>
        <w:r>
          <w:tab/>
        </w:r>
        <w:r>
          <w:fldChar w:fldCharType="begin"/>
        </w:r>
        <w:r>
          <w:instrText xml:space="preserve"> PAGEREF _Toc170377936 \h </w:instrText>
        </w:r>
      </w:ins>
      <w:r>
        <w:fldChar w:fldCharType="separate"/>
      </w:r>
      <w:ins w:id="305" w:author="Kaski Maiju" w:date="2024-06-27T10:51:00Z">
        <w:r>
          <w:t>19</w:t>
        </w:r>
        <w:r>
          <w:fldChar w:fldCharType="end"/>
        </w:r>
      </w:ins>
    </w:p>
    <w:p w14:paraId="7943A3E7" w14:textId="29B6AC50" w:rsidR="000F5614" w:rsidRPr="000F5614" w:rsidRDefault="000F5614">
      <w:pPr>
        <w:pStyle w:val="Sisluet1"/>
        <w:rPr>
          <w:ins w:id="306" w:author="Kaski Maiju" w:date="2024-06-27T10:51:00Z"/>
          <w:rFonts w:eastAsiaTheme="minorEastAsia"/>
          <w:b w:val="0"/>
          <w:caps w:val="0"/>
          <w:color w:val="auto"/>
          <w:kern w:val="2"/>
          <w:sz w:val="24"/>
          <w:szCs w:val="24"/>
          <w:lang w:val="en-US" w:eastAsia="fi-FI"/>
          <w14:ligatures w14:val="standardContextual"/>
          <w:rPrChange w:id="307" w:author="Kaski Maiju" w:date="2024-06-27T10:51:00Z">
            <w:rPr>
              <w:ins w:id="308" w:author="Kaski Maiju" w:date="2024-06-27T10:51:00Z"/>
              <w:rFonts w:eastAsiaTheme="minorEastAsia"/>
              <w:b w:val="0"/>
              <w:caps w:val="0"/>
              <w:color w:val="auto"/>
              <w:kern w:val="2"/>
              <w:sz w:val="24"/>
              <w:szCs w:val="24"/>
              <w:lang w:val="fi-FI" w:eastAsia="fi-FI"/>
              <w14:ligatures w14:val="standardContextual"/>
            </w:rPr>
          </w:rPrChange>
        </w:rPr>
      </w:pPr>
      <w:ins w:id="309" w:author="Kaski Maiju" w:date="2024-06-27T10:51:00Z">
        <w:r w:rsidRPr="00651A6E">
          <w:t>9.</w:t>
        </w:r>
        <w:r w:rsidRPr="000F5614">
          <w:rPr>
            <w:rFonts w:eastAsiaTheme="minorEastAsia"/>
            <w:b w:val="0"/>
            <w:caps w:val="0"/>
            <w:color w:val="auto"/>
            <w:kern w:val="2"/>
            <w:sz w:val="24"/>
            <w:szCs w:val="24"/>
            <w:lang w:val="en-US" w:eastAsia="fi-FI"/>
            <w14:ligatures w14:val="standardContextual"/>
            <w:rPrChange w:id="310" w:author="Kaski Maiju" w:date="2024-06-27T10:51:00Z">
              <w:rPr>
                <w:rFonts w:eastAsiaTheme="minorEastAsia"/>
                <w:b w:val="0"/>
                <w:caps w:val="0"/>
                <w:color w:val="auto"/>
                <w:kern w:val="2"/>
                <w:sz w:val="24"/>
                <w:szCs w:val="24"/>
                <w:lang w:val="fi-FI" w:eastAsia="fi-FI"/>
                <w14:ligatures w14:val="standardContextual"/>
              </w:rPr>
            </w:rPrChange>
          </w:rPr>
          <w:tab/>
        </w:r>
        <w:r>
          <w:t>Further reading</w:t>
        </w:r>
        <w:r>
          <w:tab/>
        </w:r>
        <w:r>
          <w:fldChar w:fldCharType="begin"/>
        </w:r>
        <w:r>
          <w:instrText xml:space="preserve"> PAGEREF _Toc170377937 \h </w:instrText>
        </w:r>
      </w:ins>
      <w:r>
        <w:fldChar w:fldCharType="separate"/>
      </w:r>
      <w:ins w:id="311" w:author="Kaski Maiju" w:date="2024-06-27T10:51:00Z">
        <w:r>
          <w:t>19</w:t>
        </w:r>
        <w:r>
          <w:fldChar w:fldCharType="end"/>
        </w:r>
      </w:ins>
    </w:p>
    <w:p w14:paraId="32F3CF47" w14:textId="5692F76D" w:rsidR="000F5614" w:rsidRPr="000F5614" w:rsidRDefault="000F5614">
      <w:pPr>
        <w:pStyle w:val="Sisluet1"/>
        <w:rPr>
          <w:ins w:id="312" w:author="Kaski Maiju" w:date="2024-06-27T10:51:00Z"/>
          <w:rFonts w:eastAsiaTheme="minorEastAsia"/>
          <w:b w:val="0"/>
          <w:caps w:val="0"/>
          <w:color w:val="auto"/>
          <w:kern w:val="2"/>
          <w:sz w:val="24"/>
          <w:szCs w:val="24"/>
          <w:lang w:val="en-US" w:eastAsia="fi-FI"/>
          <w14:ligatures w14:val="standardContextual"/>
          <w:rPrChange w:id="313" w:author="Kaski Maiju" w:date="2024-06-27T10:51:00Z">
            <w:rPr>
              <w:ins w:id="314" w:author="Kaski Maiju" w:date="2024-06-27T10:51:00Z"/>
              <w:rFonts w:eastAsiaTheme="minorEastAsia"/>
              <w:b w:val="0"/>
              <w:caps w:val="0"/>
              <w:color w:val="auto"/>
              <w:kern w:val="2"/>
              <w:sz w:val="24"/>
              <w:szCs w:val="24"/>
              <w:lang w:val="fi-FI" w:eastAsia="fi-FI"/>
              <w14:ligatures w14:val="standardContextual"/>
            </w:rPr>
          </w:rPrChange>
        </w:rPr>
      </w:pPr>
      <w:ins w:id="315" w:author="Kaski Maiju" w:date="2024-06-27T10:51:00Z">
        <w:r w:rsidRPr="00651A6E">
          <w:t>10.</w:t>
        </w:r>
        <w:r w:rsidRPr="000F5614">
          <w:rPr>
            <w:rFonts w:eastAsiaTheme="minorEastAsia"/>
            <w:b w:val="0"/>
            <w:caps w:val="0"/>
            <w:color w:val="auto"/>
            <w:kern w:val="2"/>
            <w:sz w:val="24"/>
            <w:szCs w:val="24"/>
            <w:lang w:val="en-US" w:eastAsia="fi-FI"/>
            <w14:ligatures w14:val="standardContextual"/>
            <w:rPrChange w:id="316" w:author="Kaski Maiju" w:date="2024-06-27T10:51:00Z">
              <w:rPr>
                <w:rFonts w:eastAsiaTheme="minorEastAsia"/>
                <w:b w:val="0"/>
                <w:caps w:val="0"/>
                <w:color w:val="auto"/>
                <w:kern w:val="2"/>
                <w:sz w:val="24"/>
                <w:szCs w:val="24"/>
                <w:lang w:val="fi-FI" w:eastAsia="fi-FI"/>
                <w14:ligatures w14:val="standardContextual"/>
              </w:rPr>
            </w:rPrChange>
          </w:rPr>
          <w:tab/>
        </w:r>
        <w:r>
          <w:t>Index</w:t>
        </w:r>
        <w:r>
          <w:tab/>
        </w:r>
        <w:r>
          <w:fldChar w:fldCharType="begin"/>
        </w:r>
        <w:r>
          <w:instrText xml:space="preserve"> PAGEREF _Toc170377938 \h </w:instrText>
        </w:r>
      </w:ins>
      <w:r>
        <w:fldChar w:fldCharType="separate"/>
      </w:r>
      <w:ins w:id="317" w:author="Kaski Maiju" w:date="2024-06-27T10:51:00Z">
        <w:r>
          <w:t>20</w:t>
        </w:r>
        <w:r>
          <w:fldChar w:fldCharType="end"/>
        </w:r>
      </w:ins>
    </w:p>
    <w:p w14:paraId="5CA685DE" w14:textId="4E63A218" w:rsidR="00C1208D" w:rsidRPr="000B6FAC" w:rsidDel="000B6FAC" w:rsidRDefault="00C1208D">
      <w:pPr>
        <w:pStyle w:val="Sisluet1"/>
        <w:rPr>
          <w:del w:id="318" w:author="Kaski Maiju" w:date="2024-03-14T15:54:00Z"/>
          <w:rFonts w:eastAsiaTheme="minorEastAsia"/>
          <w:b w:val="0"/>
          <w:caps w:val="0"/>
          <w:color w:val="auto"/>
          <w:lang w:val="en-US" w:eastAsia="fi-FI"/>
          <w:rPrChange w:id="319" w:author="Kaski Maiju" w:date="2024-03-14T15:54:00Z">
            <w:rPr>
              <w:del w:id="320" w:author="Kaski Maiju" w:date="2024-03-14T15:54:00Z"/>
              <w:rFonts w:eastAsiaTheme="minorEastAsia"/>
              <w:b w:val="0"/>
              <w:caps w:val="0"/>
              <w:color w:val="auto"/>
              <w:lang w:val="fi-FI" w:eastAsia="fi-FI"/>
            </w:rPr>
          </w:rPrChange>
        </w:rPr>
      </w:pPr>
      <w:del w:id="321" w:author="Kaski Maiju" w:date="2024-03-14T15:54:00Z">
        <w:r w:rsidRPr="00D53522" w:rsidDel="000B6FAC">
          <w:delText>1.</w:delText>
        </w:r>
        <w:r w:rsidRPr="000B6FAC" w:rsidDel="000B6FAC">
          <w:rPr>
            <w:rFonts w:eastAsiaTheme="minorEastAsia"/>
            <w:lang w:val="en-US" w:eastAsia="fi-FI"/>
            <w:rPrChange w:id="322" w:author="Kaski Maiju" w:date="2024-03-14T15:54:00Z">
              <w:rPr>
                <w:rFonts w:eastAsiaTheme="minorEastAsia"/>
                <w:lang w:val="fi-FI" w:eastAsia="fi-FI"/>
              </w:rPr>
            </w:rPrChange>
          </w:rPr>
          <w:tab/>
        </w:r>
        <w:r w:rsidDel="000B6FAC">
          <w:delText>INTRODUCTION</w:delText>
        </w:r>
        <w:r w:rsidDel="000B6FAC">
          <w:tab/>
          <w:delText>5</w:delText>
        </w:r>
      </w:del>
    </w:p>
    <w:p w14:paraId="7B6A703C" w14:textId="632D8E4D" w:rsidR="00C1208D" w:rsidRPr="000B6FAC" w:rsidDel="000B6FAC" w:rsidRDefault="00C1208D">
      <w:pPr>
        <w:pStyle w:val="Sisluet1"/>
        <w:rPr>
          <w:del w:id="323" w:author="Kaski Maiju" w:date="2024-03-14T15:54:00Z"/>
          <w:rFonts w:eastAsiaTheme="minorEastAsia"/>
          <w:b w:val="0"/>
          <w:caps w:val="0"/>
          <w:color w:val="auto"/>
          <w:lang w:val="en-US" w:eastAsia="fi-FI"/>
          <w:rPrChange w:id="324" w:author="Kaski Maiju" w:date="2024-03-14T15:54:00Z">
            <w:rPr>
              <w:del w:id="325" w:author="Kaski Maiju" w:date="2024-03-14T15:54:00Z"/>
              <w:rFonts w:eastAsiaTheme="minorEastAsia"/>
              <w:b w:val="0"/>
              <w:caps w:val="0"/>
              <w:color w:val="auto"/>
              <w:lang w:val="fi-FI" w:eastAsia="fi-FI"/>
            </w:rPr>
          </w:rPrChange>
        </w:rPr>
      </w:pPr>
      <w:del w:id="326" w:author="Kaski Maiju" w:date="2024-03-14T15:54:00Z">
        <w:r w:rsidRPr="00D53522" w:rsidDel="000B6FAC">
          <w:delText>2.</w:delText>
        </w:r>
        <w:r w:rsidRPr="000B6FAC" w:rsidDel="000B6FAC">
          <w:rPr>
            <w:rFonts w:eastAsiaTheme="minorEastAsia"/>
            <w:lang w:val="en-US" w:eastAsia="fi-FI"/>
            <w:rPrChange w:id="327" w:author="Kaski Maiju" w:date="2024-03-14T15:54:00Z">
              <w:rPr>
                <w:rFonts w:eastAsiaTheme="minorEastAsia"/>
                <w:lang w:val="fi-FI" w:eastAsia="fi-FI"/>
              </w:rPr>
            </w:rPrChange>
          </w:rPr>
          <w:tab/>
        </w:r>
        <w:r w:rsidDel="000B6FAC">
          <w:delText>DOCUMENT PURPOSE</w:delText>
        </w:r>
        <w:r w:rsidDel="000B6FAC">
          <w:tab/>
          <w:delText>6</w:delText>
        </w:r>
      </w:del>
    </w:p>
    <w:p w14:paraId="3D609ECA" w14:textId="0E81537C" w:rsidR="00C1208D" w:rsidRPr="000B6FAC" w:rsidDel="000B6FAC" w:rsidRDefault="00C1208D">
      <w:pPr>
        <w:pStyle w:val="Sisluet1"/>
        <w:rPr>
          <w:del w:id="328" w:author="Kaski Maiju" w:date="2024-03-14T15:54:00Z"/>
          <w:rFonts w:eastAsiaTheme="minorEastAsia"/>
          <w:b w:val="0"/>
          <w:caps w:val="0"/>
          <w:color w:val="auto"/>
          <w:lang w:val="en-US" w:eastAsia="fi-FI"/>
          <w:rPrChange w:id="329" w:author="Kaski Maiju" w:date="2024-03-14T15:54:00Z">
            <w:rPr>
              <w:del w:id="330" w:author="Kaski Maiju" w:date="2024-03-14T15:54:00Z"/>
              <w:rFonts w:eastAsiaTheme="minorEastAsia"/>
              <w:b w:val="0"/>
              <w:caps w:val="0"/>
              <w:color w:val="auto"/>
              <w:lang w:val="fi-FI" w:eastAsia="fi-FI"/>
            </w:rPr>
          </w:rPrChange>
        </w:rPr>
      </w:pPr>
      <w:del w:id="331" w:author="Kaski Maiju" w:date="2024-03-14T15:54:00Z">
        <w:r w:rsidRPr="00D53522" w:rsidDel="000B6FAC">
          <w:delText>3.</w:delText>
        </w:r>
        <w:r w:rsidRPr="000B6FAC" w:rsidDel="000B6FAC">
          <w:rPr>
            <w:rFonts w:eastAsiaTheme="minorEastAsia"/>
            <w:lang w:val="en-US" w:eastAsia="fi-FI"/>
            <w:rPrChange w:id="332" w:author="Kaski Maiju" w:date="2024-03-14T15:54:00Z">
              <w:rPr>
                <w:rFonts w:eastAsiaTheme="minorEastAsia"/>
                <w:lang w:val="fi-FI" w:eastAsia="fi-FI"/>
              </w:rPr>
            </w:rPrChange>
          </w:rPr>
          <w:tab/>
        </w:r>
        <w:r w:rsidDel="000B6FAC">
          <w:delText>DOCUMENT STRUCTURE</w:delText>
        </w:r>
        <w:r w:rsidDel="000B6FAC">
          <w:tab/>
          <w:delText>6</w:delText>
        </w:r>
      </w:del>
    </w:p>
    <w:p w14:paraId="3EB881ED" w14:textId="0EC5E508" w:rsidR="00C1208D" w:rsidRPr="00C1208D" w:rsidDel="000B6FAC" w:rsidRDefault="00C1208D">
      <w:pPr>
        <w:pStyle w:val="Sisluet1"/>
        <w:rPr>
          <w:del w:id="333" w:author="Kaski Maiju" w:date="2024-03-14T15:54:00Z"/>
          <w:rFonts w:eastAsiaTheme="minorEastAsia"/>
          <w:b w:val="0"/>
          <w:caps w:val="0"/>
          <w:color w:val="auto"/>
          <w:lang w:val="en-US" w:eastAsia="fi-FI"/>
        </w:rPr>
      </w:pPr>
      <w:del w:id="334" w:author="Kaski Maiju" w:date="2024-03-14T15:54:00Z">
        <w:r w:rsidRPr="00D53522" w:rsidDel="000B6FAC">
          <w:delText>4.</w:delText>
        </w:r>
        <w:r w:rsidRPr="00C1208D" w:rsidDel="000B6FAC">
          <w:rPr>
            <w:rFonts w:eastAsiaTheme="minorEastAsia"/>
            <w:b w:val="0"/>
            <w:caps w:val="0"/>
            <w:color w:val="auto"/>
            <w:lang w:val="en-US" w:eastAsia="fi-FI"/>
          </w:rPr>
          <w:tab/>
        </w:r>
        <w:r w:rsidDel="000B6FAC">
          <w:delText>PART a  general principles of vts digital communications</w:delText>
        </w:r>
        <w:r w:rsidDel="000B6FAC">
          <w:tab/>
          <w:delText>7</w:delText>
        </w:r>
      </w:del>
    </w:p>
    <w:p w14:paraId="475D3312" w14:textId="3A3DBD81" w:rsidR="00C1208D" w:rsidRPr="00C1208D" w:rsidDel="000B6FAC" w:rsidRDefault="00C1208D">
      <w:pPr>
        <w:pStyle w:val="Sisluet2"/>
        <w:rPr>
          <w:del w:id="335" w:author="Kaski Maiju" w:date="2024-03-14T15:54:00Z"/>
          <w:rFonts w:eastAsiaTheme="minorEastAsia"/>
          <w:color w:val="auto"/>
          <w:lang w:val="en-US" w:eastAsia="fi-FI"/>
        </w:rPr>
      </w:pPr>
      <w:del w:id="336" w:author="Kaski Maiju" w:date="2024-03-14T15:54:00Z">
        <w:r w:rsidRPr="00D53522" w:rsidDel="000B6FAC">
          <w:delText>4.1.</w:delText>
        </w:r>
        <w:r w:rsidRPr="00C1208D" w:rsidDel="000B6FAC">
          <w:rPr>
            <w:rFonts w:eastAsiaTheme="minorEastAsia"/>
            <w:color w:val="auto"/>
            <w:lang w:val="en-US" w:eastAsia="fi-FI"/>
          </w:rPr>
          <w:tab/>
        </w:r>
        <w:r w:rsidDel="000B6FAC">
          <w:delText>Managing a mix of traditional VHF voice, digital communications, and automated data exchange</w:delText>
        </w:r>
        <w:r w:rsidDel="000B6FAC">
          <w:tab/>
          <w:delText>7</w:delText>
        </w:r>
      </w:del>
    </w:p>
    <w:p w14:paraId="5D7D0870" w14:textId="63E1578E" w:rsidR="00C1208D" w:rsidRPr="00C1208D" w:rsidDel="000B6FAC" w:rsidRDefault="00C1208D">
      <w:pPr>
        <w:pStyle w:val="Sisluet3"/>
        <w:tabs>
          <w:tab w:val="left" w:pos="1134"/>
        </w:tabs>
        <w:rPr>
          <w:del w:id="337" w:author="Kaski Maiju" w:date="2024-03-14T15:54:00Z"/>
          <w:rFonts w:eastAsiaTheme="minorEastAsia"/>
          <w:noProof/>
          <w:color w:val="auto"/>
          <w:sz w:val="22"/>
          <w:lang w:val="en-US" w:eastAsia="fi-FI"/>
        </w:rPr>
      </w:pPr>
      <w:del w:id="338" w:author="Kaski Maiju" w:date="2024-03-14T15:54:00Z">
        <w:r w:rsidRPr="00D53522" w:rsidDel="000B6FAC">
          <w:rPr>
            <w:noProof/>
          </w:rPr>
          <w:delText>4.1.1.</w:delText>
        </w:r>
        <w:r w:rsidRPr="00C1208D" w:rsidDel="000B6FAC">
          <w:rPr>
            <w:rFonts w:eastAsiaTheme="minorEastAsia"/>
            <w:noProof/>
            <w:color w:val="auto"/>
            <w:sz w:val="22"/>
            <w:lang w:val="en-US" w:eastAsia="fi-FI"/>
          </w:rPr>
          <w:tab/>
        </w:r>
        <w:r w:rsidDel="000B6FAC">
          <w:rPr>
            <w:noProof/>
          </w:rPr>
          <w:delText>Time critical messages</w:delText>
        </w:r>
        <w:r w:rsidDel="000B6FAC">
          <w:rPr>
            <w:noProof/>
          </w:rPr>
          <w:tab/>
          <w:delText>7</w:delText>
        </w:r>
      </w:del>
    </w:p>
    <w:p w14:paraId="20B994CB" w14:textId="02C95DC1" w:rsidR="00C1208D" w:rsidRPr="00C1208D" w:rsidDel="000B6FAC" w:rsidRDefault="00C1208D">
      <w:pPr>
        <w:pStyle w:val="Sisluet3"/>
        <w:tabs>
          <w:tab w:val="left" w:pos="1134"/>
        </w:tabs>
        <w:rPr>
          <w:del w:id="339" w:author="Kaski Maiju" w:date="2024-03-14T15:54:00Z"/>
          <w:rFonts w:eastAsiaTheme="minorEastAsia"/>
          <w:noProof/>
          <w:color w:val="auto"/>
          <w:sz w:val="22"/>
          <w:lang w:val="en-US" w:eastAsia="fi-FI"/>
        </w:rPr>
      </w:pPr>
      <w:del w:id="340" w:author="Kaski Maiju" w:date="2024-03-14T15:54:00Z">
        <w:r w:rsidRPr="00D53522" w:rsidDel="000B6FAC">
          <w:rPr>
            <w:noProof/>
          </w:rPr>
          <w:delText>4.1.2.</w:delText>
        </w:r>
        <w:r w:rsidRPr="00C1208D" w:rsidDel="000B6FAC">
          <w:rPr>
            <w:rFonts w:eastAsiaTheme="minorEastAsia"/>
            <w:noProof/>
            <w:color w:val="auto"/>
            <w:sz w:val="22"/>
            <w:lang w:val="en-US" w:eastAsia="fi-FI"/>
          </w:rPr>
          <w:tab/>
        </w:r>
        <w:r w:rsidDel="000B6FAC">
          <w:rPr>
            <w:noProof/>
          </w:rPr>
          <w:delText>Publishing information on digital VTS services</w:delText>
        </w:r>
        <w:r w:rsidDel="000B6FAC">
          <w:rPr>
            <w:noProof/>
          </w:rPr>
          <w:tab/>
          <w:delText>7</w:delText>
        </w:r>
      </w:del>
    </w:p>
    <w:p w14:paraId="0A8DFD00" w14:textId="75E9B437" w:rsidR="00C1208D" w:rsidRPr="00C1208D" w:rsidDel="000B6FAC" w:rsidRDefault="00C1208D">
      <w:pPr>
        <w:pStyle w:val="Sisluet3"/>
        <w:tabs>
          <w:tab w:val="left" w:pos="1134"/>
        </w:tabs>
        <w:rPr>
          <w:del w:id="341" w:author="Kaski Maiju" w:date="2024-03-14T15:54:00Z"/>
          <w:rFonts w:eastAsiaTheme="minorEastAsia"/>
          <w:noProof/>
          <w:color w:val="auto"/>
          <w:sz w:val="22"/>
          <w:lang w:val="en-US" w:eastAsia="fi-FI"/>
        </w:rPr>
      </w:pPr>
      <w:del w:id="342" w:author="Kaski Maiju" w:date="2024-03-14T15:54:00Z">
        <w:r w:rsidRPr="00D53522" w:rsidDel="000B6FAC">
          <w:rPr>
            <w:noProof/>
          </w:rPr>
          <w:delText>4.1.3.</w:delText>
        </w:r>
        <w:r w:rsidRPr="00C1208D" w:rsidDel="000B6FAC">
          <w:rPr>
            <w:rFonts w:eastAsiaTheme="minorEastAsia"/>
            <w:noProof/>
            <w:color w:val="auto"/>
            <w:sz w:val="22"/>
            <w:lang w:val="en-US" w:eastAsia="fi-FI"/>
          </w:rPr>
          <w:tab/>
        </w:r>
        <w:r w:rsidDel="000B6FAC">
          <w:rPr>
            <w:noProof/>
          </w:rPr>
          <w:delText>Ensuring that all vessels have the information</w:delText>
        </w:r>
        <w:r w:rsidDel="000B6FAC">
          <w:rPr>
            <w:noProof/>
          </w:rPr>
          <w:tab/>
          <w:delText>7</w:delText>
        </w:r>
      </w:del>
    </w:p>
    <w:p w14:paraId="042FA6E5" w14:textId="48DF15B4" w:rsidR="00C1208D" w:rsidRPr="00C1208D" w:rsidDel="000B6FAC" w:rsidRDefault="00C1208D">
      <w:pPr>
        <w:pStyle w:val="Sisluet3"/>
        <w:tabs>
          <w:tab w:val="left" w:pos="1134"/>
        </w:tabs>
        <w:rPr>
          <w:del w:id="343" w:author="Kaski Maiju" w:date="2024-03-14T15:54:00Z"/>
          <w:rFonts w:eastAsiaTheme="minorEastAsia"/>
          <w:noProof/>
          <w:color w:val="auto"/>
          <w:sz w:val="22"/>
          <w:lang w:val="en-US" w:eastAsia="fi-FI"/>
        </w:rPr>
      </w:pPr>
      <w:del w:id="344" w:author="Kaski Maiju" w:date="2024-03-14T15:54:00Z">
        <w:r w:rsidRPr="00D53522" w:rsidDel="000B6FAC">
          <w:rPr>
            <w:noProof/>
          </w:rPr>
          <w:delText>4.1.4.</w:delText>
        </w:r>
        <w:r w:rsidRPr="00C1208D" w:rsidDel="000B6FAC">
          <w:rPr>
            <w:rFonts w:eastAsiaTheme="minorEastAsia"/>
            <w:noProof/>
            <w:color w:val="auto"/>
            <w:sz w:val="22"/>
            <w:lang w:val="en-US" w:eastAsia="fi-FI"/>
          </w:rPr>
          <w:tab/>
        </w:r>
        <w:r w:rsidDel="000B6FAC">
          <w:rPr>
            <w:noProof/>
          </w:rPr>
          <w:delText>Information originating from sources outside of VTS</w:delText>
        </w:r>
        <w:r w:rsidDel="000B6FAC">
          <w:rPr>
            <w:noProof/>
          </w:rPr>
          <w:tab/>
          <w:delText>7</w:delText>
        </w:r>
      </w:del>
    </w:p>
    <w:p w14:paraId="33225404" w14:textId="4E895E63" w:rsidR="00C1208D" w:rsidRPr="00C1208D" w:rsidDel="000B6FAC" w:rsidRDefault="00C1208D">
      <w:pPr>
        <w:pStyle w:val="Sisluet3"/>
        <w:tabs>
          <w:tab w:val="left" w:pos="1134"/>
        </w:tabs>
        <w:rPr>
          <w:del w:id="345" w:author="Kaski Maiju" w:date="2024-03-14T15:54:00Z"/>
          <w:rFonts w:eastAsiaTheme="minorEastAsia"/>
          <w:noProof/>
          <w:color w:val="auto"/>
          <w:sz w:val="22"/>
          <w:lang w:val="en-US" w:eastAsia="fi-FI"/>
        </w:rPr>
      </w:pPr>
      <w:del w:id="346" w:author="Kaski Maiju" w:date="2024-03-14T15:54:00Z">
        <w:r w:rsidRPr="00D53522" w:rsidDel="000B6FAC">
          <w:rPr>
            <w:noProof/>
          </w:rPr>
          <w:delText>4.1.5.</w:delText>
        </w:r>
        <w:r w:rsidRPr="00C1208D" w:rsidDel="000B6FAC">
          <w:rPr>
            <w:rFonts w:eastAsiaTheme="minorEastAsia"/>
            <w:noProof/>
            <w:color w:val="auto"/>
            <w:sz w:val="22"/>
            <w:lang w:val="en-US" w:eastAsia="fi-FI"/>
          </w:rPr>
          <w:tab/>
        </w:r>
        <w:r w:rsidDel="000B6FAC">
          <w:rPr>
            <w:noProof/>
          </w:rPr>
          <w:delText>Route exchange</w:delText>
        </w:r>
        <w:r w:rsidDel="000B6FAC">
          <w:rPr>
            <w:noProof/>
          </w:rPr>
          <w:tab/>
          <w:delText>8</w:delText>
        </w:r>
      </w:del>
    </w:p>
    <w:p w14:paraId="46FDF977" w14:textId="77A24EDE" w:rsidR="00C1208D" w:rsidRPr="00C1208D" w:rsidDel="000B6FAC" w:rsidRDefault="00C1208D">
      <w:pPr>
        <w:pStyle w:val="Sisluet3"/>
        <w:tabs>
          <w:tab w:val="left" w:pos="1134"/>
        </w:tabs>
        <w:rPr>
          <w:del w:id="347" w:author="Kaski Maiju" w:date="2024-03-14T15:54:00Z"/>
          <w:rFonts w:eastAsiaTheme="minorEastAsia"/>
          <w:noProof/>
          <w:color w:val="auto"/>
          <w:sz w:val="22"/>
          <w:lang w:val="en-US" w:eastAsia="fi-FI"/>
        </w:rPr>
      </w:pPr>
      <w:del w:id="348" w:author="Kaski Maiju" w:date="2024-03-14T15:54:00Z">
        <w:r w:rsidRPr="00D53522" w:rsidDel="000B6FAC">
          <w:rPr>
            <w:noProof/>
          </w:rPr>
          <w:delText>4.1.6.</w:delText>
        </w:r>
        <w:r w:rsidRPr="00C1208D" w:rsidDel="000B6FAC">
          <w:rPr>
            <w:rFonts w:eastAsiaTheme="minorEastAsia"/>
            <w:noProof/>
            <w:color w:val="auto"/>
            <w:sz w:val="22"/>
            <w:lang w:val="en-US" w:eastAsia="fi-FI"/>
          </w:rPr>
          <w:tab/>
        </w:r>
        <w:r w:rsidDel="000B6FAC">
          <w:rPr>
            <w:noProof/>
          </w:rPr>
          <w:delText>Cyber security</w:delText>
        </w:r>
        <w:r w:rsidDel="000B6FAC">
          <w:rPr>
            <w:noProof/>
          </w:rPr>
          <w:tab/>
          <w:delText>8</w:delText>
        </w:r>
      </w:del>
    </w:p>
    <w:p w14:paraId="1858262C" w14:textId="73A799C5" w:rsidR="00C1208D" w:rsidRPr="00C1208D" w:rsidDel="000B6FAC" w:rsidRDefault="00C1208D">
      <w:pPr>
        <w:pStyle w:val="Sisluet2"/>
        <w:rPr>
          <w:del w:id="349" w:author="Kaski Maiju" w:date="2024-03-14T15:54:00Z"/>
          <w:rFonts w:eastAsiaTheme="minorEastAsia"/>
          <w:color w:val="auto"/>
          <w:lang w:val="en-US" w:eastAsia="fi-FI"/>
        </w:rPr>
      </w:pPr>
      <w:del w:id="350" w:author="Kaski Maiju" w:date="2024-03-14T15:54:00Z">
        <w:r w:rsidRPr="00D53522" w:rsidDel="000B6FAC">
          <w:delText>4.2.</w:delText>
        </w:r>
        <w:r w:rsidRPr="00C1208D" w:rsidDel="000B6FAC">
          <w:rPr>
            <w:rFonts w:eastAsiaTheme="minorEastAsia"/>
            <w:color w:val="auto"/>
            <w:lang w:val="en-US" w:eastAsia="fi-FI"/>
          </w:rPr>
          <w:tab/>
        </w:r>
        <w:r w:rsidDel="000B6FAC">
          <w:delText>The intent of messages.</w:delText>
        </w:r>
        <w:r w:rsidDel="000B6FAC">
          <w:tab/>
          <w:delText>8</w:delText>
        </w:r>
      </w:del>
    </w:p>
    <w:p w14:paraId="08BD1498" w14:textId="4D1DF9E6" w:rsidR="00C1208D" w:rsidRPr="00C1208D" w:rsidDel="000B6FAC" w:rsidRDefault="00C1208D">
      <w:pPr>
        <w:pStyle w:val="Sisluet1"/>
        <w:rPr>
          <w:del w:id="351" w:author="Kaski Maiju" w:date="2024-03-14T15:54:00Z"/>
          <w:rFonts w:eastAsiaTheme="minorEastAsia"/>
          <w:b w:val="0"/>
          <w:caps w:val="0"/>
          <w:color w:val="auto"/>
          <w:lang w:val="en-US" w:eastAsia="fi-FI"/>
        </w:rPr>
      </w:pPr>
      <w:del w:id="352" w:author="Kaski Maiju" w:date="2024-03-14T15:54:00Z">
        <w:r w:rsidRPr="00D53522" w:rsidDel="000B6FAC">
          <w:delText>5.</w:delText>
        </w:r>
        <w:r w:rsidRPr="00C1208D" w:rsidDel="000B6FAC">
          <w:rPr>
            <w:rFonts w:eastAsiaTheme="minorEastAsia"/>
            <w:b w:val="0"/>
            <w:caps w:val="0"/>
            <w:color w:val="auto"/>
            <w:lang w:val="en-US" w:eastAsia="fi-FI"/>
          </w:rPr>
          <w:tab/>
        </w:r>
        <w:r w:rsidDel="000B6FAC">
          <w:delText>part b  MESSAGE STRUCTURE AND DELIVERY</w:delText>
        </w:r>
        <w:r w:rsidDel="000B6FAC">
          <w:tab/>
          <w:delText>9</w:delText>
        </w:r>
      </w:del>
    </w:p>
    <w:p w14:paraId="58CBBDF2" w14:textId="54B5B1D3" w:rsidR="00C1208D" w:rsidRPr="00C1208D" w:rsidDel="000B6FAC" w:rsidRDefault="00C1208D">
      <w:pPr>
        <w:pStyle w:val="Sisluet2"/>
        <w:rPr>
          <w:del w:id="353" w:author="Kaski Maiju" w:date="2024-03-14T15:54:00Z"/>
          <w:rFonts w:eastAsiaTheme="minorEastAsia"/>
          <w:color w:val="auto"/>
          <w:lang w:val="en-US" w:eastAsia="fi-FI"/>
        </w:rPr>
      </w:pPr>
      <w:del w:id="354" w:author="Kaski Maiju" w:date="2024-03-14T15:54:00Z">
        <w:r w:rsidRPr="00D53522" w:rsidDel="000B6FAC">
          <w:delText>5.1.</w:delText>
        </w:r>
        <w:r w:rsidRPr="00C1208D" w:rsidDel="000B6FAC">
          <w:rPr>
            <w:rFonts w:eastAsiaTheme="minorEastAsia"/>
            <w:color w:val="auto"/>
            <w:lang w:val="en-US" w:eastAsia="fi-FI"/>
          </w:rPr>
          <w:tab/>
        </w:r>
        <w:r w:rsidDel="000B6FAC">
          <w:delText>S-100</w:delText>
        </w:r>
        <w:r w:rsidDel="000B6FAC">
          <w:tab/>
          <w:delText>9</w:delText>
        </w:r>
      </w:del>
    </w:p>
    <w:p w14:paraId="1B42C5A2" w14:textId="485FEE65" w:rsidR="00C1208D" w:rsidRPr="00C1208D" w:rsidDel="000B6FAC" w:rsidRDefault="00C1208D">
      <w:pPr>
        <w:pStyle w:val="Sisluet2"/>
        <w:rPr>
          <w:del w:id="355" w:author="Kaski Maiju" w:date="2024-03-14T15:54:00Z"/>
          <w:rFonts w:eastAsiaTheme="minorEastAsia"/>
          <w:color w:val="auto"/>
          <w:lang w:val="en-US" w:eastAsia="fi-FI"/>
        </w:rPr>
      </w:pPr>
      <w:del w:id="356" w:author="Kaski Maiju" w:date="2024-03-14T15:54:00Z">
        <w:r w:rsidRPr="00D53522" w:rsidDel="000B6FAC">
          <w:delText>5.2.</w:delText>
        </w:r>
        <w:r w:rsidRPr="00C1208D" w:rsidDel="000B6FAC">
          <w:rPr>
            <w:rFonts w:eastAsiaTheme="minorEastAsia"/>
            <w:color w:val="auto"/>
            <w:lang w:val="en-US" w:eastAsia="fi-FI"/>
          </w:rPr>
          <w:tab/>
        </w:r>
        <w:r w:rsidDel="000B6FAC">
          <w:delText>AIS/VDES messages</w:delText>
        </w:r>
        <w:r w:rsidDel="000B6FAC">
          <w:tab/>
          <w:delText>10</w:delText>
        </w:r>
      </w:del>
    </w:p>
    <w:p w14:paraId="6BA48DB9" w14:textId="7A656DA1" w:rsidR="00C1208D" w:rsidRPr="00C1208D" w:rsidDel="000B6FAC" w:rsidRDefault="00C1208D">
      <w:pPr>
        <w:pStyle w:val="Sisluet3"/>
        <w:tabs>
          <w:tab w:val="left" w:pos="1134"/>
        </w:tabs>
        <w:rPr>
          <w:del w:id="357" w:author="Kaski Maiju" w:date="2024-03-14T15:54:00Z"/>
          <w:rFonts w:eastAsiaTheme="minorEastAsia"/>
          <w:noProof/>
          <w:color w:val="auto"/>
          <w:sz w:val="22"/>
          <w:lang w:val="en-US" w:eastAsia="fi-FI"/>
        </w:rPr>
      </w:pPr>
      <w:del w:id="358" w:author="Kaski Maiju" w:date="2024-03-14T15:54:00Z">
        <w:r w:rsidRPr="00D53522" w:rsidDel="000B6FAC">
          <w:rPr>
            <w:noProof/>
          </w:rPr>
          <w:delText>5.2.1.</w:delText>
        </w:r>
        <w:r w:rsidRPr="00C1208D" w:rsidDel="000B6FAC">
          <w:rPr>
            <w:rFonts w:eastAsiaTheme="minorEastAsia"/>
            <w:noProof/>
            <w:color w:val="auto"/>
            <w:sz w:val="22"/>
            <w:lang w:val="en-US" w:eastAsia="fi-FI"/>
          </w:rPr>
          <w:tab/>
        </w:r>
        <w:r w:rsidRPr="00D53522" w:rsidDel="000B6FAC">
          <w:rPr>
            <w:noProof/>
          </w:rPr>
          <w:delText>Examples on the use of AIS/VDES Application Specific Messages to deliver VTS information to vessels</w:delText>
        </w:r>
        <w:r w:rsidDel="000B6FAC">
          <w:rPr>
            <w:noProof/>
          </w:rPr>
          <w:delText>.</w:delText>
        </w:r>
        <w:r w:rsidDel="000B6FAC">
          <w:rPr>
            <w:noProof/>
          </w:rPr>
          <w:tab/>
          <w:delText>11</w:delText>
        </w:r>
      </w:del>
    </w:p>
    <w:p w14:paraId="22DDE30D" w14:textId="3160A634" w:rsidR="00C1208D" w:rsidRPr="00C1208D" w:rsidDel="000B6FAC" w:rsidRDefault="00C1208D">
      <w:pPr>
        <w:pStyle w:val="Sisluet2"/>
        <w:rPr>
          <w:del w:id="359" w:author="Kaski Maiju" w:date="2024-03-14T15:54:00Z"/>
          <w:rFonts w:eastAsiaTheme="minorEastAsia"/>
          <w:color w:val="auto"/>
          <w:lang w:val="en-US" w:eastAsia="fi-FI"/>
        </w:rPr>
      </w:pPr>
      <w:del w:id="360" w:author="Kaski Maiju" w:date="2024-03-14T15:54:00Z">
        <w:r w:rsidRPr="00D53522" w:rsidDel="000B6FAC">
          <w:delText>5.3.</w:delText>
        </w:r>
        <w:r w:rsidRPr="00C1208D" w:rsidDel="000B6FAC">
          <w:rPr>
            <w:rFonts w:eastAsiaTheme="minorEastAsia"/>
            <w:color w:val="auto"/>
            <w:lang w:val="en-US" w:eastAsia="fi-FI"/>
          </w:rPr>
          <w:tab/>
        </w:r>
        <w:r w:rsidDel="000B6FAC">
          <w:delText>Technical services</w:delText>
        </w:r>
        <w:r w:rsidDel="000B6FAC">
          <w:tab/>
          <w:delText>11</w:delText>
        </w:r>
      </w:del>
    </w:p>
    <w:p w14:paraId="355C327B" w14:textId="6CE1C978" w:rsidR="00C1208D" w:rsidRPr="00C1208D" w:rsidDel="000B6FAC" w:rsidRDefault="00C1208D">
      <w:pPr>
        <w:pStyle w:val="Sisluet3"/>
        <w:tabs>
          <w:tab w:val="left" w:pos="1134"/>
        </w:tabs>
        <w:rPr>
          <w:del w:id="361" w:author="Kaski Maiju" w:date="2024-03-14T15:54:00Z"/>
          <w:rFonts w:eastAsiaTheme="minorEastAsia"/>
          <w:noProof/>
          <w:color w:val="auto"/>
          <w:sz w:val="22"/>
          <w:lang w:val="en-US" w:eastAsia="fi-FI"/>
        </w:rPr>
      </w:pPr>
      <w:del w:id="362" w:author="Kaski Maiju" w:date="2024-03-14T15:54:00Z">
        <w:r w:rsidRPr="00D53522" w:rsidDel="000B6FAC">
          <w:rPr>
            <w:noProof/>
          </w:rPr>
          <w:delText>5.3.1.</w:delText>
        </w:r>
        <w:r w:rsidRPr="00C1208D" w:rsidDel="000B6FAC">
          <w:rPr>
            <w:rFonts w:eastAsiaTheme="minorEastAsia"/>
            <w:noProof/>
            <w:color w:val="auto"/>
            <w:sz w:val="22"/>
            <w:lang w:val="en-US" w:eastAsia="fi-FI"/>
          </w:rPr>
          <w:tab/>
        </w:r>
        <w:r w:rsidDel="000B6FAC">
          <w:rPr>
            <w:noProof/>
          </w:rPr>
          <w:delText>VTS Specific Technical Services</w:delText>
        </w:r>
        <w:r w:rsidDel="000B6FAC">
          <w:rPr>
            <w:noProof/>
          </w:rPr>
          <w:tab/>
          <w:delText>12</w:delText>
        </w:r>
      </w:del>
    </w:p>
    <w:p w14:paraId="2D095A79" w14:textId="6E8E05A4" w:rsidR="00C1208D" w:rsidRPr="00C1208D" w:rsidDel="000B6FAC" w:rsidRDefault="00C1208D">
      <w:pPr>
        <w:pStyle w:val="Sisluet3"/>
        <w:tabs>
          <w:tab w:val="left" w:pos="1134"/>
        </w:tabs>
        <w:rPr>
          <w:del w:id="363" w:author="Kaski Maiju" w:date="2024-03-14T15:54:00Z"/>
          <w:rFonts w:eastAsiaTheme="minorEastAsia"/>
          <w:noProof/>
          <w:color w:val="auto"/>
          <w:sz w:val="22"/>
          <w:lang w:val="en-US" w:eastAsia="fi-FI"/>
        </w:rPr>
      </w:pPr>
      <w:del w:id="364" w:author="Kaski Maiju" w:date="2024-03-14T15:54:00Z">
        <w:r w:rsidRPr="00D53522" w:rsidDel="000B6FAC">
          <w:rPr>
            <w:noProof/>
          </w:rPr>
          <w:delText>5.3.2.</w:delText>
        </w:r>
        <w:r w:rsidRPr="00C1208D" w:rsidDel="000B6FAC">
          <w:rPr>
            <w:rFonts w:eastAsiaTheme="minorEastAsia"/>
            <w:noProof/>
            <w:color w:val="auto"/>
            <w:sz w:val="22"/>
            <w:lang w:val="en-US" w:eastAsia="fi-FI"/>
          </w:rPr>
          <w:tab/>
        </w:r>
        <w:r w:rsidDel="000B6FAC">
          <w:rPr>
            <w:noProof/>
          </w:rPr>
          <w:delText>Other Technical Services associated with Maritime Service 1 – Vessel Traffic Services (VTS)</w:delText>
        </w:r>
        <w:r w:rsidDel="000B6FAC">
          <w:rPr>
            <w:noProof/>
          </w:rPr>
          <w:tab/>
          <w:delText>14</w:delText>
        </w:r>
      </w:del>
    </w:p>
    <w:p w14:paraId="5AE099DD" w14:textId="76E67D93" w:rsidR="00C1208D" w:rsidRPr="00C1208D" w:rsidDel="000B6FAC" w:rsidRDefault="00C1208D">
      <w:pPr>
        <w:pStyle w:val="Sisluet1"/>
        <w:rPr>
          <w:del w:id="365" w:author="Kaski Maiju" w:date="2024-03-14T15:54:00Z"/>
          <w:rFonts w:eastAsiaTheme="minorEastAsia"/>
          <w:b w:val="0"/>
          <w:caps w:val="0"/>
          <w:color w:val="auto"/>
          <w:lang w:val="en-US" w:eastAsia="fi-FI"/>
        </w:rPr>
      </w:pPr>
      <w:del w:id="366" w:author="Kaski Maiju" w:date="2024-03-14T15:54:00Z">
        <w:r w:rsidRPr="00D53522" w:rsidDel="000B6FAC">
          <w:delText>6.</w:delText>
        </w:r>
        <w:r w:rsidRPr="00C1208D" w:rsidDel="000B6FAC">
          <w:rPr>
            <w:rFonts w:eastAsiaTheme="minorEastAsia"/>
            <w:b w:val="0"/>
            <w:caps w:val="0"/>
            <w:color w:val="auto"/>
            <w:lang w:val="en-US" w:eastAsia="fi-FI"/>
          </w:rPr>
          <w:tab/>
        </w:r>
        <w:r w:rsidDel="000B6FAC">
          <w:delText xml:space="preserve">PART C  Standard </w:delText>
        </w:r>
        <w:r w:rsidRPr="00D53522" w:rsidDel="000B6FAC">
          <w:rPr>
            <w:i/>
          </w:rPr>
          <w:delText>'DIGITAL'</w:delText>
        </w:r>
        <w:r w:rsidDel="000B6FAC">
          <w:delText xml:space="preserve"> phrases</w:delText>
        </w:r>
        <w:r w:rsidDel="000B6FAC">
          <w:tab/>
          <w:delText>14</w:delText>
        </w:r>
      </w:del>
    </w:p>
    <w:p w14:paraId="757B9F2E" w14:textId="391AFA69" w:rsidR="00C1208D" w:rsidRPr="00C1208D" w:rsidDel="000B6FAC" w:rsidRDefault="00C1208D">
      <w:pPr>
        <w:pStyle w:val="Sisluet1"/>
        <w:rPr>
          <w:del w:id="367" w:author="Kaski Maiju" w:date="2024-03-14T15:54:00Z"/>
          <w:rFonts w:eastAsiaTheme="minorEastAsia"/>
          <w:b w:val="0"/>
          <w:caps w:val="0"/>
          <w:color w:val="auto"/>
          <w:lang w:val="en-US" w:eastAsia="fi-FI"/>
        </w:rPr>
      </w:pPr>
      <w:del w:id="368" w:author="Kaski Maiju" w:date="2024-03-14T15:54:00Z">
        <w:r w:rsidRPr="00D53522" w:rsidDel="000B6FAC">
          <w:delText>7.</w:delText>
        </w:r>
        <w:r w:rsidRPr="00C1208D" w:rsidDel="000B6FAC">
          <w:rPr>
            <w:rFonts w:eastAsiaTheme="minorEastAsia"/>
            <w:b w:val="0"/>
            <w:caps w:val="0"/>
            <w:color w:val="auto"/>
            <w:lang w:val="en-US" w:eastAsia="fi-FI"/>
          </w:rPr>
          <w:tab/>
        </w:r>
        <w:r w:rsidDel="000B6FAC">
          <w:delText>part D  current technologies used for the exchange VTS information</w:delText>
        </w:r>
        <w:r w:rsidDel="000B6FAC">
          <w:tab/>
          <w:delText>14</w:delText>
        </w:r>
      </w:del>
    </w:p>
    <w:p w14:paraId="22969722" w14:textId="79045790" w:rsidR="00C1208D" w:rsidRPr="00C1208D" w:rsidDel="000B6FAC" w:rsidRDefault="00C1208D">
      <w:pPr>
        <w:pStyle w:val="Sisluet2"/>
        <w:rPr>
          <w:del w:id="369" w:author="Kaski Maiju" w:date="2024-03-14T15:54:00Z"/>
          <w:rFonts w:eastAsiaTheme="minorEastAsia"/>
          <w:color w:val="auto"/>
          <w:lang w:val="en-US" w:eastAsia="fi-FI"/>
        </w:rPr>
      </w:pPr>
      <w:del w:id="370" w:author="Kaski Maiju" w:date="2024-03-14T15:54:00Z">
        <w:r w:rsidRPr="00D53522" w:rsidDel="000B6FAC">
          <w:delText>7.1.</w:delText>
        </w:r>
        <w:r w:rsidRPr="00C1208D" w:rsidDel="000B6FAC">
          <w:rPr>
            <w:rFonts w:eastAsiaTheme="minorEastAsia"/>
            <w:color w:val="auto"/>
            <w:lang w:val="en-US" w:eastAsia="fi-FI"/>
          </w:rPr>
          <w:tab/>
        </w:r>
        <w:r w:rsidDel="000B6FAC">
          <w:delText>IALA GUIDELINEs</w:delText>
        </w:r>
        <w:r w:rsidDel="000B6FAC">
          <w:tab/>
          <w:delText>14</w:delText>
        </w:r>
      </w:del>
    </w:p>
    <w:p w14:paraId="0630AABA" w14:textId="087A0D4B" w:rsidR="00C1208D" w:rsidRPr="00C1208D" w:rsidDel="000B6FAC" w:rsidRDefault="00C1208D">
      <w:pPr>
        <w:pStyle w:val="Sisluet2"/>
        <w:rPr>
          <w:del w:id="371" w:author="Kaski Maiju" w:date="2024-03-14T15:54:00Z"/>
          <w:rFonts w:eastAsiaTheme="minorEastAsia"/>
          <w:color w:val="auto"/>
          <w:lang w:val="en-US" w:eastAsia="fi-FI"/>
        </w:rPr>
      </w:pPr>
      <w:del w:id="372" w:author="Kaski Maiju" w:date="2024-03-14T15:54:00Z">
        <w:r w:rsidRPr="00D53522" w:rsidDel="000B6FAC">
          <w:delText>7.2.</w:delText>
        </w:r>
        <w:r w:rsidRPr="00C1208D" w:rsidDel="000B6FAC">
          <w:rPr>
            <w:rFonts w:eastAsiaTheme="minorEastAsia"/>
            <w:color w:val="auto"/>
            <w:lang w:val="en-US" w:eastAsia="fi-FI"/>
          </w:rPr>
          <w:tab/>
        </w:r>
        <w:r w:rsidDel="000B6FAC">
          <w:delText>IHO</w:delText>
        </w:r>
        <w:r w:rsidDel="000B6FAC">
          <w:tab/>
          <w:delText>15</w:delText>
        </w:r>
      </w:del>
    </w:p>
    <w:p w14:paraId="14125DF7" w14:textId="20C1F385" w:rsidR="00C1208D" w:rsidRPr="00C1208D" w:rsidDel="000B6FAC" w:rsidRDefault="00C1208D">
      <w:pPr>
        <w:pStyle w:val="Sisluet2"/>
        <w:rPr>
          <w:del w:id="373" w:author="Kaski Maiju" w:date="2024-03-14T15:54:00Z"/>
          <w:rFonts w:eastAsiaTheme="minorEastAsia"/>
          <w:color w:val="auto"/>
          <w:lang w:val="en-US" w:eastAsia="fi-FI"/>
        </w:rPr>
      </w:pPr>
      <w:del w:id="374" w:author="Kaski Maiju" w:date="2024-03-14T15:54:00Z">
        <w:r w:rsidRPr="00D53522" w:rsidDel="000B6FAC">
          <w:delText>7.3.</w:delText>
        </w:r>
        <w:r w:rsidRPr="00C1208D" w:rsidDel="000B6FAC">
          <w:rPr>
            <w:rFonts w:eastAsiaTheme="minorEastAsia"/>
            <w:color w:val="auto"/>
            <w:lang w:val="en-US" w:eastAsia="fi-FI"/>
          </w:rPr>
          <w:tab/>
        </w:r>
        <w:r w:rsidDel="000B6FAC">
          <w:delText>IEC</w:delText>
        </w:r>
        <w:r w:rsidDel="000B6FAC">
          <w:tab/>
          <w:delText>15</w:delText>
        </w:r>
      </w:del>
    </w:p>
    <w:p w14:paraId="1FAB8FA5" w14:textId="4A892C8D" w:rsidR="00C1208D" w:rsidRPr="00C1208D" w:rsidDel="000B6FAC" w:rsidRDefault="00C1208D">
      <w:pPr>
        <w:pStyle w:val="Sisluet2"/>
        <w:rPr>
          <w:del w:id="375" w:author="Kaski Maiju" w:date="2024-03-14T15:54:00Z"/>
          <w:rFonts w:eastAsiaTheme="minorEastAsia"/>
          <w:color w:val="auto"/>
          <w:lang w:val="en-US" w:eastAsia="fi-FI"/>
        </w:rPr>
      </w:pPr>
      <w:del w:id="376" w:author="Kaski Maiju" w:date="2024-03-14T15:54:00Z">
        <w:r w:rsidRPr="00D53522" w:rsidDel="000B6FAC">
          <w:delText>7.4.</w:delText>
        </w:r>
        <w:r w:rsidRPr="00C1208D" w:rsidDel="000B6FAC">
          <w:rPr>
            <w:rFonts w:eastAsiaTheme="minorEastAsia"/>
            <w:color w:val="auto"/>
            <w:lang w:val="en-US" w:eastAsia="fi-FI"/>
          </w:rPr>
          <w:tab/>
        </w:r>
        <w:r w:rsidDel="000B6FAC">
          <w:delText>IMO</w:delText>
        </w:r>
        <w:r w:rsidDel="000B6FAC">
          <w:tab/>
          <w:delText>15</w:delText>
        </w:r>
      </w:del>
    </w:p>
    <w:p w14:paraId="13B2684A" w14:textId="604F2FA9" w:rsidR="00C1208D" w:rsidRPr="00C1208D" w:rsidDel="000B6FAC" w:rsidRDefault="00C1208D">
      <w:pPr>
        <w:pStyle w:val="Sisluet1"/>
        <w:rPr>
          <w:del w:id="377" w:author="Kaski Maiju" w:date="2024-03-14T15:54:00Z"/>
          <w:rFonts w:eastAsiaTheme="minorEastAsia"/>
          <w:b w:val="0"/>
          <w:caps w:val="0"/>
          <w:color w:val="auto"/>
          <w:lang w:val="en-US" w:eastAsia="fi-FI"/>
        </w:rPr>
      </w:pPr>
      <w:del w:id="378" w:author="Kaski Maiju" w:date="2024-03-14T15:54:00Z">
        <w:r w:rsidRPr="00D53522" w:rsidDel="000B6FAC">
          <w:rPr>
            <w:caps w:val="0"/>
          </w:rPr>
          <w:delText>8.</w:delText>
        </w:r>
        <w:r w:rsidRPr="00C1208D" w:rsidDel="000B6FAC">
          <w:rPr>
            <w:rFonts w:eastAsiaTheme="minorEastAsia"/>
            <w:b w:val="0"/>
            <w:caps w:val="0"/>
            <w:color w:val="auto"/>
            <w:lang w:val="en-US" w:eastAsia="fi-FI"/>
          </w:rPr>
          <w:tab/>
        </w:r>
        <w:r w:rsidRPr="00D53522" w:rsidDel="000B6FAC">
          <w:rPr>
            <w:caps w:val="0"/>
          </w:rPr>
          <w:delText>DEFINITIONS</w:delText>
        </w:r>
        <w:r w:rsidDel="000B6FAC">
          <w:tab/>
          <w:delText>15</w:delText>
        </w:r>
      </w:del>
    </w:p>
    <w:p w14:paraId="3E578CF7" w14:textId="2E5488D5" w:rsidR="00C1208D" w:rsidRPr="00C1208D" w:rsidDel="000B6FAC" w:rsidRDefault="00C1208D">
      <w:pPr>
        <w:pStyle w:val="Sisluet1"/>
        <w:rPr>
          <w:del w:id="379" w:author="Kaski Maiju" w:date="2024-03-14T15:54:00Z"/>
          <w:rFonts w:eastAsiaTheme="minorEastAsia"/>
          <w:b w:val="0"/>
          <w:caps w:val="0"/>
          <w:color w:val="auto"/>
          <w:lang w:val="en-US" w:eastAsia="fi-FI"/>
        </w:rPr>
      </w:pPr>
      <w:del w:id="380" w:author="Kaski Maiju" w:date="2024-03-14T15:54:00Z">
        <w:r w:rsidRPr="00D53522" w:rsidDel="000B6FAC">
          <w:delText>9.</w:delText>
        </w:r>
        <w:r w:rsidRPr="00C1208D" w:rsidDel="000B6FAC">
          <w:rPr>
            <w:rFonts w:eastAsiaTheme="minorEastAsia"/>
            <w:b w:val="0"/>
            <w:caps w:val="0"/>
            <w:color w:val="auto"/>
            <w:lang w:val="en-US" w:eastAsia="fi-FI"/>
          </w:rPr>
          <w:tab/>
        </w:r>
        <w:r w:rsidDel="000B6FAC">
          <w:delText>abbreviations</w:delText>
        </w:r>
        <w:r w:rsidDel="000B6FAC">
          <w:tab/>
          <w:delText>15</w:delText>
        </w:r>
      </w:del>
    </w:p>
    <w:p w14:paraId="3FC7AE68" w14:textId="24FAD615" w:rsidR="00C1208D" w:rsidRPr="00C1208D" w:rsidDel="000B6FAC" w:rsidRDefault="00C1208D">
      <w:pPr>
        <w:pStyle w:val="Sisluet1"/>
        <w:rPr>
          <w:del w:id="381" w:author="Kaski Maiju" w:date="2024-03-14T15:54:00Z"/>
          <w:rFonts w:eastAsiaTheme="minorEastAsia"/>
          <w:b w:val="0"/>
          <w:caps w:val="0"/>
          <w:color w:val="auto"/>
          <w:lang w:val="en-US" w:eastAsia="fi-FI"/>
        </w:rPr>
      </w:pPr>
      <w:del w:id="382" w:author="Kaski Maiju" w:date="2024-03-14T15:54:00Z">
        <w:r w:rsidRPr="00D53522" w:rsidDel="000B6FAC">
          <w:delText>10.</w:delText>
        </w:r>
        <w:r w:rsidRPr="00C1208D" w:rsidDel="000B6FAC">
          <w:rPr>
            <w:rFonts w:eastAsiaTheme="minorEastAsia"/>
            <w:b w:val="0"/>
            <w:caps w:val="0"/>
            <w:color w:val="auto"/>
            <w:lang w:val="en-US" w:eastAsia="fi-FI"/>
          </w:rPr>
          <w:tab/>
        </w:r>
        <w:r w:rsidDel="000B6FAC">
          <w:delText>references</w:delText>
        </w:r>
        <w:r w:rsidDel="000B6FAC">
          <w:tab/>
          <w:delText>15</w:delText>
        </w:r>
      </w:del>
    </w:p>
    <w:p w14:paraId="6A7A9AFA" w14:textId="5B310D0D" w:rsidR="00C1208D" w:rsidRPr="00C1208D" w:rsidDel="000B6FAC" w:rsidRDefault="00C1208D">
      <w:pPr>
        <w:pStyle w:val="Sisluet1"/>
        <w:rPr>
          <w:del w:id="383" w:author="Kaski Maiju" w:date="2024-03-14T15:54:00Z"/>
          <w:rFonts w:eastAsiaTheme="minorEastAsia"/>
          <w:b w:val="0"/>
          <w:caps w:val="0"/>
          <w:color w:val="auto"/>
          <w:lang w:val="en-US" w:eastAsia="fi-FI"/>
        </w:rPr>
      </w:pPr>
      <w:del w:id="384" w:author="Kaski Maiju" w:date="2024-03-14T15:54:00Z">
        <w:r w:rsidRPr="00D53522" w:rsidDel="000B6FAC">
          <w:delText>11.</w:delText>
        </w:r>
        <w:r w:rsidRPr="00C1208D" w:rsidDel="000B6FAC">
          <w:rPr>
            <w:rFonts w:eastAsiaTheme="minorEastAsia"/>
            <w:b w:val="0"/>
            <w:caps w:val="0"/>
            <w:color w:val="auto"/>
            <w:lang w:val="en-US" w:eastAsia="fi-FI"/>
          </w:rPr>
          <w:tab/>
        </w:r>
        <w:r w:rsidDel="000B6FAC">
          <w:delText>Further reading</w:delText>
        </w:r>
        <w:r w:rsidDel="000B6FAC">
          <w:tab/>
          <w:delText>16</w:delText>
        </w:r>
      </w:del>
    </w:p>
    <w:p w14:paraId="7C9868CB" w14:textId="3D739617" w:rsidR="00C1208D" w:rsidRPr="00FE6132" w:rsidDel="000B6FAC" w:rsidRDefault="00C1208D">
      <w:pPr>
        <w:pStyle w:val="Sisluet1"/>
        <w:rPr>
          <w:del w:id="385" w:author="Kaski Maiju" w:date="2024-03-14T15:54:00Z"/>
          <w:rFonts w:eastAsiaTheme="minorEastAsia"/>
          <w:b w:val="0"/>
          <w:caps w:val="0"/>
          <w:color w:val="auto"/>
          <w:lang w:val="en-US" w:eastAsia="fi-FI"/>
        </w:rPr>
      </w:pPr>
      <w:del w:id="386" w:author="Kaski Maiju" w:date="2024-03-14T15:54:00Z">
        <w:r w:rsidRPr="00D53522" w:rsidDel="000B6FAC">
          <w:delText>12.</w:delText>
        </w:r>
        <w:r w:rsidRPr="00FE6132" w:rsidDel="000B6FAC">
          <w:rPr>
            <w:rFonts w:eastAsiaTheme="minorEastAsia"/>
            <w:b w:val="0"/>
            <w:caps w:val="0"/>
            <w:color w:val="auto"/>
            <w:lang w:val="en-US" w:eastAsia="fi-FI"/>
          </w:rPr>
          <w:tab/>
        </w:r>
        <w:r w:rsidDel="000B6FAC">
          <w:delText>Index</w:delText>
        </w:r>
        <w:r w:rsidDel="000B6FAC">
          <w:tab/>
          <w:delText>17</w:delText>
        </w:r>
      </w:del>
    </w:p>
    <w:p w14:paraId="3136D6C3" w14:textId="075EAF2A" w:rsidR="00642025" w:rsidRPr="00F55AD7" w:rsidDel="006C0517" w:rsidRDefault="000C2857">
      <w:pPr>
        <w:pStyle w:val="Leipteksti"/>
        <w:suppressAutoHyphens/>
        <w:rPr>
          <w:del w:id="387" w:author="Kaski Maiju" w:date="2024-09-26T11:55:00Z" w16du:dateUtc="2024-09-26T08:55:00Z"/>
        </w:rPr>
      </w:pPr>
      <w:r>
        <w:rPr>
          <w:rFonts w:eastAsia="Times New Roman" w:cs="Times New Roman"/>
          <w:b/>
          <w:noProof/>
          <w:color w:val="00558C" w:themeColor="accent1"/>
          <w:szCs w:val="20"/>
        </w:rPr>
        <w:fldChar w:fldCharType="end"/>
      </w:r>
    </w:p>
    <w:p w14:paraId="1FD9CC69" w14:textId="6035F78E" w:rsidR="00D15F11" w:rsidRPr="00F55AD7" w:rsidDel="006C0517" w:rsidRDefault="00D15F11">
      <w:pPr>
        <w:pStyle w:val="Leipteksti"/>
        <w:suppressAutoHyphens/>
        <w:rPr>
          <w:del w:id="388" w:author="Kaski Maiju" w:date="2024-09-26T11:55:00Z" w16du:dateUtc="2024-09-26T08:55:00Z"/>
        </w:rPr>
        <w:pPrChange w:id="389" w:author="Kaski Maiju" w:date="2024-09-26T11:55:00Z" w16du:dateUtc="2024-09-26T08:55:00Z">
          <w:pPr>
            <w:pStyle w:val="ListofFigures"/>
            <w:suppressAutoHyphens/>
          </w:pPr>
        </w:pPrChange>
      </w:pPr>
      <w:del w:id="390" w:author="Kaski Maiju" w:date="2024-09-26T11:55:00Z" w16du:dateUtc="2024-09-26T08:55:00Z">
        <w:r w:rsidRPr="00F55AD7" w:rsidDel="006C0517">
          <w:delText>List of Tables</w:delText>
        </w:r>
        <w:r w:rsidDel="006C0517">
          <w:delText xml:space="preserve"> </w:delText>
        </w:r>
      </w:del>
    </w:p>
    <w:p w14:paraId="01839C42" w14:textId="776A070C" w:rsidR="00D15F11" w:rsidDel="006C0517" w:rsidRDefault="00D15F11">
      <w:pPr>
        <w:pStyle w:val="Leipteksti"/>
        <w:suppressAutoHyphens/>
        <w:rPr>
          <w:del w:id="391" w:author="Kaski Maiju" w:date="2024-09-26T11:55:00Z" w16du:dateUtc="2024-09-26T08:55:00Z"/>
          <w:rFonts w:eastAsiaTheme="minorEastAsia"/>
          <w:noProof/>
          <w:lang w:eastAsia="en-GB"/>
        </w:rPr>
        <w:pPrChange w:id="392" w:author="Kaski Maiju" w:date="2024-09-26T11:55:00Z" w16du:dateUtc="2024-09-26T08:55:00Z">
          <w:pPr>
            <w:pStyle w:val="Kuvaotsikkoluettelo"/>
            <w:suppressAutoHyphens/>
          </w:pPr>
        </w:pPrChange>
      </w:pPr>
      <w:del w:id="393" w:author="Kaski Maiju" w:date="2024-09-26T11:55:00Z" w16du:dateUtc="2024-09-26T08:55:00Z">
        <w:r w:rsidDel="006C0517">
          <w:fldChar w:fldCharType="begin"/>
        </w:r>
        <w:r w:rsidDel="006C0517">
          <w:delInstrText xml:space="preserve"> TOC \t "Table caption,1" \c "Figure" </w:delInstrText>
        </w:r>
        <w:r w:rsidDel="006C0517">
          <w:fldChar w:fldCharType="separate"/>
        </w:r>
        <w:r w:rsidRPr="00F26F41" w:rsidDel="006C0517">
          <w:rPr>
            <w:rFonts w:ascii="Calibri" w:hAnsi="Calibri"/>
            <w:noProof/>
          </w:rPr>
          <w:delText>Table 1</w:delText>
        </w:r>
        <w:r w:rsidDel="006C0517">
          <w:rPr>
            <w:rFonts w:eastAsiaTheme="minorEastAsia"/>
            <w:noProof/>
            <w:lang w:eastAsia="en-GB"/>
          </w:rPr>
          <w:tab/>
        </w:r>
        <w:r w:rsidDel="006C0517">
          <w:rPr>
            <w:noProof/>
          </w:rPr>
          <w:delText>Example of table with row headers</w:delText>
        </w:r>
        <w:r w:rsidDel="006C0517">
          <w:rPr>
            <w:noProof/>
          </w:rPr>
          <w:tab/>
        </w:r>
        <w:r w:rsidDel="006C0517">
          <w:rPr>
            <w:noProof/>
          </w:rPr>
          <w:fldChar w:fldCharType="begin"/>
        </w:r>
        <w:r w:rsidDel="006C0517">
          <w:rPr>
            <w:noProof/>
          </w:rPr>
          <w:delInstrText xml:space="preserve"> PAGEREF _Toc59360257 \h </w:delInstrText>
        </w:r>
        <w:r w:rsidDel="006C0517">
          <w:rPr>
            <w:noProof/>
          </w:rPr>
        </w:r>
        <w:r w:rsidDel="006C0517">
          <w:rPr>
            <w:noProof/>
          </w:rPr>
          <w:fldChar w:fldCharType="separate"/>
        </w:r>
        <w:r w:rsidDel="006C0517">
          <w:rPr>
            <w:noProof/>
          </w:rPr>
          <w:delText>5</w:delText>
        </w:r>
        <w:r w:rsidDel="006C0517">
          <w:rPr>
            <w:noProof/>
          </w:rPr>
          <w:fldChar w:fldCharType="end"/>
        </w:r>
      </w:del>
    </w:p>
    <w:p w14:paraId="310E47B9" w14:textId="4E52100D" w:rsidR="00D15F11" w:rsidDel="006C0517" w:rsidRDefault="00D15F11">
      <w:pPr>
        <w:pStyle w:val="Leipteksti"/>
        <w:suppressAutoHyphens/>
        <w:rPr>
          <w:del w:id="394" w:author="Kaski Maiju" w:date="2024-09-26T11:55:00Z" w16du:dateUtc="2024-09-26T08:55:00Z"/>
          <w:rFonts w:eastAsiaTheme="minorEastAsia"/>
          <w:noProof/>
          <w:lang w:eastAsia="en-GB"/>
        </w:rPr>
        <w:pPrChange w:id="395" w:author="Kaski Maiju" w:date="2024-09-26T11:55:00Z" w16du:dateUtc="2024-09-26T08:55:00Z">
          <w:pPr>
            <w:pStyle w:val="Kuvaotsikkoluettelo"/>
            <w:suppressAutoHyphens/>
          </w:pPr>
        </w:pPrChange>
      </w:pPr>
      <w:del w:id="396" w:author="Kaski Maiju" w:date="2024-09-26T11:55:00Z" w16du:dateUtc="2024-09-26T08:55:00Z">
        <w:r w:rsidRPr="00F26F41" w:rsidDel="006C0517">
          <w:rPr>
            <w:rFonts w:ascii="Calibri" w:hAnsi="Calibri"/>
            <w:noProof/>
          </w:rPr>
          <w:delText>Table 2</w:delText>
        </w:r>
        <w:r w:rsidDel="006C0517">
          <w:rPr>
            <w:rFonts w:eastAsiaTheme="minorEastAsia"/>
            <w:noProof/>
            <w:lang w:eastAsia="en-GB"/>
          </w:rPr>
          <w:tab/>
        </w:r>
        <w:r w:rsidDel="006C0517">
          <w:rPr>
            <w:noProof/>
          </w:rPr>
          <w:delText>Example of table with column headers</w:delText>
        </w:r>
        <w:r w:rsidDel="006C0517">
          <w:rPr>
            <w:noProof/>
          </w:rPr>
          <w:tab/>
        </w:r>
        <w:r w:rsidDel="006C0517">
          <w:rPr>
            <w:noProof/>
          </w:rPr>
          <w:fldChar w:fldCharType="begin"/>
        </w:r>
        <w:r w:rsidDel="006C0517">
          <w:rPr>
            <w:noProof/>
          </w:rPr>
          <w:delInstrText xml:space="preserve"> PAGEREF _Toc59360258 \h </w:delInstrText>
        </w:r>
        <w:r w:rsidDel="006C0517">
          <w:rPr>
            <w:noProof/>
          </w:rPr>
        </w:r>
        <w:r w:rsidDel="006C0517">
          <w:rPr>
            <w:noProof/>
          </w:rPr>
          <w:fldChar w:fldCharType="separate"/>
        </w:r>
        <w:r w:rsidDel="006C0517">
          <w:rPr>
            <w:noProof/>
          </w:rPr>
          <w:delText>5</w:delText>
        </w:r>
        <w:r w:rsidDel="006C0517">
          <w:rPr>
            <w:noProof/>
          </w:rPr>
          <w:fldChar w:fldCharType="end"/>
        </w:r>
      </w:del>
    </w:p>
    <w:p w14:paraId="0BE26372" w14:textId="29282E09" w:rsidR="00161325" w:rsidRPr="00CB7D0F" w:rsidDel="006C0517" w:rsidRDefault="00D15F11">
      <w:pPr>
        <w:pStyle w:val="Leipteksti"/>
        <w:suppressAutoHyphens/>
        <w:rPr>
          <w:del w:id="397" w:author="Kaski Maiju" w:date="2024-09-26T11:55:00Z" w16du:dateUtc="2024-09-26T08:55:00Z"/>
        </w:rPr>
      </w:pPr>
      <w:del w:id="398" w:author="Kaski Maiju" w:date="2024-09-26T11:55:00Z" w16du:dateUtc="2024-09-26T08:55:00Z">
        <w:r w:rsidDel="006C0517">
          <w:rPr>
            <w:i/>
            <w:color w:val="00558C"/>
          </w:rPr>
          <w:fldChar w:fldCharType="end"/>
        </w:r>
      </w:del>
    </w:p>
    <w:p w14:paraId="070DC63A" w14:textId="5245E2C8" w:rsidR="00994D97" w:rsidRPr="00F55AD7" w:rsidDel="006C0517" w:rsidRDefault="00994D97">
      <w:pPr>
        <w:pStyle w:val="Leipteksti"/>
        <w:suppressAutoHyphens/>
        <w:rPr>
          <w:del w:id="399" w:author="Kaski Maiju" w:date="2024-09-26T11:55:00Z" w16du:dateUtc="2024-09-26T08:55:00Z"/>
        </w:rPr>
        <w:pPrChange w:id="400" w:author="Kaski Maiju" w:date="2024-09-26T11:55:00Z" w16du:dateUtc="2024-09-26T08:55:00Z">
          <w:pPr>
            <w:pStyle w:val="ListofFigures"/>
            <w:suppressAutoHyphens/>
          </w:pPr>
        </w:pPrChange>
      </w:pPr>
      <w:del w:id="401" w:author="Kaski Maiju" w:date="2024-09-26T11:55:00Z" w16du:dateUtc="2024-09-26T08:55:00Z">
        <w:r w:rsidRPr="00F55AD7" w:rsidDel="006C0517">
          <w:delText>List of Figures</w:delText>
        </w:r>
      </w:del>
    </w:p>
    <w:p w14:paraId="367A4493" w14:textId="089CBA8D" w:rsidR="00D80A15" w:rsidDel="006C0517" w:rsidRDefault="00923B4D">
      <w:pPr>
        <w:pStyle w:val="Leipteksti"/>
        <w:suppressAutoHyphens/>
        <w:rPr>
          <w:del w:id="402" w:author="Kaski Maiju" w:date="2024-09-26T11:55:00Z" w16du:dateUtc="2024-09-26T08:55:00Z"/>
          <w:rFonts w:eastAsiaTheme="minorEastAsia"/>
          <w:noProof/>
          <w:lang w:eastAsia="en-GB"/>
        </w:rPr>
        <w:pPrChange w:id="403" w:author="Kaski Maiju" w:date="2024-09-26T11:55:00Z" w16du:dateUtc="2024-09-26T08:55:00Z">
          <w:pPr>
            <w:pStyle w:val="Kuvaotsikkoluettelo"/>
            <w:suppressAutoHyphens/>
          </w:pPr>
        </w:pPrChange>
      </w:pPr>
      <w:del w:id="404" w:author="Kaski Maiju" w:date="2024-09-26T11:55:00Z" w16du:dateUtc="2024-09-26T08:55:00Z">
        <w:r w:rsidRPr="00F55AD7" w:rsidDel="006C0517">
          <w:rPr>
            <w:i/>
            <w:color w:val="00558C"/>
          </w:rPr>
          <w:fldChar w:fldCharType="begin"/>
        </w:r>
        <w:r w:rsidRPr="00F55AD7" w:rsidDel="006C0517">
          <w:delInstrText xml:space="preserve"> TOC \t "Figure caption" \c </w:delInstrText>
        </w:r>
        <w:r w:rsidRPr="00F55AD7" w:rsidDel="006C0517">
          <w:rPr>
            <w:i/>
            <w:color w:val="00558C"/>
          </w:rPr>
          <w:fldChar w:fldCharType="separate"/>
        </w:r>
        <w:r w:rsidR="00D80A15" w:rsidDel="006C0517">
          <w:rPr>
            <w:noProof/>
          </w:rPr>
          <w:delText>Figure 1</w:delText>
        </w:r>
        <w:r w:rsidR="00D80A15" w:rsidDel="006C0517">
          <w:rPr>
            <w:rFonts w:eastAsiaTheme="minorEastAsia"/>
            <w:noProof/>
            <w:lang w:eastAsia="en-GB"/>
          </w:rPr>
          <w:tab/>
        </w:r>
        <w:r w:rsidR="00D80A15" w:rsidDel="006C0517">
          <w:rPr>
            <w:noProof/>
          </w:rPr>
          <w:delText>Example of wrapping in line with text</w:delText>
        </w:r>
        <w:r w:rsidR="00D80A15" w:rsidDel="006C0517">
          <w:rPr>
            <w:noProof/>
          </w:rPr>
          <w:tab/>
        </w:r>
        <w:r w:rsidR="00D80A15" w:rsidDel="006C0517">
          <w:rPr>
            <w:noProof/>
          </w:rPr>
          <w:fldChar w:fldCharType="begin"/>
        </w:r>
        <w:r w:rsidR="00D80A15" w:rsidDel="006C0517">
          <w:rPr>
            <w:noProof/>
          </w:rPr>
          <w:delInstrText xml:space="preserve"> PAGEREF _Toc60405626 \h </w:delInstrText>
        </w:r>
        <w:r w:rsidR="00D80A15" w:rsidDel="006C0517">
          <w:rPr>
            <w:noProof/>
          </w:rPr>
        </w:r>
        <w:r w:rsidR="00D80A15" w:rsidDel="006C0517">
          <w:rPr>
            <w:noProof/>
          </w:rPr>
          <w:fldChar w:fldCharType="separate"/>
        </w:r>
        <w:r w:rsidR="00D80A15" w:rsidDel="006C0517">
          <w:rPr>
            <w:noProof/>
          </w:rPr>
          <w:delText>4</w:delText>
        </w:r>
        <w:r w:rsidR="00D80A15" w:rsidDel="006C0517">
          <w:rPr>
            <w:noProof/>
          </w:rPr>
          <w:fldChar w:fldCharType="end"/>
        </w:r>
      </w:del>
    </w:p>
    <w:p w14:paraId="0BA57EA7" w14:textId="059B40D9" w:rsidR="00D80A15" w:rsidDel="006C0517" w:rsidRDefault="00D80A15">
      <w:pPr>
        <w:pStyle w:val="Leipteksti"/>
        <w:suppressAutoHyphens/>
        <w:rPr>
          <w:del w:id="405" w:author="Kaski Maiju" w:date="2024-09-26T11:55:00Z" w16du:dateUtc="2024-09-26T08:55:00Z"/>
          <w:rFonts w:eastAsiaTheme="minorEastAsia"/>
          <w:noProof/>
          <w:lang w:eastAsia="en-GB"/>
        </w:rPr>
        <w:pPrChange w:id="406" w:author="Kaski Maiju" w:date="2024-09-26T11:55:00Z" w16du:dateUtc="2024-09-26T08:55:00Z">
          <w:pPr>
            <w:pStyle w:val="Kuvaotsikkoluettelo"/>
            <w:suppressAutoHyphens/>
          </w:pPr>
        </w:pPrChange>
      </w:pPr>
      <w:del w:id="407" w:author="Kaski Maiju" w:date="2024-09-26T11:55:00Z" w16du:dateUtc="2024-09-26T08:55:00Z">
        <w:r w:rsidDel="006C0517">
          <w:rPr>
            <w:noProof/>
          </w:rPr>
          <w:delText>Figure 2</w:delText>
        </w:r>
        <w:r w:rsidDel="006C0517">
          <w:rPr>
            <w:rFonts w:eastAsiaTheme="minorEastAsia"/>
            <w:noProof/>
            <w:lang w:eastAsia="en-GB"/>
          </w:rPr>
          <w:tab/>
        </w:r>
        <w:r w:rsidDel="006C0517">
          <w:rPr>
            <w:noProof/>
          </w:rPr>
          <w:delText>Example of wrapped square</w:delText>
        </w:r>
        <w:r w:rsidDel="006C0517">
          <w:rPr>
            <w:noProof/>
          </w:rPr>
          <w:tab/>
        </w:r>
        <w:r w:rsidDel="006C0517">
          <w:rPr>
            <w:noProof/>
          </w:rPr>
          <w:fldChar w:fldCharType="begin"/>
        </w:r>
        <w:r w:rsidDel="006C0517">
          <w:rPr>
            <w:noProof/>
          </w:rPr>
          <w:delInstrText xml:space="preserve"> PAGEREF _Toc60405627 \h </w:delInstrText>
        </w:r>
        <w:r w:rsidDel="006C0517">
          <w:rPr>
            <w:noProof/>
          </w:rPr>
        </w:r>
        <w:r w:rsidDel="006C0517">
          <w:rPr>
            <w:noProof/>
          </w:rPr>
          <w:fldChar w:fldCharType="separate"/>
        </w:r>
        <w:r w:rsidDel="006C0517">
          <w:rPr>
            <w:noProof/>
          </w:rPr>
          <w:delText>5</w:delText>
        </w:r>
        <w:r w:rsidDel="006C0517">
          <w:rPr>
            <w:noProof/>
          </w:rPr>
          <w:fldChar w:fldCharType="end"/>
        </w:r>
      </w:del>
    </w:p>
    <w:p w14:paraId="66F89426" w14:textId="51182A61" w:rsidR="00D80A15" w:rsidDel="006C0517" w:rsidRDefault="00D80A15">
      <w:pPr>
        <w:pStyle w:val="Leipteksti"/>
        <w:suppressAutoHyphens/>
        <w:rPr>
          <w:del w:id="408" w:author="Kaski Maiju" w:date="2024-09-26T11:55:00Z" w16du:dateUtc="2024-09-26T08:55:00Z"/>
          <w:rFonts w:eastAsiaTheme="minorEastAsia"/>
          <w:noProof/>
          <w:lang w:eastAsia="en-GB"/>
        </w:rPr>
        <w:pPrChange w:id="409" w:author="Kaski Maiju" w:date="2024-09-26T11:55:00Z" w16du:dateUtc="2024-09-26T08:55:00Z">
          <w:pPr>
            <w:pStyle w:val="Kuvaotsikkoluettelo"/>
            <w:suppressAutoHyphens/>
          </w:pPr>
        </w:pPrChange>
      </w:pPr>
      <w:del w:id="410" w:author="Kaski Maiju" w:date="2024-09-26T11:55:00Z" w16du:dateUtc="2024-09-26T08:55:00Z">
        <w:r w:rsidDel="006C0517">
          <w:rPr>
            <w:noProof/>
          </w:rPr>
          <w:delText>Figure 3</w:delText>
        </w:r>
        <w:r w:rsidDel="006C0517">
          <w:rPr>
            <w:rFonts w:eastAsiaTheme="minorEastAsia"/>
            <w:noProof/>
            <w:lang w:eastAsia="en-GB"/>
          </w:rPr>
          <w:tab/>
        </w:r>
        <w:r w:rsidDel="006C0517">
          <w:rPr>
            <w:noProof/>
          </w:rPr>
          <w:delText>Example of how to achieve right justified equation number</w:delText>
        </w:r>
        <w:r w:rsidDel="006C0517">
          <w:rPr>
            <w:noProof/>
          </w:rPr>
          <w:tab/>
        </w:r>
        <w:r w:rsidDel="006C0517">
          <w:rPr>
            <w:noProof/>
          </w:rPr>
          <w:fldChar w:fldCharType="begin"/>
        </w:r>
        <w:r w:rsidDel="006C0517">
          <w:rPr>
            <w:noProof/>
          </w:rPr>
          <w:delInstrText xml:space="preserve"> PAGEREF _Toc60405628 \h </w:delInstrText>
        </w:r>
        <w:r w:rsidDel="006C0517">
          <w:rPr>
            <w:noProof/>
          </w:rPr>
        </w:r>
        <w:r w:rsidDel="006C0517">
          <w:rPr>
            <w:noProof/>
          </w:rPr>
          <w:fldChar w:fldCharType="separate"/>
        </w:r>
        <w:r w:rsidDel="006C0517">
          <w:rPr>
            <w:noProof/>
          </w:rPr>
          <w:delText>7</w:delText>
        </w:r>
        <w:r w:rsidDel="006C0517">
          <w:rPr>
            <w:noProof/>
          </w:rPr>
          <w:fldChar w:fldCharType="end"/>
        </w:r>
      </w:del>
    </w:p>
    <w:p w14:paraId="69585A95" w14:textId="271EB005" w:rsidR="005E4659" w:rsidRPr="00176BB8" w:rsidDel="006C0517" w:rsidRDefault="00923B4D" w:rsidP="006C0517">
      <w:pPr>
        <w:pStyle w:val="Leipteksti"/>
        <w:suppressAutoHyphens/>
        <w:rPr>
          <w:del w:id="411" w:author="Kaski Maiju" w:date="2024-09-26T11:56:00Z" w16du:dateUtc="2024-09-26T08:56:00Z"/>
        </w:rPr>
      </w:pPr>
      <w:del w:id="412" w:author="Kaski Maiju" w:date="2024-09-26T11:55:00Z" w16du:dateUtc="2024-09-26T08:55:00Z">
        <w:r w:rsidRPr="00F55AD7" w:rsidDel="006C0517">
          <w:fldChar w:fldCharType="end"/>
        </w:r>
      </w:del>
    </w:p>
    <w:p w14:paraId="7D97EBBA" w14:textId="77777777" w:rsidR="00176BB8" w:rsidRPr="00176BB8" w:rsidDel="006C0517" w:rsidRDefault="00176BB8" w:rsidP="00CB1D11">
      <w:pPr>
        <w:pStyle w:val="Kuvaotsikkoluettelo"/>
        <w:suppressAutoHyphens/>
        <w:rPr>
          <w:del w:id="413" w:author="Kaski Maiju" w:date="2024-09-26T11:55:00Z" w16du:dateUtc="2024-09-26T08:55:00Z"/>
        </w:rPr>
      </w:pPr>
    </w:p>
    <w:p w14:paraId="483B4A76" w14:textId="77777777" w:rsidR="00790277" w:rsidRPr="00462095" w:rsidRDefault="00790277" w:rsidP="00CB1D11">
      <w:pPr>
        <w:pStyle w:val="Leipteksti"/>
        <w:suppressAutoHyphens/>
        <w:sectPr w:rsidR="00790277" w:rsidRPr="00462095" w:rsidSect="006304CF">
          <w:headerReference w:type="even" r:id="rId24"/>
          <w:headerReference w:type="default" r:id="rId25"/>
          <w:headerReference w:type="first" r:id="rId26"/>
          <w:footerReference w:type="first" r:id="rId27"/>
          <w:pgSz w:w="11906" w:h="16838" w:code="9"/>
          <w:pgMar w:top="567" w:right="794" w:bottom="567" w:left="907" w:header="850" w:footer="784" w:gutter="0"/>
          <w:cols w:space="708"/>
          <w:docGrid w:linePitch="360"/>
        </w:sectPr>
      </w:pPr>
    </w:p>
    <w:p w14:paraId="25A46F81" w14:textId="6FBF68A3" w:rsidR="004944C8" w:rsidRPr="00F55AD7" w:rsidDel="006C0517" w:rsidRDefault="00E736BF">
      <w:pPr>
        <w:pStyle w:val="AppendixHead1"/>
        <w:rPr>
          <w:del w:id="414" w:author="Kaski Maiju" w:date="2024-09-26T11:55:00Z" w16du:dateUtc="2024-09-26T08:55:00Z"/>
        </w:rPr>
        <w:pPrChange w:id="415" w:author="Kaski Maiju" w:date="2024-09-23T15:01:00Z" w16du:dateUtc="2024-09-23T12:01:00Z">
          <w:pPr>
            <w:pStyle w:val="Otsikko1"/>
            <w:suppressAutoHyphens/>
          </w:pPr>
        </w:pPrChange>
      </w:pPr>
      <w:bookmarkStart w:id="416" w:name="_Toc170377877"/>
      <w:del w:id="417" w:author="Kaski Maiju" w:date="2024-09-26T11:55:00Z" w16du:dateUtc="2024-09-26T08:55:00Z">
        <w:r w:rsidDel="006C0517">
          <w:lastRenderedPageBreak/>
          <w:delText>INTRODUCTION</w:delText>
        </w:r>
        <w:bookmarkEnd w:id="416"/>
      </w:del>
    </w:p>
    <w:p w14:paraId="30566B26" w14:textId="4C594FE6" w:rsidR="003A6A32" w:rsidRPr="0017666F" w:rsidDel="0017666F" w:rsidRDefault="00837AED" w:rsidP="00CB1D11">
      <w:pPr>
        <w:pStyle w:val="Heading1separationline"/>
        <w:suppressAutoHyphens/>
        <w:rPr>
          <w:del w:id="418" w:author="Kaski Maiju" w:date="2024-09-23T15:39:00Z" w16du:dateUtc="2024-09-23T12:39:00Z"/>
          <w:color w:val="FF0000"/>
          <w:rPrChange w:id="419" w:author="Kaski Maiju" w:date="2024-09-23T15:44:00Z" w16du:dateUtc="2024-09-23T12:44:00Z">
            <w:rPr>
              <w:del w:id="420" w:author="Kaski Maiju" w:date="2024-09-23T15:39:00Z" w16du:dateUtc="2024-09-23T12:39:00Z"/>
            </w:rPr>
          </w:rPrChange>
        </w:rPr>
      </w:pPr>
      <w:del w:id="421" w:author="Kaski Maiju" w:date="2024-09-23T14:43:00Z" w16du:dateUtc="2024-09-23T11:43:00Z">
        <w:r w:rsidRPr="0017666F" w:rsidDel="00672F66">
          <w:rPr>
            <w:noProof/>
            <w:color w:val="FF0000"/>
            <w:lang w:val="sv-SE" w:eastAsia="sv-SE"/>
            <w:rPrChange w:id="422" w:author="Kaski Maiju" w:date="2024-09-23T15:44:00Z" w16du:dateUtc="2024-09-23T12:44:00Z">
              <w:rPr>
                <w:noProof/>
                <w:lang w:val="sv-SE" w:eastAsia="sv-SE"/>
              </w:rPr>
            </w:rPrChange>
          </w:rPr>
          <mc:AlternateContent>
            <mc:Choice Requires="wps">
              <w:drawing>
                <wp:anchor distT="0" distB="0" distL="114300" distR="114300" simplePos="0" relativeHeight="251659264" behindDoc="0" locked="0" layoutInCell="1" allowOverlap="1" wp14:anchorId="790BC1C2" wp14:editId="6C3C9F15">
                  <wp:simplePos x="0" y="0"/>
                  <wp:positionH relativeFrom="page">
                    <wp:posOffset>3333750</wp:posOffset>
                  </wp:positionH>
                  <wp:positionV relativeFrom="paragraph">
                    <wp:posOffset>102235</wp:posOffset>
                  </wp:positionV>
                  <wp:extent cx="819150" cy="363855"/>
                  <wp:effectExtent l="0" t="0" r="19050" b="17145"/>
                  <wp:wrapSquare wrapText="bothSides"/>
                  <wp:docPr id="1" name="Tekstiruutu 1"/>
                  <wp:cNvGraphicFramePr/>
                  <a:graphic xmlns:a="http://schemas.openxmlformats.org/drawingml/2006/main">
                    <a:graphicData uri="http://schemas.microsoft.com/office/word/2010/wordprocessingShape">
                      <wps:wsp>
                        <wps:cNvSpPr txBox="1"/>
                        <wps:spPr>
                          <a:xfrm>
                            <a:off x="0" y="0"/>
                            <a:ext cx="819150" cy="363855"/>
                          </a:xfrm>
                          <a:prstGeom prst="rect">
                            <a:avLst/>
                          </a:prstGeom>
                          <a:solidFill>
                            <a:schemeClr val="accent4">
                              <a:lumMod val="20000"/>
                              <a:lumOff val="80000"/>
                            </a:schemeClr>
                          </a:solidFill>
                          <a:ln w="6350">
                            <a:solidFill>
                              <a:prstClr val="black"/>
                            </a:solidFill>
                          </a:ln>
                        </wps:spPr>
                        <wps:txbx>
                          <w:txbxContent>
                            <w:p w14:paraId="22D256FA" w14:textId="160BA3E0" w:rsidR="00F77706" w:rsidDel="00672F66" w:rsidRDefault="00F77706" w:rsidP="00A700C8">
                              <w:pPr>
                                <w:pStyle w:val="Leipteksti"/>
                                <w:rPr>
                                  <w:del w:id="423" w:author="Kaski Maiju" w:date="2024-09-23T14:43:00Z" w16du:dateUtc="2024-09-23T11:43:00Z"/>
                                </w:rPr>
                              </w:pPr>
                              <w:del w:id="424" w:author="Kaski Maiju" w:date="2024-09-23T14:43:00Z" w16du:dateUtc="2024-09-23T11:43:00Z">
                                <w:r w:rsidDel="00672F66">
                                  <w:delText>High level principles for the development of the guideline:</w:delText>
                                </w:r>
                              </w:del>
                            </w:p>
                            <w:p w14:paraId="7A5F73E8" w14:textId="3B25E808" w:rsidR="00F77706" w:rsidDel="00672F66" w:rsidRDefault="00F77706" w:rsidP="004F6822">
                              <w:pPr>
                                <w:pStyle w:val="Leipteksti"/>
                                <w:numPr>
                                  <w:ilvl w:val="0"/>
                                  <w:numId w:val="22"/>
                                </w:numPr>
                                <w:rPr>
                                  <w:del w:id="425" w:author="Kaski Maiju" w:date="2024-09-23T14:43:00Z" w16du:dateUtc="2024-09-23T11:43:00Z"/>
                                </w:rPr>
                              </w:pPr>
                              <w:del w:id="426" w:author="Kaski Maiju" w:date="2024-09-23T14:43:00Z" w16du:dateUtc="2024-09-23T11:43:00Z">
                                <w:r w:rsidDel="00672F66">
                                  <w:delText>Operational Guideline</w:delText>
                                </w:r>
                              </w:del>
                            </w:p>
                            <w:p w14:paraId="3AEE893D" w14:textId="0AB7EDD2" w:rsidR="00F77706" w:rsidDel="00672F66" w:rsidRDefault="00F77706" w:rsidP="004F6822">
                              <w:pPr>
                                <w:pStyle w:val="Leipteksti"/>
                                <w:numPr>
                                  <w:ilvl w:val="0"/>
                                  <w:numId w:val="22"/>
                                </w:numPr>
                                <w:rPr>
                                  <w:del w:id="427" w:author="Kaski Maiju" w:date="2024-09-23T14:43:00Z" w16du:dateUtc="2024-09-23T11:43:00Z"/>
                                </w:rPr>
                              </w:pPr>
                              <w:del w:id="428" w:author="Kaski Maiju" w:date="2024-09-23T14:43:00Z" w16du:dateUtc="2024-09-23T11:43:00Z">
                                <w:r w:rsidDel="00672F66">
                                  <w:delText>For different levels of automation</w:delText>
                                </w:r>
                              </w:del>
                            </w:p>
                            <w:p w14:paraId="6C13A9AC" w14:textId="0FD1A6B0" w:rsidR="00F77706" w:rsidDel="00672F66" w:rsidRDefault="00F77706" w:rsidP="004F6822">
                              <w:pPr>
                                <w:pStyle w:val="Leipteksti"/>
                                <w:numPr>
                                  <w:ilvl w:val="1"/>
                                  <w:numId w:val="22"/>
                                </w:numPr>
                                <w:rPr>
                                  <w:del w:id="429" w:author="Kaski Maiju" w:date="2024-09-23T14:43:00Z" w16du:dateUtc="2024-09-23T11:43:00Z"/>
                                </w:rPr>
                              </w:pPr>
                              <w:del w:id="430" w:author="Kaski Maiju" w:date="2024-09-23T14:43:00Z" w16du:dateUtc="2024-09-23T11:43:00Z">
                                <w:r w:rsidDel="00672F66">
                                  <w:delText>focus on situations where human is in the loop</w:delText>
                                </w:r>
                              </w:del>
                            </w:p>
                            <w:p w14:paraId="49611462" w14:textId="551E5097" w:rsidR="00F77706" w:rsidDel="00672F66" w:rsidRDefault="00F77706" w:rsidP="004F6822">
                              <w:pPr>
                                <w:pStyle w:val="Leipteksti"/>
                                <w:numPr>
                                  <w:ilvl w:val="0"/>
                                  <w:numId w:val="22"/>
                                </w:numPr>
                                <w:rPr>
                                  <w:del w:id="431" w:author="Kaski Maiju" w:date="2024-09-23T14:43:00Z" w16du:dateUtc="2024-09-23T11:43:00Z"/>
                                </w:rPr>
                              </w:pPr>
                              <w:del w:id="432" w:author="Kaski Maiju" w:date="2024-09-23T14:43:00Z" w16du:dateUtc="2024-09-23T11:43:00Z">
                                <w:r w:rsidDel="00672F66">
                                  <w:delText xml:space="preserve">Focus on the digital information exchange between VTS and vessels, incl. ROC </w:delText>
                                </w:r>
                              </w:del>
                            </w:p>
                            <w:p w14:paraId="2C57D8D5" w14:textId="3A7278F7" w:rsidR="00F77706" w:rsidDel="00672F66" w:rsidRDefault="00F77706" w:rsidP="004F6822">
                              <w:pPr>
                                <w:pStyle w:val="Leipteksti"/>
                                <w:numPr>
                                  <w:ilvl w:val="1"/>
                                  <w:numId w:val="22"/>
                                </w:numPr>
                                <w:rPr>
                                  <w:del w:id="433" w:author="Kaski Maiju" w:date="2024-09-23T14:43:00Z" w16du:dateUtc="2024-09-23T11:43:00Z"/>
                                </w:rPr>
                              </w:pPr>
                              <w:del w:id="434" w:author="Kaski Maiju" w:date="2024-09-23T14:43:00Z" w16du:dateUtc="2024-09-23T11:43:00Z">
                                <w:r w:rsidDel="00672F66">
                                  <w:delText>allied services not included</w:delText>
                                </w:r>
                              </w:del>
                            </w:p>
                            <w:p w14:paraId="41262611" w14:textId="53469F89" w:rsidR="00F77706" w:rsidDel="00672F66" w:rsidRDefault="00F77706" w:rsidP="004F6822">
                              <w:pPr>
                                <w:pStyle w:val="Leipteksti"/>
                                <w:numPr>
                                  <w:ilvl w:val="1"/>
                                  <w:numId w:val="22"/>
                                </w:numPr>
                                <w:rPr>
                                  <w:del w:id="435" w:author="Kaski Maiju" w:date="2024-09-23T14:43:00Z" w16du:dateUtc="2024-09-23T11:43:00Z"/>
                                </w:rPr>
                              </w:pPr>
                              <w:del w:id="436" w:author="Kaski Maiju" w:date="2024-09-23T14:43:00Z" w16du:dateUtc="2024-09-23T11:43:00Z">
                                <w:r w:rsidDel="00672F66">
                                  <w:delText>FAL -  Port Call reports not included</w:delText>
                                </w:r>
                              </w:del>
                            </w:p>
                            <w:p w14:paraId="6F8F26FA" w14:textId="558C4675" w:rsidR="00F77706" w:rsidDel="00672F66" w:rsidRDefault="00F77706" w:rsidP="004F6822">
                              <w:pPr>
                                <w:pStyle w:val="Leipteksti"/>
                                <w:numPr>
                                  <w:ilvl w:val="0"/>
                                  <w:numId w:val="22"/>
                                </w:numPr>
                                <w:rPr>
                                  <w:del w:id="437" w:author="Kaski Maiju" w:date="2024-09-23T14:43:00Z" w16du:dateUtc="2024-09-23T11:43:00Z"/>
                                </w:rPr>
                              </w:pPr>
                              <w:del w:id="438" w:author="Kaski Maiju" w:date="2024-09-23T14:43:00Z" w16du:dateUtc="2024-09-23T11:43:00Z">
                                <w:r w:rsidDel="00672F66">
                                  <w:delText>Use of concrete use-case examples, similarly as in GL 1132</w:delText>
                                </w:r>
                              </w:del>
                            </w:p>
                            <w:p w14:paraId="61D725A0" w14:textId="6BA33B99" w:rsidR="00F77706" w:rsidDel="00672F66" w:rsidRDefault="00F77706" w:rsidP="004F6822">
                              <w:pPr>
                                <w:pStyle w:val="Leipteksti"/>
                                <w:numPr>
                                  <w:ilvl w:val="0"/>
                                  <w:numId w:val="22"/>
                                </w:numPr>
                                <w:rPr>
                                  <w:del w:id="439" w:author="Kaski Maiju" w:date="2024-09-23T14:43:00Z" w16du:dateUtc="2024-09-23T11:43:00Z"/>
                                </w:rPr>
                              </w:pPr>
                              <w:del w:id="440" w:author="Kaski Maiju" w:date="2024-09-23T14:43:00Z" w16du:dateUtc="2024-09-23T11:43:00Z">
                                <w:r w:rsidDel="00672F66">
                                  <w:delText>Focus on current technologies and available specifications</w:delText>
                                </w:r>
                              </w:del>
                            </w:p>
                            <w:p w14:paraId="15CB5F0B" w14:textId="52DCF93E" w:rsidR="00F77706" w:rsidDel="00672F66" w:rsidRDefault="00F77706" w:rsidP="004F6822">
                              <w:pPr>
                                <w:pStyle w:val="Leipteksti"/>
                                <w:numPr>
                                  <w:ilvl w:val="1"/>
                                  <w:numId w:val="22"/>
                                </w:numPr>
                                <w:rPr>
                                  <w:del w:id="441" w:author="Kaski Maiju" w:date="2024-09-23T14:43:00Z" w16du:dateUtc="2024-09-23T11:43:00Z"/>
                                </w:rPr>
                              </w:pPr>
                              <w:del w:id="442" w:author="Kaski Maiju" w:date="2024-09-23T14:43:00Z" w16du:dateUtc="2024-09-23T11:43:00Z">
                                <w:r w:rsidDel="00672F66">
                                  <w:delText>Giving concrete examples of current best practices, e.g AIS ASM messages, UKC systems, advance reporting.</w:delText>
                                </w:r>
                              </w:del>
                            </w:p>
                            <w:p w14:paraId="3609DC66" w14:textId="492893CF" w:rsidR="00F77706" w:rsidRPr="00686000" w:rsidRDefault="00F77706" w:rsidP="004F6822">
                              <w:pPr>
                                <w:pStyle w:val="Leipteksti"/>
                                <w:numPr>
                                  <w:ilvl w:val="0"/>
                                  <w:numId w:val="22"/>
                                </w:numPr>
                              </w:pPr>
                              <w:del w:id="443" w:author="Kaski Maiju" w:date="2024-09-23T14:43:00Z" w16du:dateUtc="2024-09-23T11:43:00Z">
                                <w:r w:rsidDel="00672F66">
                                  <w:delText xml:space="preserve">No detailed system requirements.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0BC1C2" id="_x0000_t202" coordsize="21600,21600" o:spt="202" path="m,l,21600r21600,l21600,xe">
                  <v:stroke joinstyle="miter"/>
                  <v:path gradientshapeok="t" o:connecttype="rect"/>
                </v:shapetype>
                <v:shape id="Tekstiruutu 1" o:spid="_x0000_s1026" type="#_x0000_t202" style="position:absolute;margin-left:262.5pt;margin-top:8.05pt;width:64.5pt;height:28.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" fillcolor="#c2f9ff [663]" strokeweight=".5pt">
                  <v:textbox>
                    <w:txbxContent>
                      <w:p w14:paraId="22D256FA" w14:textId="160BA3E0" w:rsidR="00F77706" w:rsidDel="00672F66" w:rsidRDefault="00F77706" w:rsidP="00A700C8">
                        <w:pPr>
                          <w:pStyle w:val="Leipteksti"/>
                          <w:rPr>
                            <w:del w:id="444" w:author="Kaski Maiju" w:date="2024-09-23T14:43:00Z" w16du:dateUtc="2024-09-23T11:43:00Z"/>
                          </w:rPr>
                        </w:pPr>
                        <w:del w:id="445" w:author="Kaski Maiju" w:date="2024-09-23T14:43:00Z" w16du:dateUtc="2024-09-23T11:43:00Z">
                          <w:r w:rsidDel="00672F66">
                            <w:delText>High level principles for the development of the guideline:</w:delText>
                          </w:r>
                        </w:del>
                      </w:p>
                      <w:p w14:paraId="7A5F73E8" w14:textId="3B25E808" w:rsidR="00F77706" w:rsidDel="00672F66" w:rsidRDefault="00F77706" w:rsidP="004F6822">
                        <w:pPr>
                          <w:pStyle w:val="Leipteksti"/>
                          <w:numPr>
                            <w:ilvl w:val="0"/>
                            <w:numId w:val="22"/>
                          </w:numPr>
                          <w:rPr>
                            <w:del w:id="446" w:author="Kaski Maiju" w:date="2024-09-23T14:43:00Z" w16du:dateUtc="2024-09-23T11:43:00Z"/>
                          </w:rPr>
                        </w:pPr>
                        <w:del w:id="447" w:author="Kaski Maiju" w:date="2024-09-23T14:43:00Z" w16du:dateUtc="2024-09-23T11:43:00Z">
                          <w:r w:rsidDel="00672F66">
                            <w:delText>Operational Guideline</w:delText>
                          </w:r>
                        </w:del>
                      </w:p>
                      <w:p w14:paraId="3AEE893D" w14:textId="0AB7EDD2" w:rsidR="00F77706" w:rsidDel="00672F66" w:rsidRDefault="00F77706" w:rsidP="004F6822">
                        <w:pPr>
                          <w:pStyle w:val="Leipteksti"/>
                          <w:numPr>
                            <w:ilvl w:val="0"/>
                            <w:numId w:val="22"/>
                          </w:numPr>
                          <w:rPr>
                            <w:del w:id="448" w:author="Kaski Maiju" w:date="2024-09-23T14:43:00Z" w16du:dateUtc="2024-09-23T11:43:00Z"/>
                          </w:rPr>
                        </w:pPr>
                        <w:del w:id="449" w:author="Kaski Maiju" w:date="2024-09-23T14:43:00Z" w16du:dateUtc="2024-09-23T11:43:00Z">
                          <w:r w:rsidDel="00672F66">
                            <w:delText>For different levels of automation</w:delText>
                          </w:r>
                        </w:del>
                      </w:p>
                      <w:p w14:paraId="6C13A9AC" w14:textId="0FD1A6B0" w:rsidR="00F77706" w:rsidDel="00672F66" w:rsidRDefault="00F77706" w:rsidP="004F6822">
                        <w:pPr>
                          <w:pStyle w:val="Leipteksti"/>
                          <w:numPr>
                            <w:ilvl w:val="1"/>
                            <w:numId w:val="22"/>
                          </w:numPr>
                          <w:rPr>
                            <w:del w:id="450" w:author="Kaski Maiju" w:date="2024-09-23T14:43:00Z" w16du:dateUtc="2024-09-23T11:43:00Z"/>
                          </w:rPr>
                        </w:pPr>
                        <w:del w:id="451" w:author="Kaski Maiju" w:date="2024-09-23T14:43:00Z" w16du:dateUtc="2024-09-23T11:43:00Z">
                          <w:r w:rsidDel="00672F66">
                            <w:delText>focus on situations where human is in the loop</w:delText>
                          </w:r>
                        </w:del>
                      </w:p>
                      <w:p w14:paraId="49611462" w14:textId="551E5097" w:rsidR="00F77706" w:rsidDel="00672F66" w:rsidRDefault="00F77706" w:rsidP="004F6822">
                        <w:pPr>
                          <w:pStyle w:val="Leipteksti"/>
                          <w:numPr>
                            <w:ilvl w:val="0"/>
                            <w:numId w:val="22"/>
                          </w:numPr>
                          <w:rPr>
                            <w:del w:id="452" w:author="Kaski Maiju" w:date="2024-09-23T14:43:00Z" w16du:dateUtc="2024-09-23T11:43:00Z"/>
                          </w:rPr>
                        </w:pPr>
                        <w:del w:id="453" w:author="Kaski Maiju" w:date="2024-09-23T14:43:00Z" w16du:dateUtc="2024-09-23T11:43:00Z">
                          <w:r w:rsidDel="00672F66">
                            <w:delText xml:space="preserve">Focus on the digital information exchange between VTS and vessels, incl. ROC </w:delText>
                          </w:r>
                        </w:del>
                      </w:p>
                      <w:p w14:paraId="2C57D8D5" w14:textId="3A7278F7" w:rsidR="00F77706" w:rsidDel="00672F66" w:rsidRDefault="00F77706" w:rsidP="004F6822">
                        <w:pPr>
                          <w:pStyle w:val="Leipteksti"/>
                          <w:numPr>
                            <w:ilvl w:val="1"/>
                            <w:numId w:val="22"/>
                          </w:numPr>
                          <w:rPr>
                            <w:del w:id="454" w:author="Kaski Maiju" w:date="2024-09-23T14:43:00Z" w16du:dateUtc="2024-09-23T11:43:00Z"/>
                          </w:rPr>
                        </w:pPr>
                        <w:del w:id="455" w:author="Kaski Maiju" w:date="2024-09-23T14:43:00Z" w16du:dateUtc="2024-09-23T11:43:00Z">
                          <w:r w:rsidDel="00672F66">
                            <w:delText>allied services not included</w:delText>
                          </w:r>
                        </w:del>
                      </w:p>
                      <w:p w14:paraId="41262611" w14:textId="53469F89" w:rsidR="00F77706" w:rsidDel="00672F66" w:rsidRDefault="00F77706" w:rsidP="004F6822">
                        <w:pPr>
                          <w:pStyle w:val="Leipteksti"/>
                          <w:numPr>
                            <w:ilvl w:val="1"/>
                            <w:numId w:val="22"/>
                          </w:numPr>
                          <w:rPr>
                            <w:del w:id="456" w:author="Kaski Maiju" w:date="2024-09-23T14:43:00Z" w16du:dateUtc="2024-09-23T11:43:00Z"/>
                          </w:rPr>
                        </w:pPr>
                        <w:del w:id="457" w:author="Kaski Maiju" w:date="2024-09-23T14:43:00Z" w16du:dateUtc="2024-09-23T11:43:00Z">
                          <w:r w:rsidDel="00672F66">
                            <w:delText>FAL -  Port Call reports not included</w:delText>
                          </w:r>
                        </w:del>
                      </w:p>
                      <w:p w14:paraId="6F8F26FA" w14:textId="558C4675" w:rsidR="00F77706" w:rsidDel="00672F66" w:rsidRDefault="00F77706" w:rsidP="004F6822">
                        <w:pPr>
                          <w:pStyle w:val="Leipteksti"/>
                          <w:numPr>
                            <w:ilvl w:val="0"/>
                            <w:numId w:val="22"/>
                          </w:numPr>
                          <w:rPr>
                            <w:del w:id="458" w:author="Kaski Maiju" w:date="2024-09-23T14:43:00Z" w16du:dateUtc="2024-09-23T11:43:00Z"/>
                          </w:rPr>
                        </w:pPr>
                        <w:del w:id="459" w:author="Kaski Maiju" w:date="2024-09-23T14:43:00Z" w16du:dateUtc="2024-09-23T11:43:00Z">
                          <w:r w:rsidDel="00672F66">
                            <w:delText>Use of concrete use-case examples, similarly as in GL 1132</w:delText>
                          </w:r>
                        </w:del>
                      </w:p>
                      <w:p w14:paraId="61D725A0" w14:textId="6BA33B99" w:rsidR="00F77706" w:rsidDel="00672F66" w:rsidRDefault="00F77706" w:rsidP="004F6822">
                        <w:pPr>
                          <w:pStyle w:val="Leipteksti"/>
                          <w:numPr>
                            <w:ilvl w:val="0"/>
                            <w:numId w:val="22"/>
                          </w:numPr>
                          <w:rPr>
                            <w:del w:id="460" w:author="Kaski Maiju" w:date="2024-09-23T14:43:00Z" w16du:dateUtc="2024-09-23T11:43:00Z"/>
                          </w:rPr>
                        </w:pPr>
                        <w:del w:id="461" w:author="Kaski Maiju" w:date="2024-09-23T14:43:00Z" w16du:dateUtc="2024-09-23T11:43:00Z">
                          <w:r w:rsidDel="00672F66">
                            <w:delText>Focus on current technologies and available specifications</w:delText>
                          </w:r>
                        </w:del>
                      </w:p>
                      <w:p w14:paraId="15CB5F0B" w14:textId="52DCF93E" w:rsidR="00F77706" w:rsidDel="00672F66" w:rsidRDefault="00F77706" w:rsidP="004F6822">
                        <w:pPr>
                          <w:pStyle w:val="Leipteksti"/>
                          <w:numPr>
                            <w:ilvl w:val="1"/>
                            <w:numId w:val="22"/>
                          </w:numPr>
                          <w:rPr>
                            <w:del w:id="462" w:author="Kaski Maiju" w:date="2024-09-23T14:43:00Z" w16du:dateUtc="2024-09-23T11:43:00Z"/>
                          </w:rPr>
                        </w:pPr>
                        <w:del w:id="463" w:author="Kaski Maiju" w:date="2024-09-23T14:43:00Z" w16du:dateUtc="2024-09-23T11:43:00Z">
                          <w:r w:rsidDel="00672F66">
                            <w:delText>Giving concrete examples of current best practices, e.g AIS ASM messages, UKC systems, advance reporting.</w:delText>
                          </w:r>
                        </w:del>
                      </w:p>
                      <w:p w14:paraId="3609DC66" w14:textId="492893CF" w:rsidR="00F77706" w:rsidRPr="00686000" w:rsidRDefault="00F77706" w:rsidP="004F6822">
                        <w:pPr>
                          <w:pStyle w:val="Leipteksti"/>
                          <w:numPr>
                            <w:ilvl w:val="0"/>
                            <w:numId w:val="22"/>
                          </w:numPr>
                        </w:pPr>
                        <w:del w:id="464" w:author="Kaski Maiju" w:date="2024-09-23T14:43:00Z" w16du:dateUtc="2024-09-23T11:43:00Z">
                          <w:r w:rsidDel="00672F66">
                            <w:delText xml:space="preserve">No detailed system requirements. </w:delText>
                          </w:r>
                        </w:del>
                      </w:p>
                    </w:txbxContent>
                  </v:textbox>
                  <w10:wrap type="square" anchorx="page"/>
                </v:shape>
              </w:pict>
            </mc:Fallback>
          </mc:AlternateContent>
        </w:r>
      </w:del>
    </w:p>
    <w:p w14:paraId="56E9596A" w14:textId="2F1626FF" w:rsidR="0031003F" w:rsidRPr="0017666F" w:rsidDel="00672F66" w:rsidRDefault="0031003F" w:rsidP="0031003F">
      <w:pPr>
        <w:pStyle w:val="Leipteksti"/>
        <w:rPr>
          <w:ins w:id="465" w:author="Karlsson, Fredrik" w:date="2024-03-14T11:29:00Z"/>
          <w:del w:id="466" w:author="Kaski Maiju" w:date="2024-09-23T14:43:00Z" w16du:dateUtc="2024-09-23T11:43:00Z"/>
          <w:color w:val="FF0000"/>
          <w:rPrChange w:id="467" w:author="Kaski Maiju" w:date="2024-09-23T15:44:00Z" w16du:dateUtc="2024-09-23T12:44:00Z">
            <w:rPr>
              <w:ins w:id="468" w:author="Karlsson, Fredrik" w:date="2024-03-14T11:29:00Z"/>
              <w:del w:id="469" w:author="Kaski Maiju" w:date="2024-09-23T14:43:00Z" w16du:dateUtc="2024-09-23T11:43:00Z"/>
            </w:rPr>
          </w:rPrChange>
        </w:rPr>
      </w:pPr>
      <w:del w:id="470" w:author="Kaski Maiju" w:date="2024-09-23T14:43:00Z" w16du:dateUtc="2024-09-23T11:43:00Z">
        <w:r w:rsidRPr="0017666F" w:rsidDel="00672F66">
          <w:rPr>
            <w:color w:val="FF0000"/>
            <w:rPrChange w:id="471" w:author="Kaski Maiju" w:date="2024-09-23T15:44:00Z" w16du:dateUtc="2024-09-23T12:44:00Z">
              <w:rPr/>
            </w:rPrChange>
          </w:rPr>
          <w:delText xml:space="preserve">Effective communication is an essential component for operations in the maritime domain and is achieved when the intended meaning of the sender and the perceived meaning of the receiver is the same. </w:delText>
        </w:r>
      </w:del>
    </w:p>
    <w:p w14:paraId="616D5449" w14:textId="5DE96D7C" w:rsidR="009F2B58" w:rsidRPr="0017666F" w:rsidDel="00672F66" w:rsidRDefault="009F2B58" w:rsidP="009F2B58">
      <w:pPr>
        <w:pStyle w:val="Leipteksti"/>
        <w:rPr>
          <w:ins w:id="472" w:author="Karlsson, Fredrik" w:date="2024-03-14T11:29:00Z"/>
          <w:del w:id="473" w:author="Kaski Maiju" w:date="2024-09-23T14:43:00Z" w16du:dateUtc="2024-09-23T11:43:00Z"/>
          <w:color w:val="FF0000"/>
          <w:rPrChange w:id="474" w:author="Kaski Maiju" w:date="2024-09-23T15:44:00Z" w16du:dateUtc="2024-09-23T12:44:00Z">
            <w:rPr>
              <w:ins w:id="475" w:author="Karlsson, Fredrik" w:date="2024-03-14T11:29:00Z"/>
              <w:del w:id="476" w:author="Kaski Maiju" w:date="2024-09-23T14:43:00Z" w16du:dateUtc="2024-09-23T11:43:00Z"/>
            </w:rPr>
          </w:rPrChange>
        </w:rPr>
      </w:pPr>
      <w:commentRangeStart w:id="477"/>
      <w:ins w:id="478" w:author="Karlsson, Fredrik" w:date="2024-03-14T11:29:00Z">
        <w:del w:id="479" w:author="Kaski Maiju" w:date="2024-09-23T14:43:00Z" w16du:dateUtc="2024-09-23T11:43:00Z">
          <w:r w:rsidRPr="0017666F" w:rsidDel="00672F66">
            <w:rPr>
              <w:color w:val="FF0000"/>
              <w:rPrChange w:id="480" w:author="Kaski Maiju" w:date="2024-09-23T15:44:00Z" w16du:dateUtc="2024-09-23T12:44:00Z">
                <w:rPr/>
              </w:rPrChange>
            </w:rPr>
            <w:delText>VTS providers should ensure that VTS operators are aware which vessels have received information provided digitally so the VTS operator does not provide this information by VHF voice as well. In case a vessel has not received it digitally, it is the task of the VTS operator to provide information by VHF voice in the conventional way</w:delText>
          </w:r>
          <w:commentRangeEnd w:id="477"/>
          <w:r w:rsidRPr="0017666F" w:rsidDel="00672F66">
            <w:rPr>
              <w:rStyle w:val="Kommentinviite"/>
              <w:color w:val="FF0000"/>
              <w:rPrChange w:id="481" w:author="Kaski Maiju" w:date="2024-09-23T15:44:00Z" w16du:dateUtc="2024-09-23T12:44:00Z">
                <w:rPr>
                  <w:rStyle w:val="Kommentinviite"/>
                </w:rPr>
              </w:rPrChange>
            </w:rPr>
            <w:commentReference w:id="477"/>
          </w:r>
        </w:del>
      </w:ins>
    </w:p>
    <w:p w14:paraId="554FC5BA" w14:textId="5F1A184B" w:rsidR="009F2B58" w:rsidRPr="0017666F" w:rsidDel="00672F66" w:rsidRDefault="009F2B58" w:rsidP="0031003F">
      <w:pPr>
        <w:pStyle w:val="Leipteksti"/>
        <w:rPr>
          <w:del w:id="482" w:author="Kaski Maiju" w:date="2024-09-23T14:43:00Z" w16du:dateUtc="2024-09-23T11:43:00Z"/>
          <w:color w:val="FF0000"/>
          <w:rPrChange w:id="483" w:author="Kaski Maiju" w:date="2024-09-23T15:44:00Z" w16du:dateUtc="2024-09-23T12:44:00Z">
            <w:rPr>
              <w:del w:id="484" w:author="Kaski Maiju" w:date="2024-09-23T14:43:00Z" w16du:dateUtc="2024-09-23T11:43:00Z"/>
            </w:rPr>
          </w:rPrChange>
        </w:rPr>
      </w:pPr>
    </w:p>
    <w:p w14:paraId="51182BB9" w14:textId="21BC5360" w:rsidR="0031003F" w:rsidRPr="0017666F" w:rsidDel="00E941CE" w:rsidRDefault="0031003F">
      <w:pPr>
        <w:pStyle w:val="Leipteksti"/>
        <w:rPr>
          <w:del w:id="485" w:author="Kaski Maiju" w:date="2024-09-23T15:10:00Z" w16du:dateUtc="2024-09-23T12:10:00Z"/>
          <w:color w:val="FF0000"/>
          <w:rPrChange w:id="486" w:author="Kaski Maiju" w:date="2024-09-23T15:44:00Z" w16du:dateUtc="2024-09-23T12:44:00Z">
            <w:rPr>
              <w:del w:id="487" w:author="Kaski Maiju" w:date="2024-09-23T15:10:00Z" w16du:dateUtc="2024-09-23T12:10:00Z"/>
            </w:rPr>
          </w:rPrChange>
        </w:rPr>
      </w:pPr>
      <w:del w:id="488" w:author="Kaski Maiju" w:date="2024-09-23T14:43:00Z" w16du:dateUtc="2024-09-23T11:43:00Z">
        <w:r w:rsidRPr="0017666F" w:rsidDel="00672F66">
          <w:rPr>
            <w:color w:val="FF0000"/>
            <w:rPrChange w:id="489" w:author="Kaski Maiju" w:date="2024-09-23T15:44:00Z" w16du:dateUtc="2024-09-23T12:44:00Z">
              <w:rPr/>
            </w:rPrChange>
          </w:rPr>
          <w:delText xml:space="preserve">Modern technologies enhance the method of communication in a digital way. Digital communication has advances compared with traditional </w:delText>
        </w:r>
      </w:del>
      <w:del w:id="490" w:author="Kaski Maiju" w:date="2024-09-23T15:10:00Z" w16du:dateUtc="2024-09-23T12:10:00Z">
        <w:r w:rsidRPr="0017666F" w:rsidDel="00E941CE">
          <w:rPr>
            <w:color w:val="FF0000"/>
            <w:rPrChange w:id="491" w:author="Kaski Maiju" w:date="2024-09-23T15:44:00Z" w16du:dateUtc="2024-09-23T12:44:00Z">
              <w:rPr/>
            </w:rPrChange>
          </w:rPr>
          <w:delText>voice communication. Digital communications enable us to communicate quickly and effectively without the risk for misunderstanding. Digital communication can be used with human interference, but also can be used in automated processes without human interference.</w:delText>
        </w:r>
      </w:del>
    </w:p>
    <w:p w14:paraId="155B8289" w14:textId="63ED475A" w:rsidR="0041625C" w:rsidRPr="0017666F" w:rsidDel="00E941CE" w:rsidRDefault="0031003F">
      <w:pPr>
        <w:pStyle w:val="Leipteksti"/>
        <w:rPr>
          <w:del w:id="492" w:author="Kaski Maiju" w:date="2024-09-23T15:10:00Z" w16du:dateUtc="2024-09-23T12:10:00Z"/>
          <w:color w:val="FF0000"/>
          <w:rPrChange w:id="493" w:author="Kaski Maiju" w:date="2024-09-23T15:44:00Z" w16du:dateUtc="2024-09-23T12:44:00Z">
            <w:rPr>
              <w:del w:id="494" w:author="Kaski Maiju" w:date="2024-09-23T15:10:00Z" w16du:dateUtc="2024-09-23T12:10:00Z"/>
            </w:rPr>
          </w:rPrChange>
        </w:rPr>
      </w:pPr>
      <w:del w:id="495" w:author="Kaski Maiju" w:date="2024-09-23T15:10:00Z" w16du:dateUtc="2024-09-23T12:10:00Z">
        <w:r w:rsidRPr="0017666F" w:rsidDel="00E941CE">
          <w:rPr>
            <w:color w:val="FF0000"/>
            <w:rPrChange w:id="496" w:author="Kaski Maiju" w:date="2024-09-23T15:44:00Z" w16du:dateUtc="2024-09-23T12:44:00Z">
              <w:rPr/>
            </w:rPrChange>
          </w:rPr>
          <w:delText xml:space="preserve">To provide digital communication in globally harmonized away in a common understanding of the operational procedures and standardised technical services are necessary. </w:delText>
        </w:r>
      </w:del>
    </w:p>
    <w:p w14:paraId="15C17A45" w14:textId="6FEC292F" w:rsidR="0031003F" w:rsidRPr="0017666F" w:rsidDel="00E941CE" w:rsidRDefault="0031003F">
      <w:pPr>
        <w:pStyle w:val="Leipteksti"/>
        <w:rPr>
          <w:del w:id="497" w:author="Kaski Maiju" w:date="2024-09-23T15:10:00Z" w16du:dateUtc="2024-09-23T12:10:00Z"/>
          <w:color w:val="FF0000"/>
          <w:rPrChange w:id="498" w:author="Kaski Maiju" w:date="2024-09-23T15:44:00Z" w16du:dateUtc="2024-09-23T12:44:00Z">
            <w:rPr>
              <w:del w:id="499" w:author="Kaski Maiju" w:date="2024-09-23T15:10:00Z" w16du:dateUtc="2024-09-23T12:10:00Z"/>
            </w:rPr>
          </w:rPrChange>
        </w:rPr>
      </w:pPr>
      <w:commentRangeStart w:id="500"/>
      <w:del w:id="501" w:author="Kaski Maiju" w:date="2024-09-23T15:10:00Z" w16du:dateUtc="2024-09-23T12:10:00Z">
        <w:r w:rsidRPr="0017666F" w:rsidDel="00E941CE">
          <w:rPr>
            <w:color w:val="FF0000"/>
            <w:rPrChange w:id="502" w:author="Kaski Maiju" w:date="2024-09-23T15:44:00Z" w16du:dateUtc="2024-09-23T12:44:00Z">
              <w:rPr/>
            </w:rPrChange>
          </w:rPr>
          <w:delText>This guideline describes the operational procedures and services which are exclusive for Vessel Traffic Service (VTS) as defined in Maritime Service 1 (MS 1) “Description of maritime services in the context of e-navigation (IMO circular MSC.1/CIRC.1610/rev.1). This guideline does not describe the services which might be used by the VTS but belong under the responsibility of other international bodies.</w:delText>
        </w:r>
        <w:commentRangeEnd w:id="500"/>
        <w:r w:rsidR="00F77706" w:rsidRPr="0017666F" w:rsidDel="00E941CE">
          <w:rPr>
            <w:rStyle w:val="Kommentinviite"/>
            <w:color w:val="FF0000"/>
            <w:rPrChange w:id="503" w:author="Kaski Maiju" w:date="2024-09-23T15:44:00Z" w16du:dateUtc="2024-09-23T12:44:00Z">
              <w:rPr>
                <w:rStyle w:val="Kommentinviite"/>
              </w:rPr>
            </w:rPrChange>
          </w:rPr>
          <w:commentReference w:id="500"/>
        </w:r>
      </w:del>
    </w:p>
    <w:p w14:paraId="3A7C61B6" w14:textId="3C3FAAB7" w:rsidR="0031003F" w:rsidRPr="0017666F" w:rsidDel="00E941CE" w:rsidRDefault="0031003F">
      <w:pPr>
        <w:pStyle w:val="Leipteksti"/>
        <w:rPr>
          <w:del w:id="504" w:author="Kaski Maiju" w:date="2024-09-23T15:10:00Z" w16du:dateUtc="2024-09-23T12:10:00Z"/>
          <w:color w:val="FF0000"/>
          <w:rPrChange w:id="505" w:author="Kaski Maiju" w:date="2024-09-23T15:44:00Z" w16du:dateUtc="2024-09-23T12:44:00Z">
            <w:rPr>
              <w:del w:id="506" w:author="Kaski Maiju" w:date="2024-09-23T15:10:00Z" w16du:dateUtc="2024-09-23T12:10:00Z"/>
            </w:rPr>
          </w:rPrChange>
        </w:rPr>
      </w:pPr>
      <w:del w:id="507" w:author="Kaski Maiju" w:date="2024-09-23T15:10:00Z" w16du:dateUtc="2024-09-23T12:10:00Z">
        <w:r w:rsidRPr="0017666F" w:rsidDel="00E941CE">
          <w:rPr>
            <w:color w:val="FF0000"/>
            <w:rPrChange w:id="508" w:author="Kaski Maiju" w:date="2024-09-23T15:44:00Z" w16du:dateUtc="2024-09-23T12:44:00Z">
              <w:rPr/>
            </w:rPrChange>
          </w:rPr>
          <w:delText xml:space="preserve">In the following documents essential principles for the safe and efficient digital communication are mentioned and are used as a base for this Guideline: </w:delText>
        </w:r>
      </w:del>
    </w:p>
    <w:p w14:paraId="50BD693E" w14:textId="2B7DCDB8" w:rsidR="0031003F" w:rsidRPr="0017666F" w:rsidDel="00E941CE" w:rsidRDefault="0031003F">
      <w:pPr>
        <w:pStyle w:val="Leipteksti"/>
        <w:rPr>
          <w:del w:id="509" w:author="Kaski Maiju" w:date="2024-09-23T15:10:00Z" w16du:dateUtc="2024-09-23T12:10:00Z"/>
          <w:color w:val="FF0000"/>
          <w:rPrChange w:id="510" w:author="Kaski Maiju" w:date="2024-09-23T15:44:00Z" w16du:dateUtc="2024-09-23T12:44:00Z">
            <w:rPr>
              <w:del w:id="511" w:author="Kaski Maiju" w:date="2024-09-23T15:10:00Z" w16du:dateUtc="2024-09-23T12:10:00Z"/>
            </w:rPr>
          </w:rPrChange>
        </w:rPr>
        <w:pPrChange w:id="512" w:author="Kaski Maiju" w:date="2024-09-23T15:11:00Z" w16du:dateUtc="2024-09-23T12:11:00Z">
          <w:pPr>
            <w:pStyle w:val="Leipteksti"/>
            <w:numPr>
              <w:numId w:val="40"/>
            </w:numPr>
            <w:ind w:left="720" w:hanging="360"/>
          </w:pPr>
        </w:pPrChange>
      </w:pPr>
      <w:del w:id="513" w:author="Kaski Maiju" w:date="2024-09-23T15:10:00Z" w16du:dateUtc="2024-09-23T12:10:00Z">
        <w:r w:rsidRPr="0017666F" w:rsidDel="00E941CE">
          <w:rPr>
            <w:color w:val="FF0000"/>
            <w:rPrChange w:id="514" w:author="Kaski Maiju" w:date="2024-09-23T15:44:00Z" w16du:dateUtc="2024-09-23T12:44:00Z">
              <w:rPr/>
            </w:rPrChange>
          </w:rPr>
          <w:delText xml:space="preserve">IMO Resolution </w:delText>
        </w:r>
        <w:r w:rsidRPr="0017666F" w:rsidDel="00E941CE">
          <w:rPr>
            <w:i/>
            <w:iCs/>
            <w:color w:val="FF0000"/>
            <w:rPrChange w:id="515" w:author="Kaski Maiju" w:date="2024-09-23T15:44:00Z" w16du:dateUtc="2024-09-23T12:44:00Z">
              <w:rPr>
                <w:i/>
                <w:iCs/>
              </w:rPr>
            </w:rPrChange>
          </w:rPr>
          <w:delText>A.1158(32) Guidelines for vessel traffic services</w:delText>
        </w:r>
        <w:r w:rsidRPr="0017666F" w:rsidDel="00E941CE">
          <w:rPr>
            <w:color w:val="FF0000"/>
            <w:rPrChange w:id="516" w:author="Kaski Maiju" w:date="2024-09-23T15:44:00Z" w16du:dateUtc="2024-09-23T12:44:00Z">
              <w:rPr/>
            </w:rPrChange>
          </w:rPr>
          <w:delText xml:space="preserve"> states:</w:delText>
        </w:r>
      </w:del>
    </w:p>
    <w:p w14:paraId="0D7B5F78" w14:textId="6F9BD7A9" w:rsidR="0031003F" w:rsidRPr="0017666F" w:rsidDel="00E941CE" w:rsidRDefault="0031003F">
      <w:pPr>
        <w:pStyle w:val="Leipteksti"/>
        <w:rPr>
          <w:del w:id="517" w:author="Kaski Maiju" w:date="2024-09-23T15:10:00Z" w16du:dateUtc="2024-09-23T12:10:00Z"/>
          <w:i/>
          <w:iCs/>
          <w:color w:val="FF0000"/>
          <w:rPrChange w:id="518" w:author="Kaski Maiju" w:date="2024-09-23T15:44:00Z" w16du:dateUtc="2024-09-23T12:44:00Z">
            <w:rPr>
              <w:del w:id="519" w:author="Kaski Maiju" w:date="2024-09-23T15:10:00Z" w16du:dateUtc="2024-09-23T12:10:00Z"/>
              <w:i/>
              <w:iCs/>
            </w:rPr>
          </w:rPrChange>
        </w:rPr>
        <w:pPrChange w:id="520" w:author="Kaski Maiju" w:date="2024-09-23T15:11:00Z" w16du:dateUtc="2024-09-23T12:11:00Z">
          <w:pPr>
            <w:pStyle w:val="Leipteksti"/>
            <w:ind w:left="720"/>
          </w:pPr>
        </w:pPrChange>
      </w:pPr>
      <w:del w:id="521" w:author="Kaski Maiju" w:date="2024-09-23T15:10:00Z" w16du:dateUtc="2024-09-23T12:10:00Z">
        <w:r w:rsidRPr="0017666F" w:rsidDel="00E941CE">
          <w:rPr>
            <w:i/>
            <w:iCs/>
            <w:color w:val="FF0000"/>
            <w:rPrChange w:id="522" w:author="Kaski Maiju" w:date="2024-09-23T15:44:00Z" w16du:dateUtc="2024-09-23T12:44:00Z">
              <w:rPr>
                <w:i/>
                <w:iCs/>
              </w:rPr>
            </w:rPrChange>
          </w:rPr>
          <w:delText>“Effective harmonized data exchange and information-sharing is fundamental to the overall operational efficiency and safety. VTS providers are encouraged to make use of automated reporting where possible.”</w:delText>
        </w:r>
      </w:del>
    </w:p>
    <w:p w14:paraId="510A404E" w14:textId="30A494FE" w:rsidR="0031003F" w:rsidRPr="0017666F" w:rsidDel="00E941CE" w:rsidRDefault="0031003F">
      <w:pPr>
        <w:pStyle w:val="Leipteksti"/>
        <w:rPr>
          <w:del w:id="523" w:author="Kaski Maiju" w:date="2024-09-23T15:10:00Z" w16du:dateUtc="2024-09-23T12:10:00Z"/>
          <w:color w:val="FF0000"/>
          <w:rPrChange w:id="524" w:author="Kaski Maiju" w:date="2024-09-23T15:44:00Z" w16du:dateUtc="2024-09-23T12:44:00Z">
            <w:rPr>
              <w:del w:id="525" w:author="Kaski Maiju" w:date="2024-09-23T15:10:00Z" w16du:dateUtc="2024-09-23T12:10:00Z"/>
            </w:rPr>
          </w:rPrChange>
        </w:rPr>
        <w:pPrChange w:id="526" w:author="Kaski Maiju" w:date="2024-09-23T15:11:00Z" w16du:dateUtc="2024-09-23T12:11:00Z">
          <w:pPr>
            <w:pStyle w:val="Leipteksti"/>
            <w:numPr>
              <w:numId w:val="40"/>
            </w:numPr>
            <w:ind w:left="720" w:hanging="360"/>
          </w:pPr>
        </w:pPrChange>
      </w:pPr>
      <w:del w:id="527" w:author="Kaski Maiju" w:date="2024-09-23T15:10:00Z" w16du:dateUtc="2024-09-23T12:10:00Z">
        <w:r w:rsidRPr="0017666F" w:rsidDel="00E941CE">
          <w:rPr>
            <w:color w:val="FF0000"/>
            <w:rPrChange w:id="528" w:author="Kaski Maiju" w:date="2024-09-23T15:44:00Z" w16du:dateUtc="2024-09-23T12:44:00Z">
              <w:rPr/>
            </w:rPrChange>
          </w:rPr>
          <w:delText xml:space="preserve">IMO circular </w:delText>
        </w:r>
        <w:r w:rsidRPr="0017666F" w:rsidDel="00E941CE">
          <w:rPr>
            <w:i/>
            <w:iCs/>
            <w:color w:val="FF0000"/>
            <w:rPrChange w:id="529" w:author="Kaski Maiju" w:date="2024-09-23T15:44:00Z" w16du:dateUtc="2024-09-23T12:44:00Z">
              <w:rPr>
                <w:i/>
                <w:iCs/>
              </w:rPr>
            </w:rPrChange>
          </w:rPr>
          <w:delText xml:space="preserve">MSC.1/Circ 1595 E-navigation strategy implementation plan – update 1 </w:delText>
        </w:r>
        <w:r w:rsidRPr="0017666F" w:rsidDel="00E941CE">
          <w:rPr>
            <w:color w:val="FF0000"/>
            <w:rPrChange w:id="530" w:author="Kaski Maiju" w:date="2024-09-23T15:44:00Z" w16du:dateUtc="2024-09-23T12:44:00Z">
              <w:rPr/>
            </w:rPrChange>
          </w:rPr>
          <w:delText>states:</w:delText>
        </w:r>
      </w:del>
    </w:p>
    <w:p w14:paraId="1151D5A4" w14:textId="1EC4200A" w:rsidR="0031003F" w:rsidRPr="0017666F" w:rsidDel="00E941CE" w:rsidRDefault="0031003F">
      <w:pPr>
        <w:pStyle w:val="Leipteksti"/>
        <w:rPr>
          <w:del w:id="531" w:author="Kaski Maiju" w:date="2024-09-23T15:10:00Z" w16du:dateUtc="2024-09-23T12:10:00Z"/>
          <w:color w:val="FF0000"/>
          <w:rPrChange w:id="532" w:author="Kaski Maiju" w:date="2024-09-23T15:44:00Z" w16du:dateUtc="2024-09-23T12:44:00Z">
            <w:rPr>
              <w:del w:id="533" w:author="Kaski Maiju" w:date="2024-09-23T15:10:00Z" w16du:dateUtc="2024-09-23T12:10:00Z"/>
            </w:rPr>
          </w:rPrChange>
        </w:rPr>
        <w:pPrChange w:id="534" w:author="Kaski Maiju" w:date="2024-09-23T15:11:00Z" w16du:dateUtc="2024-09-23T12:11:00Z">
          <w:pPr>
            <w:pStyle w:val="Leipteksti"/>
            <w:ind w:left="720"/>
          </w:pPr>
        </w:pPrChange>
      </w:pPr>
      <w:del w:id="535" w:author="Kaski Maiju" w:date="2024-09-23T15:10:00Z" w16du:dateUtc="2024-09-23T12:10:00Z">
        <w:r w:rsidRPr="0017666F" w:rsidDel="00E941CE">
          <w:rPr>
            <w:color w:val="FF0000"/>
            <w:rPrChange w:id="536" w:author="Kaski Maiju" w:date="2024-09-23T15:44:00Z" w16du:dateUtc="2024-09-23T12:44:00Z">
              <w:rPr/>
            </w:rPrChange>
          </w:rPr>
          <w:delText>“As shipping moves into the digital world, e-navigation is expected to provide digital information and infrastructure for the benefit of maritime safety, security and protection of the marine environment, reducing the administrative burden and increasing the efficiency of maritime trade and transport.”</w:delText>
        </w:r>
      </w:del>
    </w:p>
    <w:p w14:paraId="0B7DBE3C" w14:textId="5DEA3088" w:rsidR="0031003F" w:rsidRPr="0017666F" w:rsidDel="00E941CE" w:rsidRDefault="0031003F">
      <w:pPr>
        <w:pStyle w:val="Leipteksti"/>
        <w:rPr>
          <w:del w:id="537" w:author="Kaski Maiju" w:date="2024-09-23T15:10:00Z" w16du:dateUtc="2024-09-23T12:10:00Z"/>
          <w:color w:val="FF0000"/>
          <w:rPrChange w:id="538" w:author="Kaski Maiju" w:date="2024-09-23T15:44:00Z" w16du:dateUtc="2024-09-23T12:44:00Z">
            <w:rPr>
              <w:del w:id="539" w:author="Kaski Maiju" w:date="2024-09-23T15:10:00Z" w16du:dateUtc="2024-09-23T12:10:00Z"/>
            </w:rPr>
          </w:rPrChange>
        </w:rPr>
        <w:pPrChange w:id="540" w:author="Kaski Maiju" w:date="2024-09-23T15:11:00Z" w16du:dateUtc="2024-09-23T12:11:00Z">
          <w:pPr>
            <w:pStyle w:val="Leipteksti"/>
            <w:ind w:left="720"/>
          </w:pPr>
        </w:pPrChange>
      </w:pPr>
      <w:del w:id="541" w:author="Kaski Maiju" w:date="2024-09-23T15:10:00Z" w16du:dateUtc="2024-09-23T12:10:00Z">
        <w:r w:rsidRPr="0017666F" w:rsidDel="00E941CE">
          <w:rPr>
            <w:color w:val="FF0000"/>
            <w:rPrChange w:id="542" w:author="Kaski Maiju" w:date="2024-09-23T15:44:00Z" w16du:dateUtc="2024-09-23T12:44:00Z">
              <w:rPr/>
            </w:rPrChange>
          </w:rPr>
          <w:delText>and that of the prioritized e-navigation solutions is:</w:delText>
        </w:r>
      </w:del>
    </w:p>
    <w:p w14:paraId="71F7CC79" w14:textId="5B567239" w:rsidR="0031003F" w:rsidRPr="0017666F" w:rsidDel="00E941CE" w:rsidRDefault="0031003F">
      <w:pPr>
        <w:pStyle w:val="Leipteksti"/>
        <w:rPr>
          <w:del w:id="543" w:author="Kaski Maiju" w:date="2024-09-23T15:10:00Z" w16du:dateUtc="2024-09-23T12:10:00Z"/>
          <w:i/>
          <w:iCs/>
          <w:color w:val="FF0000"/>
          <w:rPrChange w:id="544" w:author="Kaski Maiju" w:date="2024-09-23T15:44:00Z" w16du:dateUtc="2024-09-23T12:44:00Z">
            <w:rPr>
              <w:del w:id="545" w:author="Kaski Maiju" w:date="2024-09-23T15:10:00Z" w16du:dateUtc="2024-09-23T12:10:00Z"/>
              <w:i/>
              <w:iCs/>
            </w:rPr>
          </w:rPrChange>
        </w:rPr>
        <w:pPrChange w:id="546" w:author="Kaski Maiju" w:date="2024-09-23T15:11:00Z" w16du:dateUtc="2024-09-23T12:11:00Z">
          <w:pPr>
            <w:pStyle w:val="Leipteksti"/>
            <w:ind w:left="720"/>
          </w:pPr>
        </w:pPrChange>
      </w:pPr>
      <w:del w:id="547" w:author="Kaski Maiju" w:date="2024-09-23T15:10:00Z" w16du:dateUtc="2024-09-23T12:10:00Z">
        <w:r w:rsidRPr="0017666F" w:rsidDel="00E941CE">
          <w:rPr>
            <w:i/>
            <w:iCs/>
            <w:color w:val="FF0000"/>
            <w:rPrChange w:id="548" w:author="Kaski Maiju" w:date="2024-09-23T15:44:00Z" w16du:dateUtc="2024-09-23T12:44:00Z">
              <w:rPr>
                <w:i/>
                <w:iCs/>
              </w:rPr>
            </w:rPrChange>
          </w:rPr>
          <w:delText>“improved communication of VTS Service Portfolio (not limited to VTS stations).”</w:delText>
        </w:r>
      </w:del>
    </w:p>
    <w:p w14:paraId="4A6C4581" w14:textId="745A14B1" w:rsidR="0031003F" w:rsidRPr="0017666F" w:rsidDel="00A216C6" w:rsidRDefault="0031003F" w:rsidP="00A216C6">
      <w:pPr>
        <w:pStyle w:val="Leipteksti"/>
        <w:rPr>
          <w:del w:id="549" w:author="Kaski Maiju" w:date="2024-09-23T15:10:00Z" w16du:dateUtc="2024-09-23T12:10:00Z"/>
          <w:color w:val="FF0000"/>
        </w:rPr>
      </w:pPr>
      <w:del w:id="550" w:author="Kaski Maiju" w:date="2024-09-23T15:10:00Z" w16du:dateUtc="2024-09-23T12:10:00Z">
        <w:r w:rsidRPr="0017666F" w:rsidDel="00E941CE">
          <w:rPr>
            <w:color w:val="FF0000"/>
            <w:rPrChange w:id="551" w:author="Kaski Maiju" w:date="2024-09-23T15:44:00Z" w16du:dateUtc="2024-09-23T12:44:00Z">
              <w:rPr/>
            </w:rPrChange>
          </w:rPr>
          <w:delText xml:space="preserve">IMO circular MSC.1/CIRC.1610/rev.1 </w:delText>
        </w:r>
        <w:r w:rsidRPr="0017666F" w:rsidDel="00E941CE">
          <w:rPr>
            <w:i/>
            <w:iCs/>
            <w:color w:val="FF0000"/>
            <w:rPrChange w:id="552" w:author="Kaski Maiju" w:date="2024-09-23T15:44:00Z" w16du:dateUtc="2024-09-23T12:44:00Z">
              <w:rPr>
                <w:i/>
                <w:iCs/>
              </w:rPr>
            </w:rPrChange>
          </w:rPr>
          <w:delText xml:space="preserve">Descriptions of maritime services in the context of e-navigation </w:delText>
        </w:r>
        <w:r w:rsidRPr="0017666F" w:rsidDel="00E941CE">
          <w:rPr>
            <w:color w:val="FF0000"/>
            <w:rPrChange w:id="553" w:author="Kaski Maiju" w:date="2024-09-23T15:44:00Z" w16du:dateUtc="2024-09-23T12:44:00Z">
              <w:rPr/>
            </w:rPrChange>
          </w:rPr>
          <w:delText>defines the purpose of MS 1 Vessel traffic Services</w:delText>
        </w:r>
      </w:del>
      <w:del w:id="554" w:author="Kaski Maiju" w:date="2024-09-23T15:32:00Z" w16du:dateUtc="2024-09-23T12:32:00Z">
        <w:r w:rsidRPr="0017666F" w:rsidDel="00A216C6">
          <w:rPr>
            <w:color w:val="FF0000"/>
            <w:rPrChange w:id="555" w:author="Kaski Maiju" w:date="2024-09-23T15:44:00Z" w16du:dateUtc="2024-09-23T12:44:00Z">
              <w:rPr/>
            </w:rPrChange>
          </w:rPr>
          <w:delText xml:space="preserve"> </w:delText>
        </w:r>
      </w:del>
      <w:del w:id="556" w:author="Kaski Maiju" w:date="2024-09-23T15:10:00Z" w16du:dateUtc="2024-09-23T12:10:00Z">
        <w:r w:rsidRPr="0017666F" w:rsidDel="00E941CE">
          <w:rPr>
            <w:color w:val="FF0000"/>
            <w:rPrChange w:id="557" w:author="Kaski Maiju" w:date="2024-09-23T15:44:00Z" w16du:dateUtc="2024-09-23T12:44:00Z">
              <w:rPr/>
            </w:rPrChange>
          </w:rPr>
          <w:delText>(VTS) states:</w:delText>
        </w:r>
      </w:del>
    </w:p>
    <w:p w14:paraId="36B32FF8" w14:textId="2A73FF98" w:rsidR="0031003F" w:rsidDel="00186BDD" w:rsidRDefault="0031003F">
      <w:pPr>
        <w:pStyle w:val="Leipteksti"/>
        <w:rPr>
          <w:del w:id="558" w:author="Kaski Maiju" w:date="2024-09-23T15:10:00Z" w16du:dateUtc="2024-09-23T12:10:00Z"/>
          <w:color w:val="FF0000"/>
        </w:rPr>
      </w:pPr>
      <w:del w:id="559" w:author="Kaski Maiju" w:date="2024-09-23T15:10:00Z" w16du:dateUtc="2024-09-23T12:10:00Z">
        <w:r w:rsidRPr="0017666F" w:rsidDel="00E941CE">
          <w:rPr>
            <w:i/>
            <w:iCs/>
            <w:color w:val="FF0000"/>
            <w:rPrChange w:id="560" w:author="Kaski Maiju" w:date="2024-09-23T15:44:00Z" w16du:dateUtc="2024-09-23T12:44:00Z">
              <w:rPr>
                <w:i/>
                <w:iCs/>
              </w:rPr>
            </w:rPrChange>
          </w:rPr>
          <w:delText>“The purpose of this digital Maritime Service is to support the provision of VTS to participating ships by providing information in a digital format. Information could be presented in appropriate systems on board and ashore in order to create the means to reduce the administrative burden and information overload, reduce miscommunication due to external interference, simplify work procedures, promote sustainable shipping and increase navigational safety</w:delText>
        </w:r>
        <w:r w:rsidRPr="0017666F" w:rsidDel="00E941CE">
          <w:rPr>
            <w:color w:val="FF0000"/>
            <w:rPrChange w:id="561" w:author="Kaski Maiju" w:date="2024-09-23T15:44:00Z" w16du:dateUtc="2024-09-23T12:44:00Z">
              <w:rPr/>
            </w:rPrChange>
          </w:rPr>
          <w:delText>.”</w:delText>
        </w:r>
      </w:del>
    </w:p>
    <w:p w14:paraId="3422982A" w14:textId="04A7552A" w:rsidR="0031003F" w:rsidRPr="0017666F" w:rsidDel="00E941CE" w:rsidRDefault="0031003F">
      <w:pPr>
        <w:pStyle w:val="Leipteksti"/>
        <w:rPr>
          <w:del w:id="562" w:author="Kaski Maiju" w:date="2024-09-23T15:10:00Z" w16du:dateUtc="2024-09-23T12:10:00Z"/>
          <w:color w:val="FF0000"/>
          <w:lang w:val="en-US"/>
          <w:rPrChange w:id="563" w:author="Kaski Maiju" w:date="2024-09-23T15:44:00Z" w16du:dateUtc="2024-09-23T12:44:00Z">
            <w:rPr>
              <w:del w:id="564" w:author="Kaski Maiju" w:date="2024-09-23T15:10:00Z" w16du:dateUtc="2024-09-23T12:10:00Z"/>
              <w:lang w:val="en-US"/>
            </w:rPr>
          </w:rPrChange>
        </w:rPr>
        <w:pPrChange w:id="565" w:author="Kaski Maiju" w:date="2024-09-23T15:32:00Z" w16du:dateUtc="2024-09-23T12:32:00Z">
          <w:pPr>
            <w:pStyle w:val="Luettelokappale"/>
            <w:widowControl w:val="0"/>
            <w:numPr>
              <w:numId w:val="4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hanging="360"/>
          </w:pPr>
        </w:pPrChange>
      </w:pPr>
      <w:del w:id="566" w:author="Kaski Maiju" w:date="2024-09-23T15:10:00Z" w16du:dateUtc="2024-09-23T12:10:00Z">
        <w:r w:rsidRPr="0017666F" w:rsidDel="00E941CE">
          <w:rPr>
            <w:color w:val="FF0000"/>
            <w:lang w:val="en-US"/>
            <w:rPrChange w:id="567" w:author="Kaski Maiju" w:date="2024-09-23T15:44:00Z" w16du:dateUtc="2024-09-23T12:44:00Z">
              <w:rPr>
                <w:lang w:val="en-US"/>
              </w:rPr>
            </w:rPrChange>
          </w:rPr>
          <w:delText>IALA Discussion paper “Implications of Maritime Autonomous Surface Ships (MASS) from a VTS perspective” states:</w:delText>
        </w:r>
      </w:del>
    </w:p>
    <w:p w14:paraId="2BB5D1F0" w14:textId="2969C5DE" w:rsidR="0031003F" w:rsidRPr="0017666F" w:rsidDel="00E941CE" w:rsidRDefault="0031003F">
      <w:pPr>
        <w:pStyle w:val="Leipteksti"/>
        <w:rPr>
          <w:del w:id="568" w:author="Kaski Maiju" w:date="2024-09-23T15:10:00Z" w16du:dateUtc="2024-09-23T12:10:00Z"/>
          <w:rFonts w:eastAsiaTheme="majorEastAsia" w:cstheme="majorBidi"/>
          <w:i/>
          <w:iCs/>
          <w:color w:val="FF0000"/>
          <w:lang w:eastAsia="zh-CN"/>
          <w:rPrChange w:id="569" w:author="Kaski Maiju" w:date="2024-09-23T15:44:00Z" w16du:dateUtc="2024-09-23T12:44:00Z">
            <w:rPr>
              <w:del w:id="570" w:author="Kaski Maiju" w:date="2024-09-23T15:10:00Z" w16du:dateUtc="2024-09-23T12:10:00Z"/>
              <w:rFonts w:eastAsiaTheme="majorEastAsia" w:cstheme="majorBidi"/>
              <w:i/>
              <w:iCs/>
              <w:sz w:val="22"/>
              <w:lang w:eastAsia="zh-CN"/>
            </w:rPr>
          </w:rPrChange>
        </w:rPr>
        <w:pPrChange w:id="571" w:author="Kaski Maiju" w:date="2024-09-23T15:32:00Z" w16du:dateUtc="2024-09-23T12:32:00Z">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pPr>
        </w:pPrChange>
      </w:pPr>
      <w:del w:id="572" w:author="Kaski Maiju" w:date="2024-09-23T15:10:00Z" w16du:dateUtc="2024-09-23T12:10:00Z">
        <w:r w:rsidRPr="0017666F" w:rsidDel="00E941CE">
          <w:rPr>
            <w:color w:val="FF0000"/>
            <w:rPrChange w:id="573" w:author="Kaski Maiju" w:date="2024-09-23T15:44:00Z" w16du:dateUtc="2024-09-23T12:44:00Z">
              <w:rPr>
                <w:sz w:val="22"/>
              </w:rPr>
            </w:rPrChange>
          </w:rPr>
          <w:delText>“</w:delText>
        </w:r>
        <w:r w:rsidRPr="0017666F" w:rsidDel="00E941CE">
          <w:rPr>
            <w:rFonts w:eastAsiaTheme="majorEastAsia" w:cstheme="majorBidi"/>
            <w:i/>
            <w:iCs/>
            <w:color w:val="FF0000"/>
            <w:lang w:eastAsia="zh-CN"/>
            <w:rPrChange w:id="574" w:author="Kaski Maiju" w:date="2024-09-23T15:44:00Z" w16du:dateUtc="2024-09-23T12:44:00Z">
              <w:rPr>
                <w:rFonts w:eastAsiaTheme="majorEastAsia" w:cstheme="majorBidi"/>
                <w:i/>
                <w:iCs/>
                <w:sz w:val="22"/>
                <w:lang w:eastAsia="zh-CN"/>
              </w:rPr>
            </w:rPrChange>
          </w:rPr>
          <w:delText>Consensus is that new/additional guidance will be required, particularly in the short term for VTS digital communications”</w:delText>
        </w:r>
      </w:del>
    </w:p>
    <w:p w14:paraId="6C5C06DB" w14:textId="421EDDEA" w:rsidR="0031003F" w:rsidRPr="0017666F" w:rsidDel="00E941CE" w:rsidRDefault="0031003F">
      <w:pPr>
        <w:pStyle w:val="Leipteksti"/>
        <w:rPr>
          <w:del w:id="575" w:author="Kaski Maiju" w:date="2024-09-23T15:10:00Z" w16du:dateUtc="2024-09-23T12:10:00Z"/>
          <w:rFonts w:eastAsiaTheme="majorEastAsia" w:cstheme="majorBidi"/>
          <w:color w:val="FF0000"/>
          <w:lang w:eastAsia="zh-CN"/>
          <w:rPrChange w:id="576" w:author="Kaski Maiju" w:date="2024-09-23T15:44:00Z" w16du:dateUtc="2024-09-23T12:44:00Z">
            <w:rPr>
              <w:del w:id="577" w:author="Kaski Maiju" w:date="2024-09-23T15:10:00Z" w16du:dateUtc="2024-09-23T12:10:00Z"/>
              <w:rFonts w:eastAsiaTheme="majorEastAsia" w:cstheme="majorBidi"/>
              <w:sz w:val="22"/>
              <w:lang w:eastAsia="zh-CN"/>
            </w:rPr>
          </w:rPrChange>
        </w:rPr>
        <w:pPrChange w:id="578" w:author="Kaski Maiju" w:date="2024-09-23T15:32:00Z" w16du:dateUtc="2024-09-23T12:32:00Z">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pPr>
        </w:pPrChange>
      </w:pPr>
      <w:del w:id="579" w:author="Kaski Maiju" w:date="2024-09-23T15:10:00Z" w16du:dateUtc="2024-09-23T12:10:00Z">
        <w:r w:rsidRPr="0017666F" w:rsidDel="00E941CE">
          <w:rPr>
            <w:rFonts w:eastAsiaTheme="majorEastAsia" w:cstheme="majorBidi"/>
            <w:i/>
            <w:iCs/>
            <w:color w:val="FF0000"/>
            <w:lang w:eastAsia="zh-CN"/>
            <w:rPrChange w:id="580" w:author="Kaski Maiju" w:date="2024-09-23T15:44:00Z" w16du:dateUtc="2024-09-23T12:44:00Z">
              <w:rPr>
                <w:rFonts w:eastAsiaTheme="majorEastAsia" w:cstheme="majorBidi"/>
                <w:i/>
                <w:iCs/>
                <w:sz w:val="22"/>
                <w:lang w:eastAsia="zh-CN"/>
              </w:rPr>
            </w:rPrChange>
          </w:rPr>
          <w:delText xml:space="preserve"> </w:delText>
        </w:r>
        <w:r w:rsidRPr="0017666F" w:rsidDel="00E941CE">
          <w:rPr>
            <w:rFonts w:eastAsiaTheme="majorEastAsia" w:cstheme="majorBidi"/>
            <w:color w:val="FF0000"/>
            <w:lang w:eastAsia="zh-CN"/>
            <w:rPrChange w:id="581" w:author="Kaski Maiju" w:date="2024-09-23T15:44:00Z" w16du:dateUtc="2024-09-23T12:44:00Z">
              <w:rPr>
                <w:rFonts w:eastAsiaTheme="majorEastAsia" w:cstheme="majorBidi"/>
                <w:sz w:val="22"/>
                <w:lang w:eastAsia="zh-CN"/>
              </w:rPr>
            </w:rPrChange>
          </w:rPr>
          <w:delText xml:space="preserve">and </w:delText>
        </w:r>
      </w:del>
    </w:p>
    <w:p w14:paraId="2E344F89" w14:textId="02921576" w:rsidR="0031003F" w:rsidRPr="0017666F" w:rsidDel="00E941CE" w:rsidRDefault="0031003F">
      <w:pPr>
        <w:pStyle w:val="Leipteksti"/>
        <w:rPr>
          <w:del w:id="582" w:author="Kaski Maiju" w:date="2024-09-23T15:10:00Z" w16du:dateUtc="2024-09-23T12:10:00Z"/>
          <w:rFonts w:eastAsiaTheme="minorEastAsia"/>
          <w:bCs/>
          <w:iCs/>
          <w:snapToGrid w:val="0"/>
          <w:color w:val="FF0000"/>
          <w:rPrChange w:id="583" w:author="Kaski Maiju" w:date="2024-09-23T15:44:00Z" w16du:dateUtc="2024-09-23T12:44:00Z">
            <w:rPr>
              <w:del w:id="584" w:author="Kaski Maiju" w:date="2024-09-23T15:10:00Z" w16du:dateUtc="2024-09-23T12:10:00Z"/>
              <w:rFonts w:eastAsiaTheme="minorEastAsia"/>
              <w:bCs/>
              <w:iCs/>
              <w:snapToGrid w:val="0"/>
              <w:sz w:val="22"/>
            </w:rPr>
          </w:rPrChange>
        </w:rPr>
        <w:pPrChange w:id="585" w:author="Kaski Maiju" w:date="2024-09-23T15:32:00Z" w16du:dateUtc="2024-09-23T12:32:00Z">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pPr>
        </w:pPrChange>
      </w:pPr>
      <w:del w:id="586" w:author="Kaski Maiju" w:date="2024-09-23T15:10:00Z" w16du:dateUtc="2024-09-23T12:10:00Z">
        <w:r w:rsidRPr="0017666F" w:rsidDel="00E941CE">
          <w:rPr>
            <w:rFonts w:eastAsiaTheme="majorEastAsia" w:cstheme="majorBidi"/>
            <w:color w:val="FF0000"/>
            <w:lang w:eastAsia="zh-CN"/>
            <w:rPrChange w:id="587" w:author="Kaski Maiju" w:date="2024-09-23T15:44:00Z" w16du:dateUtc="2024-09-23T12:44:00Z">
              <w:rPr>
                <w:rFonts w:eastAsiaTheme="majorEastAsia" w:cstheme="majorBidi"/>
                <w:sz w:val="22"/>
                <w:lang w:eastAsia="zh-CN"/>
              </w:rPr>
            </w:rPrChange>
          </w:rPr>
          <w:delText>“</w:delText>
        </w:r>
        <w:r w:rsidRPr="0017666F" w:rsidDel="00E941CE">
          <w:rPr>
            <w:rFonts w:eastAsiaTheme="minorEastAsia"/>
            <w:i/>
            <w:iCs/>
            <w:color w:val="FF0000"/>
            <w:rPrChange w:id="588" w:author="Kaski Maiju" w:date="2024-09-23T15:44:00Z" w16du:dateUtc="2024-09-23T12:44:00Z">
              <w:rPr>
                <w:rFonts w:eastAsiaTheme="minorEastAsia"/>
                <w:i/>
                <w:iCs/>
                <w:sz w:val="22"/>
              </w:rPr>
            </w:rPrChange>
          </w:rPr>
          <w:delText>The advent of MASS will invariably be associated with VTS managing ‘big data’, interacting with MASS using digital means, and possibly centralised, distributed and/or virtualised VTS ‘centres’ in the future”.</w:delText>
        </w:r>
      </w:del>
    </w:p>
    <w:p w14:paraId="27DC112A" w14:textId="6F6B409B" w:rsidR="0031003F" w:rsidRPr="0017666F" w:rsidDel="006C0517" w:rsidRDefault="0031003F">
      <w:pPr>
        <w:pStyle w:val="Leipteksti"/>
        <w:rPr>
          <w:del w:id="589" w:author="Kaski Maiju" w:date="2024-09-26T11:55:00Z" w16du:dateUtc="2024-09-26T08:55:00Z"/>
          <w:color w:val="FF0000"/>
          <w:rPrChange w:id="590" w:author="Kaski Maiju" w:date="2024-09-23T15:44:00Z" w16du:dateUtc="2024-09-23T12:44:00Z">
            <w:rPr>
              <w:del w:id="591" w:author="Kaski Maiju" w:date="2024-09-26T11:55:00Z" w16du:dateUtc="2024-09-26T08:55:00Z"/>
            </w:rPr>
          </w:rPrChange>
        </w:rPr>
        <w:pPrChange w:id="592" w:author="Kaski Maiju" w:date="2024-09-23T15:32:00Z" w16du:dateUtc="2024-09-23T12:32:00Z">
          <w:pPr>
            <w:pStyle w:val="Leipteksti"/>
            <w:numPr>
              <w:numId w:val="42"/>
            </w:numPr>
            <w:spacing w:before="120" w:line="240" w:lineRule="auto"/>
            <w:ind w:left="720" w:hanging="360"/>
          </w:pPr>
        </w:pPrChange>
      </w:pPr>
      <w:del w:id="593" w:author="Kaski Maiju" w:date="2024-09-23T15:10:00Z" w16du:dateUtc="2024-09-23T12:10:00Z">
        <w:r w:rsidRPr="0017666F" w:rsidDel="00E941CE">
          <w:rPr>
            <w:color w:val="FF0000"/>
            <w:rPrChange w:id="594" w:author="Kaski Maiju" w:date="2024-09-23T15:44:00Z" w16du:dateUtc="2024-09-23T12:44:00Z">
              <w:rPr/>
            </w:rPrChange>
          </w:rPr>
          <w:delText xml:space="preserve">Expectations in the IALA Discussion </w:delText>
        </w:r>
      </w:del>
      <w:del w:id="595" w:author="Kaski Maiju" w:date="2024-09-23T15:11:00Z" w16du:dateUtc="2024-09-23T12:11:00Z">
        <w:r w:rsidRPr="0017666F" w:rsidDel="00E941CE">
          <w:rPr>
            <w:color w:val="FF0000"/>
            <w:rPrChange w:id="596" w:author="Kaski Maiju" w:date="2024-09-23T15:44:00Z" w16du:dateUtc="2024-09-23T12:44:00Z">
              <w:rPr/>
            </w:rPrChange>
          </w:rPr>
          <w:delText xml:space="preserve">paper “Future VTS” states: </w:delText>
        </w:r>
      </w:del>
    </w:p>
    <w:p w14:paraId="408B3C4B" w14:textId="77777777" w:rsidR="0031003F" w:rsidRPr="00994F41" w:rsidDel="00E941CE" w:rsidRDefault="0031003F">
      <w:pPr>
        <w:spacing w:before="120" w:after="120" w:line="240" w:lineRule="auto"/>
        <w:rPr>
          <w:del w:id="597" w:author="Kaski Maiju" w:date="2024-09-23T15:10:00Z" w16du:dateUtc="2024-09-23T12:10:00Z"/>
          <w:i/>
          <w:iCs/>
          <w:sz w:val="22"/>
        </w:rPr>
        <w:pPrChange w:id="598" w:author="Kaski Maiju" w:date="2024-09-23T15:10:00Z" w16du:dateUtc="2024-09-23T12:10:00Z">
          <w:pPr>
            <w:spacing w:before="120" w:after="120" w:line="240" w:lineRule="auto"/>
            <w:ind w:left="708"/>
          </w:pPr>
        </w:pPrChange>
      </w:pPr>
      <w:del w:id="599" w:author="Kaski Maiju" w:date="2024-09-23T15:10:00Z" w16du:dateUtc="2024-09-23T12:10:00Z">
        <w:r w:rsidRPr="00A71694" w:rsidDel="00E941CE">
          <w:rPr>
            <w:sz w:val="22"/>
          </w:rPr>
          <w:delText>“</w:delText>
        </w:r>
        <w:r w:rsidRPr="00994F41" w:rsidDel="00E941CE">
          <w:rPr>
            <w:i/>
            <w:iCs/>
            <w:sz w:val="22"/>
          </w:rPr>
          <w:delText>Interaction between VTS and ships (conventional ships, MASS and remote-control centres) will primarily be through digital communications/data exchange for:</w:delText>
        </w:r>
      </w:del>
    </w:p>
    <w:p w14:paraId="3894E063" w14:textId="3F451936" w:rsidR="0031003F" w:rsidRPr="00994F41" w:rsidDel="00E941CE" w:rsidRDefault="0031003F">
      <w:pPr>
        <w:spacing w:before="120" w:after="120" w:line="240" w:lineRule="auto"/>
        <w:rPr>
          <w:del w:id="600" w:author="Kaski Maiju" w:date="2024-09-23T15:10:00Z" w16du:dateUtc="2024-09-23T12:10:00Z"/>
          <w:i/>
          <w:iCs/>
          <w:sz w:val="22"/>
        </w:rPr>
        <w:pPrChange w:id="601" w:author="Kaski Maiju" w:date="2024-09-23T15:10:00Z" w16du:dateUtc="2024-09-23T12:10:00Z">
          <w:pPr>
            <w:numPr>
              <w:numId w:val="44"/>
            </w:numPr>
            <w:spacing w:before="60" w:after="60" w:line="240" w:lineRule="auto"/>
            <w:ind w:left="1428" w:hanging="360"/>
          </w:pPr>
        </w:pPrChange>
      </w:pPr>
      <w:del w:id="602" w:author="Kaski Maiju" w:date="2024-09-23T15:10:00Z" w16du:dateUtc="2024-09-23T12:10:00Z">
        <w:r w:rsidRPr="00994F41" w:rsidDel="00E941CE">
          <w:rPr>
            <w:i/>
            <w:iCs/>
            <w:sz w:val="22"/>
          </w:rPr>
          <w:delText xml:space="preserve">‘Ships (conventional and autonomous)’ to provide reports and information required by a VTS. </w:delText>
        </w:r>
      </w:del>
    </w:p>
    <w:p w14:paraId="42711952" w14:textId="232C97A8" w:rsidR="0031003F" w:rsidRPr="00994F41" w:rsidDel="00672F66" w:rsidRDefault="0031003F">
      <w:pPr>
        <w:spacing w:before="120" w:after="120" w:line="240" w:lineRule="auto"/>
        <w:rPr>
          <w:del w:id="603" w:author="Kaski Maiju" w:date="2024-09-23T14:44:00Z" w16du:dateUtc="2024-09-23T11:44:00Z"/>
          <w:i/>
          <w:iCs/>
          <w:sz w:val="22"/>
        </w:rPr>
        <w:pPrChange w:id="604" w:author="Kaski Maiju" w:date="2024-09-23T15:10:00Z" w16du:dateUtc="2024-09-23T12:10:00Z">
          <w:pPr>
            <w:numPr>
              <w:numId w:val="44"/>
            </w:numPr>
            <w:spacing w:before="60" w:after="60" w:line="240" w:lineRule="auto"/>
            <w:ind w:left="1428" w:hanging="360"/>
          </w:pPr>
        </w:pPrChange>
      </w:pPr>
      <w:del w:id="605" w:author="Kaski Maiju" w:date="2024-09-23T14:44:00Z" w16du:dateUtc="2024-09-23T11:44:00Z">
        <w:r w:rsidRPr="00994F41" w:rsidDel="00672F66">
          <w:rPr>
            <w:i/>
            <w:iCs/>
            <w:sz w:val="22"/>
          </w:rPr>
          <w:delText>VTS to provide ‘ships’ with information on factors that may influence ship movements and assist ‘onboard</w:delText>
        </w:r>
        <w:r w:rsidRPr="00994F41" w:rsidDel="00672F66">
          <w:rPr>
            <w:i/>
            <w:iCs/>
            <w:sz w:val="22"/>
            <w:vertAlign w:val="superscript"/>
          </w:rPr>
          <w:footnoteReference w:id="1"/>
        </w:r>
        <w:r w:rsidRPr="00994F41" w:rsidDel="00672F66">
          <w:rPr>
            <w:i/>
            <w:iCs/>
            <w:sz w:val="22"/>
          </w:rPr>
          <w:delText>’ decision-making.</w:delText>
        </w:r>
      </w:del>
    </w:p>
    <w:p w14:paraId="07E53316" w14:textId="4BAB645C" w:rsidR="0031003F" w:rsidRPr="00E246D4" w:rsidDel="00672F66" w:rsidRDefault="0031003F">
      <w:pPr>
        <w:rPr>
          <w:del w:id="609" w:author="Kaski Maiju" w:date="2024-09-23T14:44:00Z" w16du:dateUtc="2024-09-23T11:44:00Z"/>
          <w:i/>
          <w:iCs/>
          <w:sz w:val="22"/>
        </w:rPr>
        <w:pPrChange w:id="610" w:author="Kaski Maiju" w:date="2024-09-23T15:10:00Z" w16du:dateUtc="2024-09-23T12:10:00Z">
          <w:pPr>
            <w:numPr>
              <w:numId w:val="44"/>
            </w:numPr>
            <w:spacing w:before="60" w:after="60" w:line="240" w:lineRule="auto"/>
            <w:ind w:left="1428" w:hanging="360"/>
          </w:pPr>
        </w:pPrChange>
      </w:pPr>
      <w:del w:id="611" w:author="Kaski Maiju" w:date="2024-09-23T14:44:00Z" w16du:dateUtc="2024-09-23T11:44:00Z">
        <w:r w:rsidRPr="00994F41" w:rsidDel="00672F66">
          <w:rPr>
            <w:i/>
            <w:iCs/>
            <w:sz w:val="22"/>
          </w:rPr>
          <w:delText>VTS to issue advice, warnings, and instructions to achieve its purpose.</w:delText>
        </w:r>
      </w:del>
    </w:p>
    <w:p w14:paraId="48614460" w14:textId="5AB427AE" w:rsidR="0031003F" w:rsidRPr="00994F41" w:rsidDel="006C0517" w:rsidRDefault="0031003F">
      <w:pPr>
        <w:rPr>
          <w:del w:id="612" w:author="Kaski Maiju" w:date="2024-09-26T11:55:00Z" w16du:dateUtc="2024-09-26T08:55:00Z"/>
          <w:i/>
          <w:iCs/>
        </w:rPr>
        <w:pPrChange w:id="613" w:author="Kaski Maiju" w:date="2024-09-23T15:10:00Z" w16du:dateUtc="2024-09-23T12:10:00Z">
          <w:pPr>
            <w:pStyle w:val="Leipteksti"/>
            <w:ind w:left="708"/>
          </w:pPr>
        </w:pPrChange>
      </w:pPr>
      <w:del w:id="614" w:author="Kaski Maiju" w:date="2024-09-23T14:44:00Z" w16du:dateUtc="2024-09-23T11:44:00Z">
        <w:r w:rsidRPr="00994F41" w:rsidDel="00672F66">
          <w:rPr>
            <w:i/>
            <w:iCs/>
          </w:rPr>
          <w:delText xml:space="preserve">The interaction between ‘ship’, those responsible </w:delText>
        </w:r>
      </w:del>
      <w:del w:id="615" w:author="Kaski Maiju" w:date="2024-09-23T15:10:00Z" w16du:dateUtc="2024-09-23T12:10:00Z">
        <w:r w:rsidRPr="00994F41" w:rsidDel="00E941CE">
          <w:rPr>
            <w:i/>
            <w:iCs/>
          </w:rPr>
          <w:delText>for the ships transit / navigation and ‘ship operators’ will commence outside delineated VTS areas.”</w:delText>
        </w:r>
      </w:del>
    </w:p>
    <w:p w14:paraId="7A0F327F" w14:textId="577DA7F1" w:rsidR="0046464D" w:rsidRPr="00F55AD7" w:rsidDel="006C0517" w:rsidRDefault="00E736BF">
      <w:pPr>
        <w:pStyle w:val="AppendixHead1"/>
        <w:rPr>
          <w:del w:id="616" w:author="Kaski Maiju" w:date="2024-09-26T11:55:00Z" w16du:dateUtc="2024-09-26T08:55:00Z"/>
        </w:rPr>
        <w:pPrChange w:id="617" w:author="Kaski Maiju" w:date="2024-09-23T15:01:00Z" w16du:dateUtc="2024-09-23T12:01:00Z">
          <w:pPr>
            <w:pStyle w:val="Otsikko1"/>
            <w:suppressAutoHyphens/>
          </w:pPr>
        </w:pPrChange>
      </w:pPr>
      <w:bookmarkStart w:id="618" w:name="_Toc170377878"/>
      <w:del w:id="619" w:author="Kaski Maiju" w:date="2024-09-26T11:55:00Z" w16du:dateUtc="2024-09-26T08:55:00Z">
        <w:r w:rsidDel="006C0517">
          <w:delText>DOCUMENT PURPOSE</w:delText>
        </w:r>
        <w:bookmarkEnd w:id="618"/>
      </w:del>
    </w:p>
    <w:p w14:paraId="3411193D" w14:textId="0AA0AD8F" w:rsidR="0046464D" w:rsidRPr="00F55AD7" w:rsidDel="006C0517" w:rsidRDefault="0046464D" w:rsidP="00CB1D11">
      <w:pPr>
        <w:pStyle w:val="Heading1separationline"/>
        <w:suppressAutoHyphens/>
        <w:rPr>
          <w:del w:id="620" w:author="Kaski Maiju" w:date="2024-09-26T11:55:00Z" w16du:dateUtc="2024-09-26T08:55:00Z"/>
        </w:rPr>
      </w:pPr>
    </w:p>
    <w:p w14:paraId="38E4CECE" w14:textId="6A7BFB06" w:rsidR="00FB330D" w:rsidDel="0017666F" w:rsidRDefault="00FB330D" w:rsidP="0017666F">
      <w:pPr>
        <w:pStyle w:val="Leipteksti"/>
        <w:ind w:left="708"/>
        <w:rPr>
          <w:del w:id="621" w:author="Kaski Maiju" w:date="2024-09-23T14:44:00Z" w16du:dateUtc="2024-09-23T11:44:00Z"/>
          <w:color w:val="FF0000"/>
          <w:lang w:val="en-US"/>
        </w:rPr>
      </w:pPr>
      <w:del w:id="622" w:author="Kaski Maiju" w:date="2024-09-23T14:44:00Z" w16du:dateUtc="2024-09-23T11:44:00Z">
        <w:r w:rsidRPr="0017666F" w:rsidDel="00672F66">
          <w:rPr>
            <w:color w:val="FF0000"/>
            <w:rPrChange w:id="623" w:author="Kaski Maiju" w:date="2024-09-23T15:44:00Z" w16du:dateUtc="2024-09-23T12:44:00Z">
              <w:rPr/>
            </w:rPrChange>
          </w:rPr>
          <w:delText>The purpose</w:delText>
        </w:r>
      </w:del>
      <w:del w:id="624" w:author="Kaski Maiju" w:date="2024-09-23T15:39:00Z" w16du:dateUtc="2024-09-23T12:39:00Z">
        <w:r w:rsidRPr="0017666F" w:rsidDel="0017666F">
          <w:rPr>
            <w:color w:val="FF0000"/>
            <w:rPrChange w:id="625" w:author="Kaski Maiju" w:date="2024-09-23T15:44:00Z" w16du:dateUtc="2024-09-23T12:44:00Z">
              <w:rPr/>
            </w:rPrChange>
          </w:rPr>
          <w:delText xml:space="preserve"> </w:delText>
        </w:r>
      </w:del>
      <w:del w:id="626" w:author="Kaski Maiju" w:date="2024-09-23T14:44:00Z" w16du:dateUtc="2024-09-23T11:44:00Z">
        <w:r w:rsidRPr="0017666F" w:rsidDel="00672F66">
          <w:rPr>
            <w:color w:val="FF0000"/>
            <w:rPrChange w:id="627" w:author="Kaski Maiju" w:date="2024-09-23T15:44:00Z" w16du:dateUtc="2024-09-23T12:44:00Z">
              <w:rPr/>
            </w:rPrChange>
          </w:rPr>
          <w:delText xml:space="preserve">of this guideline is to assist </w:delText>
        </w:r>
      </w:del>
      <w:del w:id="628" w:author="Kaski Maiju" w:date="2024-06-26T11:23:00Z">
        <w:r w:rsidRPr="0017666F" w:rsidDel="002C1ACD">
          <w:rPr>
            <w:color w:val="FF0000"/>
            <w:rPrChange w:id="629" w:author="Kaski Maiju" w:date="2024-09-23T15:44:00Z" w16du:dateUtc="2024-09-23T12:44:00Z">
              <w:rPr/>
            </w:rPrChange>
          </w:rPr>
          <w:delText>authorities</w:delText>
        </w:r>
      </w:del>
      <w:del w:id="630" w:author="Kaski Maiju" w:date="2024-09-23T14:44:00Z" w16du:dateUtc="2024-09-23T11:44:00Z">
        <w:r w:rsidRPr="0017666F" w:rsidDel="00672F66">
          <w:rPr>
            <w:color w:val="FF0000"/>
            <w:rPrChange w:id="631" w:author="Kaski Maiju" w:date="2024-09-23T15:44:00Z" w16du:dateUtc="2024-09-23T12:44:00Z">
              <w:rPr/>
            </w:rPrChange>
          </w:rPr>
          <w:delText xml:space="preserve"> implement practices specified in IALA Recommendation R1012 VTS Communications associated with ensuring </w:delText>
        </w:r>
        <w:r w:rsidR="000B70D9" w:rsidRPr="0017666F" w:rsidDel="00672F66">
          <w:rPr>
            <w:color w:val="FF0000"/>
            <w:rPrChange w:id="632" w:author="Kaski Maiju" w:date="2024-09-23T15:44:00Z" w16du:dateUtc="2024-09-23T12:44:00Z">
              <w:rPr/>
            </w:rPrChange>
          </w:rPr>
          <w:delText xml:space="preserve">digital </w:delText>
        </w:r>
        <w:r w:rsidRPr="0017666F" w:rsidDel="00672F66">
          <w:rPr>
            <w:color w:val="FF0000"/>
            <w:rPrChange w:id="633" w:author="Kaski Maiju" w:date="2024-09-23T15:44:00Z" w16du:dateUtc="2024-09-23T12:44:00Z">
              <w:rPr/>
            </w:rPrChange>
          </w:rPr>
          <w:delText>VTS communications are harmonized through the use of standard message</w:delText>
        </w:r>
        <w:r w:rsidR="000B70D9" w:rsidRPr="0017666F" w:rsidDel="00672F66">
          <w:rPr>
            <w:color w:val="FF0000"/>
            <w:rPrChange w:id="634" w:author="Kaski Maiju" w:date="2024-09-23T15:44:00Z" w16du:dateUtc="2024-09-23T12:44:00Z">
              <w:rPr/>
            </w:rPrChange>
          </w:rPr>
          <w:delText>s and operational procedures.</w:delText>
        </w:r>
      </w:del>
    </w:p>
    <w:p w14:paraId="71A4E634" w14:textId="60C38164" w:rsidR="00FB330D" w:rsidDel="00672F66" w:rsidRDefault="000B70D9">
      <w:pPr>
        <w:pStyle w:val="Leipteksti"/>
        <w:ind w:left="708"/>
        <w:rPr>
          <w:del w:id="635" w:author="Kaski Maiju" w:date="2024-09-23T14:44:00Z" w16du:dateUtc="2024-09-23T11:44:00Z"/>
        </w:rPr>
      </w:pPr>
      <w:del w:id="636" w:author="Kaski Maiju" w:date="2024-09-23T14:44:00Z" w16du:dateUtc="2024-09-23T11:44:00Z">
        <w:r w:rsidDel="00672F66">
          <w:delText>The technical services used to deliver digital information to vessels are still under development, the operational requirements descripted in this document can be used for further development of these technical services.</w:delText>
        </w:r>
      </w:del>
    </w:p>
    <w:p w14:paraId="7627C9CB" w14:textId="2DF9DB5F" w:rsidR="00FB330D" w:rsidDel="00672F66" w:rsidRDefault="00FB330D">
      <w:pPr>
        <w:pStyle w:val="Leipteksti"/>
        <w:ind w:left="708"/>
        <w:rPr>
          <w:del w:id="637" w:author="Kaski Maiju" w:date="2024-09-23T14:44:00Z" w16du:dateUtc="2024-09-23T11:44:00Z"/>
        </w:rPr>
      </w:pPr>
      <w:del w:id="638" w:author="Kaski Maiju" w:date="2024-09-23T14:44:00Z" w16du:dateUtc="2024-09-23T11:44:00Z">
        <w:r w:rsidDel="00672F66">
          <w:delText xml:space="preserve">This document gives guidance on </w:delText>
        </w:r>
        <w:r w:rsidRPr="00811F38" w:rsidDel="00672F66">
          <w:delText xml:space="preserve">the exchange of VTS </w:delText>
        </w:r>
        <w:r w:rsidDel="00672F66">
          <w:delText xml:space="preserve">information by electronic means between a VTS and </w:delText>
        </w:r>
        <w:r w:rsidR="0031003F" w:rsidDel="00672F66">
          <w:delText xml:space="preserve">vessels navigating </w:delText>
        </w:r>
        <w:r w:rsidDel="00672F66">
          <w:delText>in the VTS area, including Remote Operation Centers. Information on the VTS interaction and information exchange with allied or other services can be found in the IALA Guidelines:</w:delText>
        </w:r>
      </w:del>
    </w:p>
    <w:p w14:paraId="6F7574D8" w14:textId="0259B21D" w:rsidR="00FB330D" w:rsidDel="00672F66" w:rsidRDefault="00FB330D">
      <w:pPr>
        <w:pStyle w:val="Leipteksti"/>
        <w:ind w:left="708"/>
        <w:rPr>
          <w:del w:id="639" w:author="Kaski Maiju" w:date="2024-09-23T14:45:00Z" w16du:dateUtc="2024-09-23T11:45:00Z"/>
        </w:rPr>
      </w:pPr>
      <w:del w:id="640" w:author="Kaski Maiju" w:date="2024-09-23T15:10:00Z" w16du:dateUtc="2024-09-23T12:10:00Z">
        <w:r w:rsidDel="00E941CE">
          <w:delText xml:space="preserve">G1102 VTS </w:delText>
        </w:r>
      </w:del>
      <w:del w:id="641" w:author="Kaski Maiju" w:date="2024-09-23T14:45:00Z" w16du:dateUtc="2024-09-23T11:45:00Z">
        <w:r w:rsidDel="00672F66">
          <w:delText>interaction with allied or other services</w:delText>
        </w:r>
      </w:del>
    </w:p>
    <w:p w14:paraId="0810654E" w14:textId="1A39BE4C" w:rsidR="00FB330D" w:rsidDel="00672F66" w:rsidRDefault="00FB330D">
      <w:pPr>
        <w:pStyle w:val="AppendixHead1"/>
        <w:rPr>
          <w:del w:id="642" w:author="Kaski Maiju" w:date="2024-09-23T14:45:00Z" w16du:dateUtc="2024-09-23T11:45:00Z"/>
        </w:rPr>
        <w:pPrChange w:id="643" w:author="Kaski Maiju" w:date="2024-09-23T15:01:00Z" w16du:dateUtc="2024-09-23T12:01:00Z">
          <w:pPr>
            <w:pStyle w:val="Leipteksti"/>
            <w:numPr>
              <w:numId w:val="41"/>
            </w:numPr>
            <w:ind w:left="1678" w:hanging="360"/>
          </w:pPr>
        </w:pPrChange>
      </w:pPr>
      <w:del w:id="644" w:author="Kaski Maiju" w:date="2024-09-23T14:45:00Z" w16du:dateUtc="2024-09-23T11:45:00Z">
        <w:r w:rsidDel="00672F66">
          <w:delText>G1130 Technical aspects of information exchange between VTS and allied or other services</w:delText>
        </w:r>
      </w:del>
    </w:p>
    <w:p w14:paraId="2F5AC674" w14:textId="3146678E" w:rsidR="006427C1" w:rsidDel="006C0517" w:rsidRDefault="00E736BF">
      <w:pPr>
        <w:pStyle w:val="AppendixHead1"/>
        <w:rPr>
          <w:del w:id="645" w:author="Kaski Maiju" w:date="2024-09-26T11:55:00Z" w16du:dateUtc="2024-09-26T08:55:00Z"/>
        </w:rPr>
        <w:pPrChange w:id="646" w:author="Kaski Maiju" w:date="2024-09-23T15:01:00Z" w16du:dateUtc="2024-09-23T12:01:00Z">
          <w:pPr>
            <w:pStyle w:val="Otsikko1"/>
            <w:suppressAutoHyphens/>
          </w:pPr>
        </w:pPrChange>
      </w:pPr>
      <w:bookmarkStart w:id="647" w:name="_Toc170377879"/>
      <w:del w:id="648" w:author="Kaski Maiju" w:date="2024-09-26T11:55:00Z" w16du:dateUtc="2024-09-26T08:55:00Z">
        <w:r w:rsidDel="006C0517">
          <w:delText>DOCUMENT STRUCTURE</w:delText>
        </w:r>
        <w:bookmarkEnd w:id="647"/>
      </w:del>
    </w:p>
    <w:p w14:paraId="3BD3DB89" w14:textId="6CCA1872" w:rsidR="006427C1" w:rsidDel="0017666F" w:rsidRDefault="006427C1" w:rsidP="006427C1">
      <w:pPr>
        <w:pStyle w:val="Heading1separationline"/>
        <w:rPr>
          <w:del w:id="649" w:author="Kaski Maiju" w:date="2024-09-23T15:43:00Z" w16du:dateUtc="2024-09-23T12:43:00Z"/>
        </w:rPr>
      </w:pPr>
    </w:p>
    <w:p w14:paraId="11D1C215" w14:textId="5D08B819" w:rsidR="006427C1" w:rsidDel="0017666F" w:rsidRDefault="006427C1">
      <w:pPr>
        <w:pStyle w:val="Leipteksti"/>
        <w:rPr>
          <w:del w:id="650" w:author="Kaski Maiju" w:date="2024-09-23T14:45:00Z" w16du:dateUtc="2024-09-23T11:45:00Z"/>
          <w:color w:val="FF0000"/>
        </w:rPr>
        <w:pPrChange w:id="651" w:author="Kaski Maiju" w:date="2024-09-23T15:43:00Z" w16du:dateUtc="2024-09-23T12:43:00Z">
          <w:pPr>
            <w:pStyle w:val="Leipteksti"/>
            <w:ind w:left="708"/>
          </w:pPr>
        </w:pPrChange>
      </w:pPr>
      <w:del w:id="652" w:author="Kaski Maiju" w:date="2024-09-23T14:45:00Z" w16du:dateUtc="2024-09-23T11:45:00Z">
        <w:r w:rsidRPr="00E941CE" w:rsidDel="00672F66">
          <w:rPr>
            <w:color w:val="FF0000"/>
            <w:rPrChange w:id="653" w:author="Kaski Maiju" w:date="2024-09-23T15:09:00Z" w16du:dateUtc="2024-09-23T12:09:00Z">
              <w:rPr/>
            </w:rPrChange>
          </w:rPr>
          <w:delText xml:space="preserve">This document consists of </w:delText>
        </w:r>
      </w:del>
      <w:del w:id="654" w:author="Kaski Maiju" w:date="2024-06-26T11:45:00Z">
        <w:r w:rsidR="00C12899" w:rsidRPr="00E941CE" w:rsidDel="00A811DA">
          <w:rPr>
            <w:color w:val="FF0000"/>
            <w:rPrChange w:id="655" w:author="Kaski Maiju" w:date="2024-09-23T15:09:00Z" w16du:dateUtc="2024-09-23T12:09:00Z">
              <w:rPr/>
            </w:rPrChange>
          </w:rPr>
          <w:delText>four</w:delText>
        </w:r>
      </w:del>
      <w:del w:id="656" w:author="Kaski Maiju" w:date="2024-09-23T14:45:00Z" w16du:dateUtc="2024-09-23T11:45:00Z">
        <w:r w:rsidRPr="00E941CE" w:rsidDel="00672F66">
          <w:rPr>
            <w:color w:val="FF0000"/>
            <w:rPrChange w:id="657" w:author="Kaski Maiju" w:date="2024-09-23T15:09:00Z" w16du:dateUtc="2024-09-23T12:09:00Z">
              <w:rPr/>
            </w:rPrChange>
          </w:rPr>
          <w:delText xml:space="preserve"> parts:</w:delText>
        </w:r>
      </w:del>
    </w:p>
    <w:p w14:paraId="370F4E89" w14:textId="7D7F8138" w:rsidR="006427C1" w:rsidRPr="006427C1" w:rsidDel="00672F66" w:rsidRDefault="006427C1">
      <w:pPr>
        <w:pStyle w:val="Leipteksti"/>
        <w:rPr>
          <w:del w:id="658" w:author="Kaski Maiju" w:date="2024-09-23T14:45:00Z" w16du:dateUtc="2024-09-23T11:45:00Z"/>
        </w:rPr>
        <w:pPrChange w:id="659" w:author="Kaski Maiju" w:date="2024-09-23T15:53:00Z" w16du:dateUtc="2024-09-23T12:53:00Z">
          <w:pPr>
            <w:pStyle w:val="Leipteksti"/>
            <w:numPr>
              <w:numId w:val="20"/>
            </w:numPr>
            <w:ind w:left="720" w:hanging="360"/>
          </w:pPr>
        </w:pPrChange>
      </w:pPr>
      <w:del w:id="660" w:author="Kaski Maiju" w:date="2024-09-23T14:45:00Z" w16du:dateUtc="2024-09-23T11:45:00Z">
        <w:r w:rsidRPr="006427C1" w:rsidDel="00672F66">
          <w:delText>Part A sets out the general principles for digital communications</w:delText>
        </w:r>
      </w:del>
      <w:del w:id="661" w:author="Kaski Maiju" w:date="2024-06-26T11:46:00Z">
        <w:r w:rsidRPr="006427C1" w:rsidDel="00A811DA">
          <w:delText>;</w:delText>
        </w:r>
      </w:del>
    </w:p>
    <w:p w14:paraId="6144AC5E" w14:textId="68F2DB93" w:rsidR="006427C1" w:rsidDel="00A811DA" w:rsidRDefault="006427C1">
      <w:pPr>
        <w:pStyle w:val="Leipteksti"/>
        <w:rPr>
          <w:del w:id="662" w:author="Kaski Maiju" w:date="2024-06-26T11:45:00Z"/>
        </w:rPr>
        <w:pPrChange w:id="663" w:author="Kaski Maiju" w:date="2024-09-23T15:53:00Z" w16du:dateUtc="2024-09-23T12:53:00Z">
          <w:pPr>
            <w:pStyle w:val="Leipteksti"/>
            <w:numPr>
              <w:numId w:val="20"/>
            </w:numPr>
            <w:ind w:left="720" w:hanging="360"/>
          </w:pPr>
        </w:pPrChange>
      </w:pPr>
      <w:del w:id="664" w:author="Kaski Maiju" w:date="2024-09-23T14:45:00Z" w16du:dateUtc="2024-09-23T11:45:00Z">
        <w:r w:rsidRPr="006427C1" w:rsidDel="00672F66">
          <w:delText xml:space="preserve">Part B </w:delText>
        </w:r>
      </w:del>
      <w:del w:id="665" w:author="Kaski Maiju" w:date="2024-06-26T11:45:00Z">
        <w:r w:rsidRPr="006427C1" w:rsidDel="00A811DA">
          <w:delText>provides more general guidance on message composition, delivery and interpretation</w:delText>
        </w:r>
      </w:del>
    </w:p>
    <w:p w14:paraId="2F9E11EF" w14:textId="6EADA7AA" w:rsidR="00C12899" w:rsidRPr="006427C1" w:rsidDel="00A811DA" w:rsidRDefault="00C12899">
      <w:pPr>
        <w:pStyle w:val="AppendixHead1"/>
        <w:rPr>
          <w:del w:id="666" w:author="Kaski Maiju" w:date="2024-06-26T11:46:00Z"/>
        </w:rPr>
        <w:pPrChange w:id="667" w:author="Kaski Maiju" w:date="2024-09-23T15:01:00Z" w16du:dateUtc="2024-09-23T12:01:00Z">
          <w:pPr>
            <w:pStyle w:val="Leipteksti"/>
            <w:numPr>
              <w:numId w:val="20"/>
            </w:numPr>
            <w:ind w:left="720" w:hanging="360"/>
          </w:pPr>
        </w:pPrChange>
      </w:pPr>
      <w:del w:id="668" w:author="Kaski Maiju" w:date="2024-06-26T11:46:00Z">
        <w:r w:rsidDel="00A811DA">
          <w:delText xml:space="preserve">Part C provides guidance </w:delText>
        </w:r>
        <w:r w:rsidRPr="00C12899" w:rsidDel="00A811DA">
          <w:delText>to establish globally harmonized standard 'digital phrases for interactions</w:delText>
        </w:r>
      </w:del>
      <w:ins w:id="669" w:author="Karlsson, Fredrik" w:date="2024-03-14T14:17:00Z">
        <w:del w:id="670" w:author="Kaski Maiju" w:date="2024-06-26T11:46:00Z">
          <w:r w:rsidR="00A25873" w:rsidDel="00A811DA">
            <w:delText>VTS Digital services</w:delText>
          </w:r>
        </w:del>
      </w:ins>
      <w:bookmarkStart w:id="671" w:name="_Toc170377880"/>
      <w:bookmarkEnd w:id="671"/>
    </w:p>
    <w:p w14:paraId="2018D1AA" w14:textId="4540C7E1" w:rsidR="006427C1" w:rsidRPr="006427C1" w:rsidDel="00A811DA" w:rsidRDefault="006427C1">
      <w:pPr>
        <w:pStyle w:val="AppendixHead1"/>
        <w:rPr>
          <w:del w:id="672" w:author="Kaski Maiju" w:date="2024-06-26T11:46:00Z"/>
        </w:rPr>
        <w:pPrChange w:id="673" w:author="Kaski Maiju" w:date="2024-09-23T15:01:00Z" w16du:dateUtc="2024-09-23T12:01:00Z">
          <w:pPr>
            <w:pStyle w:val="Leipteksti"/>
            <w:numPr>
              <w:numId w:val="20"/>
            </w:numPr>
            <w:ind w:left="720" w:hanging="360"/>
          </w:pPr>
        </w:pPrChange>
      </w:pPr>
      <w:del w:id="674" w:author="Kaski Maiju" w:date="2024-06-26T11:46:00Z">
        <w:r w:rsidRPr="006427C1" w:rsidDel="00A811DA">
          <w:delText xml:space="preserve">Part </w:delText>
        </w:r>
        <w:r w:rsidR="008C685D" w:rsidDel="00A811DA">
          <w:delText>D</w:delText>
        </w:r>
        <w:r w:rsidRPr="006427C1" w:rsidDel="00A811DA">
          <w:delText xml:space="preserve"> identifies a number of current technologies used to exchange VTS information</w:delText>
        </w:r>
        <w:bookmarkStart w:id="675" w:name="_Toc170377881"/>
        <w:bookmarkEnd w:id="675"/>
      </w:del>
    </w:p>
    <w:p w14:paraId="1EEFD749" w14:textId="04CF4834" w:rsidR="00E736BF" w:rsidDel="006C0517" w:rsidRDefault="00E736BF">
      <w:pPr>
        <w:pStyle w:val="AppendixHead1"/>
        <w:rPr>
          <w:del w:id="676" w:author="Kaski Maiju" w:date="2024-09-26T11:55:00Z" w16du:dateUtc="2024-09-26T08:55:00Z"/>
        </w:rPr>
        <w:pPrChange w:id="677" w:author="Kaski Maiju" w:date="2024-09-23T15:01:00Z" w16du:dateUtc="2024-09-23T12:01:00Z">
          <w:pPr>
            <w:pStyle w:val="Otsikko1"/>
          </w:pPr>
        </w:pPrChange>
      </w:pPr>
      <w:bookmarkStart w:id="678" w:name="_Toc170377882"/>
      <w:del w:id="679" w:author="Kaski Maiju" w:date="2024-09-23T14:45:00Z" w16du:dateUtc="2024-09-23T11:45:00Z">
        <w:r w:rsidDel="00672F66">
          <w:delText xml:space="preserve">PART a </w:delText>
        </w:r>
        <w:r w:rsidR="006427C1" w:rsidDel="00672F66">
          <w:tab/>
        </w:r>
        <w:r w:rsidDel="00672F66">
          <w:delText>general principles of vts digital communications</w:delText>
        </w:r>
      </w:del>
      <w:bookmarkEnd w:id="678"/>
    </w:p>
    <w:p w14:paraId="7E089AEC" w14:textId="1F119EE0" w:rsidR="006427C1" w:rsidDel="006C0517" w:rsidRDefault="006427C1" w:rsidP="006427C1">
      <w:pPr>
        <w:pStyle w:val="Heading1separationline"/>
        <w:rPr>
          <w:del w:id="680" w:author="Kaski Maiju" w:date="2024-09-26T11:55:00Z" w16du:dateUtc="2024-09-26T08:55:00Z"/>
        </w:rPr>
      </w:pPr>
    </w:p>
    <w:p w14:paraId="50801FF7" w14:textId="3F5B4C95" w:rsidR="00160476" w:rsidDel="00672F66" w:rsidRDefault="00160476" w:rsidP="00FD6C6C">
      <w:pPr>
        <w:pStyle w:val="Otsikko2"/>
        <w:rPr>
          <w:del w:id="681" w:author="Kaski Maiju" w:date="2024-09-23T14:45:00Z" w16du:dateUtc="2024-09-23T11:45:00Z"/>
        </w:rPr>
      </w:pPr>
      <w:bookmarkStart w:id="682" w:name="_Toc170377883"/>
      <w:del w:id="683" w:author="Kaski Maiju" w:date="2024-09-23T14:45:00Z" w16du:dateUtc="2024-09-23T11:45:00Z">
        <w:r w:rsidDel="00672F66">
          <w:delText>Managing a mix of traditional VHF voice, digital communications, and automated data exchange</w:delText>
        </w:r>
        <w:bookmarkEnd w:id="682"/>
      </w:del>
    </w:p>
    <w:p w14:paraId="3BE137F2" w14:textId="67D678EE" w:rsidR="00D26004" w:rsidDel="00672F66" w:rsidRDefault="00C46538" w:rsidP="001800F9">
      <w:pPr>
        <w:pStyle w:val="Leipteksti"/>
        <w:rPr>
          <w:del w:id="684" w:author="Kaski Maiju" w:date="2024-09-23T14:45:00Z" w16du:dateUtc="2024-09-23T11:45:00Z"/>
        </w:rPr>
      </w:pPr>
      <w:del w:id="685" w:author="Kaski Maiju" w:date="2024-09-23T14:45:00Z" w16du:dateUtc="2024-09-23T11:45:00Z">
        <w:r w:rsidRPr="0051495F" w:rsidDel="00672F66">
          <w:delText>The</w:delText>
        </w:r>
        <w:r w:rsidRPr="000604EE" w:rsidDel="00672F66">
          <w:delText xml:space="preserve"> digitalisation of information will diversify the communication means between shore authorities and vessels and will affect VTS procedures regarding exchange of information.</w:delText>
        </w:r>
        <w:r w:rsidDel="00672F66">
          <w:delText xml:space="preserve"> </w:delText>
        </w:r>
        <w:r w:rsidRPr="000604EE" w:rsidDel="00672F66">
          <w:delText>While VTS interaction with ships has traditionally almost exclusively been via VHF voice communications it is expected that digital communications will largely be replace VHF voice in the future</w:delText>
        </w:r>
        <w:r w:rsidDel="00672F66">
          <w:delText>.</w:delText>
        </w:r>
      </w:del>
    </w:p>
    <w:p w14:paraId="325C9280" w14:textId="0ACADFC9" w:rsidR="00986A69" w:rsidRPr="00FE6132" w:rsidDel="00672F66" w:rsidRDefault="00D26004" w:rsidP="00377890">
      <w:pPr>
        <w:rPr>
          <w:del w:id="686" w:author="Kaski Maiju" w:date="2024-09-23T14:45:00Z" w16du:dateUtc="2024-09-23T11:45:00Z"/>
        </w:rPr>
      </w:pPr>
      <w:del w:id="687" w:author="Kaski Maiju" w:date="2024-09-23T14:45:00Z" w16du:dateUtc="2024-09-23T11:45:00Z">
        <w:r w:rsidRPr="00FE6132" w:rsidDel="00672F66">
          <w:rPr>
            <w:sz w:val="22"/>
          </w:rPr>
          <w:delText>The voice communication focuses on utilizing digital technology for data transmission</w:delText>
        </w:r>
        <w:bookmarkStart w:id="688" w:name="_Hlk161116643"/>
        <w:r w:rsidRPr="00FE6132" w:rsidDel="00672F66">
          <w:rPr>
            <w:sz w:val="22"/>
          </w:rPr>
          <w:delText>. While digital data communication encompasses a wider range of methods for exchanging digital information across different platforms</w:delText>
        </w:r>
      </w:del>
      <w:ins w:id="689" w:author="Karlsson, Fredrik" w:date="2024-03-14T11:13:00Z">
        <w:del w:id="690" w:author="Kaski Maiju" w:date="2024-09-23T14:45:00Z" w16du:dateUtc="2024-09-23T11:45:00Z">
          <w:r w:rsidR="00FE6132" w:rsidDel="00672F66">
            <w:rPr>
              <w:highlight w:val="cyan"/>
            </w:rPr>
            <w:delText>.</w:delText>
          </w:r>
          <w:bookmarkEnd w:id="688"/>
          <w:r w:rsidR="00FE6132" w:rsidDel="00672F66">
            <w:br/>
          </w:r>
        </w:del>
      </w:ins>
    </w:p>
    <w:p w14:paraId="35138FE7" w14:textId="3DDDC0DB" w:rsidR="00986A69" w:rsidRPr="00E941CE" w:rsidDel="00672F66" w:rsidRDefault="00C46538">
      <w:pPr>
        <w:pStyle w:val="Leipteksti"/>
        <w:ind w:hanging="708"/>
        <w:rPr>
          <w:del w:id="691" w:author="Kaski Maiju" w:date="2024-09-23T14:45:00Z" w16du:dateUtc="2024-09-23T11:45:00Z"/>
          <w:color w:val="FF0000"/>
          <w:rPrChange w:id="692" w:author="Kaski Maiju" w:date="2024-09-23T15:09:00Z" w16du:dateUtc="2024-09-23T12:09:00Z">
            <w:rPr>
              <w:del w:id="693" w:author="Kaski Maiju" w:date="2024-09-23T14:45:00Z" w16du:dateUtc="2024-09-23T11:45:00Z"/>
            </w:rPr>
          </w:rPrChange>
        </w:rPr>
      </w:pPr>
      <w:del w:id="694" w:author="Kaski Maiju" w:date="2024-09-23T15:55:00Z" w16du:dateUtc="2024-09-23T12:55:00Z">
        <w:r w:rsidDel="0017666F">
          <w:tab/>
        </w:r>
      </w:del>
      <w:del w:id="695" w:author="Kaski Maiju" w:date="2024-09-23T14:45:00Z" w16du:dateUtc="2024-09-23T11:45:00Z">
        <w:r w:rsidR="00432EB6" w:rsidRPr="00E941CE" w:rsidDel="00672F66">
          <w:rPr>
            <w:color w:val="FF0000"/>
            <w:rPrChange w:id="696" w:author="Kaski Maiju" w:date="2024-09-23T15:09:00Z" w16du:dateUtc="2024-09-23T12:09:00Z">
              <w:rPr/>
            </w:rPrChange>
          </w:rPr>
          <w:delText>In addition to</w:delText>
        </w:r>
      </w:del>
      <w:ins w:id="697" w:author="Karlsson, Fredrik" w:date="2024-03-14T13:38:00Z">
        <w:del w:id="698" w:author="Kaski Maiju" w:date="2024-09-23T14:45:00Z" w16du:dateUtc="2024-09-23T11:45:00Z">
          <w:r w:rsidR="00377890" w:rsidRPr="00E941CE" w:rsidDel="00672F66">
            <w:rPr>
              <w:color w:val="FF0000"/>
              <w:rPrChange w:id="699" w:author="Kaski Maiju" w:date="2024-09-23T15:09:00Z" w16du:dateUtc="2024-09-23T12:09:00Z">
                <w:rPr/>
              </w:rPrChange>
            </w:rPr>
            <w:delText xml:space="preserve"> </w:delText>
          </w:r>
        </w:del>
      </w:ins>
      <w:del w:id="700" w:author="Kaski Maiju" w:date="2024-09-23T14:45:00Z" w16du:dateUtc="2024-09-23T11:45:00Z">
        <w:r w:rsidR="00432EB6" w:rsidRPr="00E941CE" w:rsidDel="00672F66">
          <w:rPr>
            <w:color w:val="FF0000"/>
            <w:rPrChange w:id="701" w:author="Kaski Maiju" w:date="2024-09-23T15:09:00Z" w16du:dateUtc="2024-09-23T12:09:00Z">
              <w:rPr/>
            </w:rPrChange>
          </w:rPr>
          <w:delText xml:space="preserve">voice communications VTS can provide </w:delText>
        </w:r>
        <w:r w:rsidRPr="00E941CE" w:rsidDel="00672F66">
          <w:rPr>
            <w:color w:val="FF0000"/>
            <w:rPrChange w:id="702" w:author="Kaski Maiju" w:date="2024-09-23T15:09:00Z" w16du:dateUtc="2024-09-23T12:09:00Z">
              <w:rPr/>
            </w:rPrChange>
          </w:rPr>
          <w:delText xml:space="preserve">information in a digital format. </w:delText>
        </w:r>
        <w:r w:rsidR="00986A69" w:rsidRPr="00E941CE" w:rsidDel="00672F66">
          <w:rPr>
            <w:color w:val="FF0000"/>
            <w:rPrChange w:id="703" w:author="Kaski Maiju" w:date="2024-09-23T15:09:00Z" w16du:dateUtc="2024-09-23T12:09:00Z">
              <w:rPr/>
            </w:rPrChange>
          </w:rPr>
          <w:delText xml:space="preserve">The use of digital communication could reduce workload by automating repetitive tasks, which could lead to reduction of the VHF traffic, communication barrier and the risk of misunderstandings. </w:delText>
        </w:r>
        <w:r w:rsidR="007A068C" w:rsidRPr="00E941CE" w:rsidDel="00672F66">
          <w:rPr>
            <w:color w:val="FF0000"/>
            <w:rPrChange w:id="704" w:author="Kaski Maiju" w:date="2024-09-23T15:09:00Z" w16du:dateUtc="2024-09-23T12:09:00Z">
              <w:rPr/>
            </w:rPrChange>
          </w:rPr>
          <w:delText xml:space="preserve">Digital communications also have the opportunity to disseminate information as well as consolidate and process the information for better decision support. and should </w:delText>
        </w:r>
        <w:r w:rsidR="00986A69" w:rsidRPr="00E941CE" w:rsidDel="00672F66">
          <w:rPr>
            <w:color w:val="FF0000"/>
            <w:rPrChange w:id="705" w:author="Kaski Maiju" w:date="2024-09-23T15:09:00Z" w16du:dateUtc="2024-09-23T12:09:00Z">
              <w:rPr/>
            </w:rPrChange>
          </w:rPr>
          <w:delText>be effective, timely and consistent always making relevant information available for navigators.</w:delText>
        </w:r>
      </w:del>
    </w:p>
    <w:p w14:paraId="37CC91CB" w14:textId="3892EE35" w:rsidR="00C46538" w:rsidRPr="00E941CE" w:rsidDel="00672F66" w:rsidRDefault="00C46538">
      <w:pPr>
        <w:pStyle w:val="Leipteksti"/>
        <w:ind w:hanging="708"/>
        <w:rPr>
          <w:del w:id="706" w:author="Kaski Maiju" w:date="2024-09-23T14:45:00Z" w16du:dateUtc="2024-09-23T11:45:00Z"/>
          <w:color w:val="FF0000"/>
          <w:rPrChange w:id="707" w:author="Kaski Maiju" w:date="2024-09-23T15:09:00Z" w16du:dateUtc="2024-09-23T12:09:00Z">
            <w:rPr>
              <w:del w:id="708" w:author="Kaski Maiju" w:date="2024-09-23T14:45:00Z" w16du:dateUtc="2024-09-23T11:45:00Z"/>
            </w:rPr>
          </w:rPrChange>
        </w:rPr>
        <w:pPrChange w:id="709" w:author="Kaski Maiju" w:date="2024-09-23T14:45:00Z" w16du:dateUtc="2024-09-23T11:45:00Z">
          <w:pPr>
            <w:pStyle w:val="Leipteksti"/>
          </w:pPr>
        </w:pPrChange>
      </w:pPr>
      <w:del w:id="710" w:author="Kaski Maiju" w:date="2024-09-23T14:45:00Z" w16du:dateUtc="2024-09-23T11:45:00Z">
        <w:r w:rsidRPr="00E941CE" w:rsidDel="00672F66">
          <w:rPr>
            <w:color w:val="FF0000"/>
            <w:rPrChange w:id="711" w:author="Kaski Maiju" w:date="2024-09-23T15:09:00Z" w16du:dateUtc="2024-09-23T12:09:00Z">
              <w:rPr/>
            </w:rPrChange>
          </w:rPr>
          <w:delText xml:space="preserve">Messages can be conveyed to an individual ship or all ships. </w:delText>
        </w:r>
        <w:r w:rsidR="007B5E2B" w:rsidRPr="00E941CE" w:rsidDel="00672F66">
          <w:rPr>
            <w:color w:val="FF0000"/>
            <w:rPrChange w:id="712" w:author="Kaski Maiju" w:date="2024-09-23T15:09:00Z" w16du:dateUtc="2024-09-23T12:09:00Z">
              <w:rPr/>
            </w:rPrChange>
          </w:rPr>
          <w:delText xml:space="preserve">This not only includes person-to-person but also person-to-machine, machine-to-machine and machine-to-person. The change of </w:delText>
        </w:r>
        <w:r w:rsidRPr="00E941CE" w:rsidDel="00672F66">
          <w:rPr>
            <w:color w:val="FF0000"/>
            <w:rPrChange w:id="713" w:author="Kaski Maiju" w:date="2024-09-23T15:09:00Z" w16du:dateUtc="2024-09-23T12:09:00Z">
              <w:rPr/>
            </w:rPrChange>
          </w:rPr>
          <w:delText xml:space="preserve">communication and interaction to digital </w:delText>
        </w:r>
        <w:r w:rsidR="007B5E2B" w:rsidRPr="00E941CE" w:rsidDel="00672F66">
          <w:rPr>
            <w:color w:val="FF0000"/>
            <w:rPrChange w:id="714" w:author="Kaski Maiju" w:date="2024-09-23T15:09:00Z" w16du:dateUtc="2024-09-23T12:09:00Z">
              <w:rPr/>
            </w:rPrChange>
          </w:rPr>
          <w:delText>can also in many</w:delText>
        </w:r>
        <w:r w:rsidRPr="00E941CE" w:rsidDel="00672F66">
          <w:rPr>
            <w:color w:val="FF0000"/>
            <w:rPrChange w:id="715" w:author="Kaski Maiju" w:date="2024-09-23T15:09:00Z" w16du:dateUtc="2024-09-23T12:09:00Z">
              <w:rPr/>
            </w:rPrChange>
          </w:rPr>
          <w:delText xml:space="preserve"> situations</w:delText>
        </w:r>
        <w:r w:rsidR="007B5E2B" w:rsidRPr="00E941CE" w:rsidDel="00672F66">
          <w:rPr>
            <w:color w:val="FF0000"/>
            <w:rPrChange w:id="716" w:author="Kaski Maiju" w:date="2024-09-23T15:09:00Z" w16du:dateUtc="2024-09-23T12:09:00Z">
              <w:rPr/>
            </w:rPrChange>
          </w:rPr>
          <w:delText xml:space="preserve"> </w:delText>
        </w:r>
        <w:r w:rsidRPr="00E941CE" w:rsidDel="00672F66">
          <w:rPr>
            <w:color w:val="FF0000"/>
            <w:rPrChange w:id="717" w:author="Kaski Maiju" w:date="2024-09-23T15:09:00Z" w16du:dateUtc="2024-09-23T12:09:00Z">
              <w:rPr/>
            </w:rPrChange>
          </w:rPr>
          <w:delText>utilis</w:delText>
        </w:r>
        <w:r w:rsidR="007B5E2B" w:rsidRPr="00E941CE" w:rsidDel="00672F66">
          <w:rPr>
            <w:color w:val="FF0000"/>
            <w:rPrChange w:id="718" w:author="Kaski Maiju" w:date="2024-09-23T15:09:00Z" w16du:dateUtc="2024-09-23T12:09:00Z">
              <w:rPr/>
            </w:rPrChange>
          </w:rPr>
          <w:delText>e</w:delText>
        </w:r>
        <w:r w:rsidRPr="00E941CE" w:rsidDel="00672F66">
          <w:rPr>
            <w:color w:val="FF0000"/>
            <w:rPrChange w:id="719" w:author="Kaski Maiju" w:date="2024-09-23T15:09:00Z" w16du:dateUtc="2024-09-23T12:09:00Z">
              <w:rPr/>
            </w:rPrChange>
          </w:rPr>
          <w:delText xml:space="preserve"> automated processes.</w:delText>
        </w:r>
      </w:del>
    </w:p>
    <w:p w14:paraId="1E290AA8" w14:textId="0393343E" w:rsidR="00D26004" w:rsidDel="0017666F" w:rsidRDefault="00D26004">
      <w:pPr>
        <w:pStyle w:val="Leipteksti"/>
        <w:ind w:left="-708"/>
        <w:rPr>
          <w:del w:id="720" w:author="Kaski Maiju" w:date="2024-09-23T14:46:00Z" w16du:dateUtc="2024-09-23T11:46:00Z"/>
          <w:rStyle w:val="ui-provider"/>
          <w:rFonts w:ascii="Calibri" w:hAnsi="Calibri" w:cs="Calibri"/>
          <w:color w:val="FF0000"/>
          <w:sz w:val="18"/>
          <w:lang w:val="en-US"/>
        </w:rPr>
        <w:pPrChange w:id="721" w:author="Kaski Maiju" w:date="2024-09-23T15:55:00Z" w16du:dateUtc="2024-09-23T12:55:00Z">
          <w:pPr>
            <w:pStyle w:val="Leipteksti"/>
          </w:pPr>
        </w:pPrChange>
      </w:pPr>
      <w:del w:id="722" w:author="Kaski Maiju" w:date="2024-09-23T14:45:00Z" w16du:dateUtc="2024-09-23T11:45:00Z">
        <w:r w:rsidRPr="00E941CE" w:rsidDel="00672F66">
          <w:rPr>
            <w:rStyle w:val="ui-provider"/>
            <w:rFonts w:ascii="Calibri" w:hAnsi="Calibri" w:cs="Calibri"/>
            <w:color w:val="FF0000"/>
            <w:lang w:val="en-US"/>
            <w:rPrChange w:id="723" w:author="Kaski Maiju" w:date="2024-09-23T15:09:00Z" w16du:dateUtc="2024-09-23T12:09:00Z">
              <w:rPr>
                <w:rStyle w:val="ui-provider"/>
                <w:rFonts w:ascii="Calibri" w:hAnsi="Calibri" w:cs="Calibri"/>
                <w:lang w:val="en-US"/>
              </w:rPr>
            </w:rPrChange>
          </w:rPr>
          <w:delText xml:space="preserve">The introduction of digital communication marks a dualistic operational phase for VTS. The gradual advent of technical services results in potential increase in VTS workload, as the same tasks must be executed using both the new and old methods side by side. However, over time, digital communication holds the potential to reduce </w:delText>
        </w:r>
      </w:del>
      <w:del w:id="724" w:author="Kaski Maiju" w:date="2024-09-23T15:55:00Z" w16du:dateUtc="2024-09-23T12:55:00Z">
        <w:r w:rsidRPr="00E941CE" w:rsidDel="0017666F">
          <w:rPr>
            <w:rStyle w:val="ui-provider"/>
            <w:rFonts w:ascii="Calibri" w:hAnsi="Calibri" w:cs="Calibri"/>
            <w:color w:val="FF0000"/>
            <w:lang w:val="en-US"/>
            <w:rPrChange w:id="725" w:author="Kaski Maiju" w:date="2024-09-23T15:09:00Z" w16du:dateUtc="2024-09-23T12:09:00Z">
              <w:rPr>
                <w:rStyle w:val="ui-provider"/>
                <w:rFonts w:ascii="Calibri" w:hAnsi="Calibri" w:cs="Calibri"/>
                <w:lang w:val="en-US"/>
              </w:rPr>
            </w:rPrChange>
          </w:rPr>
          <w:delText>workload by automating repetitive tasks and voice communication.</w:delText>
        </w:r>
      </w:del>
    </w:p>
    <w:p w14:paraId="26C3CA3C" w14:textId="056F14BA" w:rsidR="00D26004" w:rsidRPr="00E941CE" w:rsidDel="00672F66" w:rsidRDefault="00D26004" w:rsidP="00986A69">
      <w:pPr>
        <w:pStyle w:val="Leipteksti"/>
        <w:rPr>
          <w:del w:id="726" w:author="Kaski Maiju" w:date="2024-09-23T14:46:00Z" w16du:dateUtc="2024-09-23T11:46:00Z"/>
          <w:color w:val="FF0000"/>
          <w:lang w:val="en-US"/>
          <w:rPrChange w:id="727" w:author="Kaski Maiju" w:date="2024-09-23T15:09:00Z" w16du:dateUtc="2024-09-23T12:09:00Z">
            <w:rPr>
              <w:del w:id="728" w:author="Kaski Maiju" w:date="2024-09-23T14:46:00Z" w16du:dateUtc="2024-09-23T11:46:00Z"/>
              <w:lang w:val="en-US"/>
            </w:rPr>
          </w:rPrChange>
        </w:rPr>
      </w:pPr>
    </w:p>
    <w:p w14:paraId="117AD075" w14:textId="251B2062" w:rsidR="00D26004" w:rsidRPr="00E941CE" w:rsidDel="00672F66" w:rsidRDefault="00D26004">
      <w:pPr>
        <w:pStyle w:val="Leipteksti"/>
        <w:ind w:hanging="708"/>
        <w:rPr>
          <w:del w:id="729" w:author="Kaski Maiju" w:date="2024-09-23T14:46:00Z" w16du:dateUtc="2024-09-23T11:46:00Z"/>
          <w:color w:val="FF0000"/>
          <w:rPrChange w:id="730" w:author="Kaski Maiju" w:date="2024-09-23T15:09:00Z" w16du:dateUtc="2024-09-23T12:09:00Z">
            <w:rPr>
              <w:del w:id="731" w:author="Kaski Maiju" w:date="2024-09-23T14:46:00Z" w16du:dateUtc="2024-09-23T11:46:00Z"/>
            </w:rPr>
          </w:rPrChange>
        </w:rPr>
        <w:pPrChange w:id="732" w:author="Kaski Maiju" w:date="2024-09-23T14:46:00Z" w16du:dateUtc="2024-09-23T11:46:00Z">
          <w:pPr>
            <w:pStyle w:val="Leipteksti"/>
          </w:pPr>
        </w:pPrChange>
      </w:pPr>
    </w:p>
    <w:p w14:paraId="74A17EB4" w14:textId="6946D669" w:rsidR="001E1757" w:rsidRPr="00E941CE" w:rsidDel="00672F66" w:rsidRDefault="001E1757" w:rsidP="00D14277">
      <w:pPr>
        <w:pStyle w:val="Otsikko3"/>
        <w:rPr>
          <w:del w:id="733" w:author="Kaski Maiju" w:date="2024-09-23T14:45:00Z" w16du:dateUtc="2024-09-23T11:45:00Z"/>
          <w:color w:val="FF0000"/>
          <w:rPrChange w:id="734" w:author="Kaski Maiju" w:date="2024-09-23T15:09:00Z" w16du:dateUtc="2024-09-23T12:09:00Z">
            <w:rPr>
              <w:del w:id="735" w:author="Kaski Maiju" w:date="2024-09-23T14:45:00Z" w16du:dateUtc="2024-09-23T11:45:00Z"/>
            </w:rPr>
          </w:rPrChange>
        </w:rPr>
      </w:pPr>
      <w:bookmarkStart w:id="736" w:name="_Toc170377884"/>
      <w:del w:id="737" w:author="Kaski Maiju" w:date="2024-09-23T14:45:00Z" w16du:dateUtc="2024-09-23T11:45:00Z">
        <w:r w:rsidRPr="00E941CE" w:rsidDel="00672F66">
          <w:rPr>
            <w:color w:val="FF0000"/>
            <w:rPrChange w:id="738" w:author="Kaski Maiju" w:date="2024-09-23T15:09:00Z" w16du:dateUtc="2024-09-23T12:09:00Z">
              <w:rPr/>
            </w:rPrChange>
          </w:rPr>
          <w:delText>Time critical messages</w:delText>
        </w:r>
        <w:bookmarkEnd w:id="736"/>
      </w:del>
    </w:p>
    <w:p w14:paraId="609B90D5" w14:textId="063668DC" w:rsidR="00963DC4" w:rsidRPr="00E941CE" w:rsidDel="00672F66" w:rsidRDefault="00963DC4" w:rsidP="00963DC4">
      <w:pPr>
        <w:pStyle w:val="Leipteksti"/>
        <w:rPr>
          <w:del w:id="739" w:author="Kaski Maiju" w:date="2024-09-23T14:45:00Z" w16du:dateUtc="2024-09-23T11:45:00Z"/>
          <w:color w:val="FF0000"/>
          <w:rPrChange w:id="740" w:author="Kaski Maiju" w:date="2024-09-23T15:09:00Z" w16du:dateUtc="2024-09-23T12:09:00Z">
            <w:rPr>
              <w:del w:id="741" w:author="Kaski Maiju" w:date="2024-09-23T14:45:00Z" w16du:dateUtc="2024-09-23T11:45:00Z"/>
            </w:rPr>
          </w:rPrChange>
        </w:rPr>
      </w:pPr>
      <w:del w:id="742" w:author="Kaski Maiju" w:date="2024-09-23T14:45:00Z" w16du:dateUtc="2024-09-23T11:45:00Z">
        <w:r w:rsidRPr="00E941CE" w:rsidDel="00672F66">
          <w:rPr>
            <w:color w:val="FF0000"/>
            <w:rPrChange w:id="743" w:author="Kaski Maiju" w:date="2024-09-23T15:09:00Z" w16du:dateUtc="2024-09-23T12:09:00Z">
              <w:rPr/>
            </w:rPrChange>
          </w:rPr>
          <w:delText xml:space="preserve">However, VTS should remain the primary contact with vessels for urgent and important messages. To mitigate time critical and emergency situations and to ensure the safety of life at sea the use of VHF voice communications will be required in addition to digital communications. </w:delText>
        </w:r>
      </w:del>
    </w:p>
    <w:p w14:paraId="0BF0CC18" w14:textId="6E1DF460" w:rsidR="001E1757" w:rsidRPr="00E941CE" w:rsidDel="00672F66" w:rsidRDefault="001E1757" w:rsidP="00D14277">
      <w:pPr>
        <w:pStyle w:val="Otsikko3"/>
        <w:rPr>
          <w:del w:id="744" w:author="Kaski Maiju" w:date="2024-09-23T14:45:00Z" w16du:dateUtc="2024-09-23T11:45:00Z"/>
          <w:color w:val="FF0000"/>
          <w:rPrChange w:id="745" w:author="Kaski Maiju" w:date="2024-09-23T15:09:00Z" w16du:dateUtc="2024-09-23T12:09:00Z">
            <w:rPr>
              <w:del w:id="746" w:author="Kaski Maiju" w:date="2024-09-23T14:45:00Z" w16du:dateUtc="2024-09-23T11:45:00Z"/>
            </w:rPr>
          </w:rPrChange>
        </w:rPr>
      </w:pPr>
      <w:bookmarkStart w:id="747" w:name="_Toc170377885"/>
      <w:del w:id="748" w:author="Kaski Maiju" w:date="2024-09-23T14:45:00Z" w16du:dateUtc="2024-09-23T11:45:00Z">
        <w:r w:rsidRPr="00E941CE" w:rsidDel="00672F66">
          <w:rPr>
            <w:color w:val="FF0000"/>
            <w:rPrChange w:id="749" w:author="Kaski Maiju" w:date="2024-09-23T15:09:00Z" w16du:dateUtc="2024-09-23T12:09:00Z">
              <w:rPr/>
            </w:rPrChange>
          </w:rPr>
          <w:delText>Publishing information on digital VTS services</w:delText>
        </w:r>
        <w:bookmarkEnd w:id="747"/>
      </w:del>
    </w:p>
    <w:p w14:paraId="2675C831" w14:textId="19691B5D" w:rsidR="00986A69" w:rsidRPr="00E941CE" w:rsidDel="00672F66" w:rsidRDefault="00986A69" w:rsidP="00986A69">
      <w:pPr>
        <w:pStyle w:val="Leipteksti"/>
        <w:rPr>
          <w:del w:id="750" w:author="Kaski Maiju" w:date="2024-09-23T14:45:00Z" w16du:dateUtc="2024-09-23T11:45:00Z"/>
          <w:color w:val="FF0000"/>
          <w:rPrChange w:id="751" w:author="Kaski Maiju" w:date="2024-09-23T15:09:00Z" w16du:dateUtc="2024-09-23T12:09:00Z">
            <w:rPr>
              <w:del w:id="752" w:author="Kaski Maiju" w:date="2024-09-23T14:45:00Z" w16du:dateUtc="2024-09-23T11:45:00Z"/>
            </w:rPr>
          </w:rPrChange>
        </w:rPr>
      </w:pPr>
      <w:del w:id="753" w:author="Kaski Maiju" w:date="2024-09-23T14:45:00Z" w16du:dateUtc="2024-09-23T11:45:00Z">
        <w:r w:rsidRPr="00E941CE" w:rsidDel="00672F66">
          <w:rPr>
            <w:color w:val="FF0000"/>
            <w:rPrChange w:id="754" w:author="Kaski Maiju" w:date="2024-09-23T15:09:00Z" w16du:dateUtc="2024-09-23T12:09:00Z">
              <w:rPr/>
            </w:rPrChange>
          </w:rPr>
          <w:delText xml:space="preserve">The number of digital services can variate from VTS to VTS. Information on the available digital services from each VTS should be available to the mariners. </w:delText>
        </w:r>
        <w:r w:rsidR="007A068C" w:rsidRPr="00E941CE" w:rsidDel="00672F66">
          <w:rPr>
            <w:color w:val="FF0000"/>
            <w:rPrChange w:id="755" w:author="Kaski Maiju" w:date="2024-09-23T15:09:00Z" w16du:dateUtc="2024-09-23T12:09:00Z">
              <w:rPr/>
            </w:rPrChange>
          </w:rPr>
          <w:delText>Some of t</w:delText>
        </w:r>
        <w:r w:rsidRPr="00E941CE" w:rsidDel="00672F66">
          <w:rPr>
            <w:color w:val="FF0000"/>
            <w:rPrChange w:id="756" w:author="Kaski Maiju" w:date="2024-09-23T15:09:00Z" w16du:dateUtc="2024-09-23T12:09:00Z">
              <w:rPr/>
            </w:rPrChange>
          </w:rPr>
          <w:delText xml:space="preserve">he digital services should also be discoverable by on-board navigation systems. </w:delText>
        </w:r>
      </w:del>
    </w:p>
    <w:p w14:paraId="5CA628CB" w14:textId="39BA4390" w:rsidR="001E1757" w:rsidRPr="00E941CE" w:rsidDel="00672F66" w:rsidRDefault="001E1757" w:rsidP="00D14277">
      <w:pPr>
        <w:pStyle w:val="Otsikko3"/>
        <w:rPr>
          <w:del w:id="757" w:author="Kaski Maiju" w:date="2024-09-23T14:45:00Z" w16du:dateUtc="2024-09-23T11:45:00Z"/>
          <w:color w:val="FF0000"/>
          <w:rPrChange w:id="758" w:author="Kaski Maiju" w:date="2024-09-23T15:09:00Z" w16du:dateUtc="2024-09-23T12:09:00Z">
            <w:rPr>
              <w:del w:id="759" w:author="Kaski Maiju" w:date="2024-09-23T14:45:00Z" w16du:dateUtc="2024-09-23T11:45:00Z"/>
            </w:rPr>
          </w:rPrChange>
        </w:rPr>
      </w:pPr>
      <w:bookmarkStart w:id="760" w:name="_Toc170377886"/>
      <w:del w:id="761" w:author="Kaski Maiju" w:date="2024-09-23T14:45:00Z" w16du:dateUtc="2024-09-23T11:45:00Z">
        <w:r w:rsidRPr="00E941CE" w:rsidDel="00672F66">
          <w:rPr>
            <w:color w:val="FF0000"/>
            <w:rPrChange w:id="762" w:author="Kaski Maiju" w:date="2024-09-23T15:09:00Z" w16du:dateUtc="2024-09-23T12:09:00Z">
              <w:rPr/>
            </w:rPrChange>
          </w:rPr>
          <w:delText>Ensuring that all vessels have the information</w:delText>
        </w:r>
        <w:bookmarkEnd w:id="760"/>
      </w:del>
    </w:p>
    <w:p w14:paraId="17DC8BF8" w14:textId="18A3A067" w:rsidR="001E1757" w:rsidRPr="00E941CE" w:rsidDel="00672F66" w:rsidRDefault="007B5E2B" w:rsidP="00986A69">
      <w:pPr>
        <w:pStyle w:val="Leipteksti"/>
        <w:rPr>
          <w:del w:id="763" w:author="Kaski Maiju" w:date="2024-09-23T14:46:00Z" w16du:dateUtc="2024-09-23T11:46:00Z"/>
          <w:color w:val="FF0000"/>
          <w:rPrChange w:id="764" w:author="Kaski Maiju" w:date="2024-09-23T15:09:00Z" w16du:dateUtc="2024-09-23T12:09:00Z">
            <w:rPr>
              <w:del w:id="765" w:author="Kaski Maiju" w:date="2024-09-23T14:46:00Z" w16du:dateUtc="2024-09-23T11:46:00Z"/>
            </w:rPr>
          </w:rPrChange>
        </w:rPr>
      </w:pPr>
      <w:del w:id="766" w:author="Kaski Maiju" w:date="2024-09-23T14:45:00Z" w16du:dateUtc="2024-09-23T11:45:00Z">
        <w:r w:rsidRPr="00E941CE" w:rsidDel="00672F66">
          <w:rPr>
            <w:color w:val="FF0000"/>
            <w:rPrChange w:id="767" w:author="Kaski Maiju" w:date="2024-09-23T15:09:00Z" w16du:dateUtc="2024-09-23T12:09:00Z">
              <w:rPr/>
            </w:rPrChange>
          </w:rPr>
          <w:delText xml:space="preserve">It should be noted that not all vessels are capable of receiving information in digital format. Provisions should therefore be made to ensure that less capable vessels are receiving the information they require. At the same time the advent of MASS will bring additional challenges for the communication. </w:delText>
        </w:r>
        <w:r w:rsidR="00986A69" w:rsidRPr="00E941CE" w:rsidDel="00672F66">
          <w:rPr>
            <w:color w:val="FF0000"/>
            <w:rPrChange w:id="768" w:author="Kaski Maiju" w:date="2024-09-23T15:09:00Z" w16du:dateUtc="2024-09-23T12:09:00Z">
              <w:rPr/>
            </w:rPrChange>
          </w:rPr>
          <w:delText xml:space="preserve">VTS interaction with the entity in command of a MASS, such as Remote Control </w:delText>
        </w:r>
        <w:r w:rsidR="00144F8D" w:rsidRPr="00E941CE" w:rsidDel="00672F66">
          <w:rPr>
            <w:color w:val="FF0000"/>
            <w:rPrChange w:id="769" w:author="Kaski Maiju" w:date="2024-09-23T15:09:00Z" w16du:dateUtc="2024-09-23T12:09:00Z">
              <w:rPr/>
            </w:rPrChange>
          </w:rPr>
          <w:delText>Centres</w:delText>
        </w:r>
        <w:r w:rsidR="00986A69" w:rsidRPr="00E941CE" w:rsidDel="00672F66">
          <w:rPr>
            <w:color w:val="FF0000"/>
            <w:rPrChange w:id="770" w:author="Kaski Maiju" w:date="2024-09-23T15:09:00Z" w16du:dateUtc="2024-09-23T12:09:00Z">
              <w:rPr/>
            </w:rPrChange>
          </w:rPr>
          <w:delText xml:space="preserve">, need to be defined. </w:delText>
        </w:r>
        <w:r w:rsidRPr="00E941CE" w:rsidDel="00672F66">
          <w:rPr>
            <w:color w:val="FF0000"/>
            <w:rPrChange w:id="771" w:author="Kaski Maiju" w:date="2024-09-23T15:09:00Z" w16du:dateUtc="2024-09-23T12:09:00Z">
              <w:rPr/>
            </w:rPrChange>
          </w:rPr>
          <w:delText xml:space="preserve">Not all vessels </w:delText>
        </w:r>
        <w:r w:rsidR="007A068C" w:rsidRPr="00E941CE" w:rsidDel="00672F66">
          <w:rPr>
            <w:color w:val="FF0000"/>
            <w:rPrChange w:id="772" w:author="Kaski Maiju" w:date="2024-09-23T15:09:00Z" w16du:dateUtc="2024-09-23T12:09:00Z">
              <w:rPr/>
            </w:rPrChange>
          </w:rPr>
          <w:delText xml:space="preserve">will be </w:delText>
        </w:r>
        <w:r w:rsidRPr="00E941CE" w:rsidDel="00672F66">
          <w:rPr>
            <w:color w:val="FF0000"/>
            <w:rPrChange w:id="773" w:author="Kaski Maiju" w:date="2024-09-23T15:09:00Z" w16du:dateUtc="2024-09-23T12:09:00Z">
              <w:rPr/>
            </w:rPrChange>
          </w:rPr>
          <w:delText>capable of processing voice communications</w:delText>
        </w:r>
      </w:del>
      <w:ins w:id="774" w:author="Karlsson, Fredrik" w:date="2024-03-14T11:17:00Z">
        <w:del w:id="775" w:author="Kaski Maiju" w:date="2024-09-23T14:46:00Z" w16du:dateUtc="2024-09-23T11:46:00Z">
          <w:r w:rsidR="00FE6132" w:rsidRPr="00E941CE" w:rsidDel="00672F66">
            <w:rPr>
              <w:color w:val="FF0000"/>
              <w:rPrChange w:id="776" w:author="Kaski Maiju" w:date="2024-09-23T15:09:00Z" w16du:dateUtc="2024-09-23T12:09:00Z">
                <w:rPr/>
              </w:rPrChange>
            </w:rPr>
            <w:delText>.</w:delText>
          </w:r>
        </w:del>
      </w:ins>
      <w:del w:id="777" w:author="Kaski Maiju" w:date="2024-09-23T14:46:00Z" w16du:dateUtc="2024-09-23T11:46:00Z">
        <w:r w:rsidRPr="00E941CE" w:rsidDel="00672F66">
          <w:rPr>
            <w:color w:val="FF0000"/>
            <w:rPrChange w:id="778" w:author="Kaski Maiju" w:date="2024-09-23T15:09:00Z" w16du:dateUtc="2024-09-23T12:09:00Z">
              <w:rPr/>
            </w:rPrChange>
          </w:rPr>
          <w:delText xml:space="preserve"> </w:delText>
        </w:r>
      </w:del>
    </w:p>
    <w:p w14:paraId="7313ADD5" w14:textId="72EBA022" w:rsidR="00D26004" w:rsidRPr="00E941CE" w:rsidDel="00672F66" w:rsidRDefault="007B5E2B" w:rsidP="00D26004">
      <w:pPr>
        <w:pStyle w:val="Leipteksti"/>
        <w:rPr>
          <w:ins w:id="779" w:author="Karlsson, Fredrik" w:date="2024-03-14T07:50:00Z"/>
          <w:del w:id="780" w:author="Kaski Maiju" w:date="2024-09-23T14:46:00Z" w16du:dateUtc="2024-09-23T11:46:00Z"/>
          <w:color w:val="FF0000"/>
          <w:rPrChange w:id="781" w:author="Kaski Maiju" w:date="2024-09-23T15:09:00Z" w16du:dateUtc="2024-09-23T12:09:00Z">
            <w:rPr>
              <w:ins w:id="782" w:author="Karlsson, Fredrik" w:date="2024-03-14T07:50:00Z"/>
              <w:del w:id="783" w:author="Kaski Maiju" w:date="2024-09-23T14:46:00Z" w16du:dateUtc="2024-09-23T11:46:00Z"/>
            </w:rPr>
          </w:rPrChange>
        </w:rPr>
      </w:pPr>
      <w:del w:id="784" w:author="Kaski Maiju" w:date="2024-09-23T14:46:00Z" w16du:dateUtc="2024-09-23T11:46:00Z">
        <w:r w:rsidRPr="00E941CE" w:rsidDel="00672F66">
          <w:rPr>
            <w:color w:val="FF0000"/>
            <w:rPrChange w:id="785" w:author="Kaski Maiju" w:date="2024-09-23T15:09:00Z" w16du:dateUtc="2024-09-23T12:09:00Z">
              <w:rPr/>
            </w:rPrChange>
          </w:rPr>
          <w:delText>Provisions should therefore be made to ensure that these vessels are receiving the information they require by other means.</w:delText>
        </w:r>
      </w:del>
    </w:p>
    <w:p w14:paraId="6A047E32" w14:textId="546B2A04" w:rsidR="00432EB6" w:rsidRPr="00E941CE" w:rsidDel="00672F66" w:rsidRDefault="00432EB6" w:rsidP="00986A69">
      <w:pPr>
        <w:pStyle w:val="Leipteksti"/>
        <w:rPr>
          <w:del w:id="786" w:author="Kaski Maiju" w:date="2024-09-23T14:46:00Z" w16du:dateUtc="2024-09-23T11:46:00Z"/>
          <w:color w:val="FF0000"/>
          <w:rPrChange w:id="787" w:author="Kaski Maiju" w:date="2024-09-23T15:09:00Z" w16du:dateUtc="2024-09-23T12:09:00Z">
            <w:rPr>
              <w:del w:id="788" w:author="Kaski Maiju" w:date="2024-09-23T14:46:00Z" w16du:dateUtc="2024-09-23T11:46:00Z"/>
            </w:rPr>
          </w:rPrChange>
        </w:rPr>
      </w:pPr>
    </w:p>
    <w:p w14:paraId="23A49D22" w14:textId="14B752CD" w:rsidR="001E1757" w:rsidRPr="00E941CE" w:rsidDel="00672F66" w:rsidRDefault="001E1757" w:rsidP="00D14277">
      <w:pPr>
        <w:pStyle w:val="Otsikko3"/>
        <w:rPr>
          <w:del w:id="789" w:author="Kaski Maiju" w:date="2024-09-23T14:46:00Z" w16du:dateUtc="2024-09-23T11:46:00Z"/>
          <w:color w:val="FF0000"/>
          <w:rPrChange w:id="790" w:author="Kaski Maiju" w:date="2024-09-23T15:09:00Z" w16du:dateUtc="2024-09-23T12:09:00Z">
            <w:rPr>
              <w:del w:id="791" w:author="Kaski Maiju" w:date="2024-09-23T14:46:00Z" w16du:dateUtc="2024-09-23T11:46:00Z"/>
            </w:rPr>
          </w:rPrChange>
        </w:rPr>
      </w:pPr>
      <w:bookmarkStart w:id="792" w:name="_Toc170377887"/>
      <w:del w:id="793" w:author="Kaski Maiju" w:date="2024-09-23T14:46:00Z" w16du:dateUtc="2024-09-23T11:46:00Z">
        <w:r w:rsidRPr="00E941CE" w:rsidDel="00672F66">
          <w:rPr>
            <w:color w:val="FF0000"/>
            <w:rPrChange w:id="794" w:author="Kaski Maiju" w:date="2024-09-23T15:09:00Z" w16du:dateUtc="2024-09-23T12:09:00Z">
              <w:rPr/>
            </w:rPrChange>
          </w:rPr>
          <w:delText>Information originating from sources outside of VTS</w:delText>
        </w:r>
        <w:bookmarkEnd w:id="792"/>
      </w:del>
    </w:p>
    <w:p w14:paraId="34F15D3E" w14:textId="213D4A55" w:rsidR="001E1757" w:rsidRPr="00E941CE" w:rsidDel="00672F66" w:rsidRDefault="00144F8D" w:rsidP="00986A69">
      <w:pPr>
        <w:pStyle w:val="Leipteksti"/>
        <w:rPr>
          <w:del w:id="795" w:author="Kaski Maiju" w:date="2024-09-23T14:46:00Z" w16du:dateUtc="2024-09-23T11:46:00Z"/>
          <w:color w:val="FF0000"/>
          <w:rPrChange w:id="796" w:author="Kaski Maiju" w:date="2024-09-23T15:09:00Z" w16du:dateUtc="2024-09-23T12:09:00Z">
            <w:rPr>
              <w:del w:id="797" w:author="Kaski Maiju" w:date="2024-09-23T14:46:00Z" w16du:dateUtc="2024-09-23T11:46:00Z"/>
            </w:rPr>
          </w:rPrChange>
        </w:rPr>
      </w:pPr>
      <w:del w:id="798" w:author="Kaski Maiju" w:date="2024-09-23T14:46:00Z" w16du:dateUtc="2024-09-23T11:46:00Z">
        <w:r w:rsidRPr="00E941CE" w:rsidDel="00672F66">
          <w:rPr>
            <w:color w:val="FF0000"/>
            <w:rPrChange w:id="799" w:author="Kaski Maiju" w:date="2024-09-23T15:09:00Z" w16du:dateUtc="2024-09-23T12:09:00Z">
              <w:rPr/>
            </w:rPrChange>
          </w:rPr>
          <w:delText xml:space="preserve">When transitioning to digital communications some of the information provided to vessels today by VTS may be provided directly to vessels from other sources. This can include </w:delText>
        </w:r>
        <w:r w:rsidR="007D6CF3" w:rsidRPr="00E941CE" w:rsidDel="00672F66">
          <w:rPr>
            <w:color w:val="FF0000"/>
            <w:rPrChange w:id="800" w:author="Kaski Maiju" w:date="2024-09-23T15:09:00Z" w16du:dateUtc="2024-09-23T12:09:00Z">
              <w:rPr/>
            </w:rPrChange>
          </w:rPr>
          <w:delText xml:space="preserve">for example hydrographic and environmental information, Information on AtoN’s and Maritime </w:delText>
        </w:r>
        <w:r w:rsidR="00E43504" w:rsidRPr="00E941CE" w:rsidDel="00672F66">
          <w:rPr>
            <w:color w:val="FF0000"/>
            <w:rPrChange w:id="801" w:author="Kaski Maiju" w:date="2024-09-23T15:09:00Z" w16du:dateUtc="2024-09-23T12:09:00Z">
              <w:rPr/>
            </w:rPrChange>
          </w:rPr>
          <w:delText>S</w:delText>
        </w:r>
        <w:r w:rsidR="007D6CF3" w:rsidRPr="00E941CE" w:rsidDel="00672F66">
          <w:rPr>
            <w:color w:val="FF0000"/>
            <w:rPrChange w:id="802" w:author="Kaski Maiju" w:date="2024-09-23T15:09:00Z" w16du:dateUtc="2024-09-23T12:09:00Z">
              <w:rPr/>
            </w:rPrChange>
          </w:rPr>
          <w:delText xml:space="preserve">afety </w:delText>
        </w:r>
        <w:r w:rsidR="00E43504" w:rsidRPr="00E941CE" w:rsidDel="00672F66">
          <w:rPr>
            <w:color w:val="FF0000"/>
            <w:rPrChange w:id="803" w:author="Kaski Maiju" w:date="2024-09-23T15:09:00Z" w16du:dateUtc="2024-09-23T12:09:00Z">
              <w:rPr/>
            </w:rPrChange>
          </w:rPr>
          <w:delText>I</w:delText>
        </w:r>
        <w:r w:rsidR="007D6CF3" w:rsidRPr="00E941CE" w:rsidDel="00672F66">
          <w:rPr>
            <w:color w:val="FF0000"/>
            <w:rPrChange w:id="804" w:author="Kaski Maiju" w:date="2024-09-23T15:09:00Z" w16du:dateUtc="2024-09-23T12:09:00Z">
              <w:rPr/>
            </w:rPrChange>
          </w:rPr>
          <w:delText>nformation (MSI). It should be ensured that the information provided to the vessels is available to VTS</w:delText>
        </w:r>
        <w:r w:rsidR="006B5750" w:rsidRPr="00E941CE" w:rsidDel="00672F66">
          <w:rPr>
            <w:color w:val="FF0000"/>
            <w:rPrChange w:id="805" w:author="Kaski Maiju" w:date="2024-09-23T15:09:00Z" w16du:dateUtc="2024-09-23T12:09:00Z">
              <w:rPr/>
            </w:rPrChange>
          </w:rPr>
          <w:delText>.</w:delText>
        </w:r>
        <w:r w:rsidR="001E1757" w:rsidRPr="00E941CE" w:rsidDel="00672F66">
          <w:rPr>
            <w:color w:val="FF0000"/>
            <w:rPrChange w:id="806" w:author="Kaski Maiju" w:date="2024-09-23T15:09:00Z" w16du:dateUtc="2024-09-23T12:09:00Z">
              <w:rPr/>
            </w:rPrChange>
          </w:rPr>
          <w:delText xml:space="preserve"> </w:delText>
        </w:r>
      </w:del>
    </w:p>
    <w:p w14:paraId="761A7DE6" w14:textId="5FB50AEA" w:rsidR="00D26004" w:rsidRPr="00E941CE" w:rsidDel="00672F66" w:rsidRDefault="001E1757" w:rsidP="00986A69">
      <w:pPr>
        <w:pStyle w:val="Leipteksti"/>
        <w:rPr>
          <w:del w:id="807" w:author="Kaski Maiju" w:date="2024-09-23T14:46:00Z" w16du:dateUtc="2024-09-23T11:46:00Z"/>
          <w:color w:val="FF0000"/>
          <w:rPrChange w:id="808" w:author="Kaski Maiju" w:date="2024-09-23T15:09:00Z" w16du:dateUtc="2024-09-23T12:09:00Z">
            <w:rPr>
              <w:del w:id="809" w:author="Kaski Maiju" w:date="2024-09-23T14:46:00Z" w16du:dateUtc="2024-09-23T11:46:00Z"/>
            </w:rPr>
          </w:rPrChange>
        </w:rPr>
      </w:pPr>
      <w:del w:id="810" w:author="Kaski Maiju" w:date="2024-09-23T14:46:00Z" w16du:dateUtc="2024-09-23T11:46:00Z">
        <w:r w:rsidRPr="00E941CE" w:rsidDel="00672F66">
          <w:rPr>
            <w:color w:val="FF0000"/>
            <w:rPrChange w:id="811" w:author="Kaski Maiju" w:date="2024-09-23T15:09:00Z" w16du:dateUtc="2024-09-23T12:09:00Z">
              <w:rPr/>
            </w:rPrChange>
          </w:rPr>
          <w:delText>VTS providers should ensure that VTS operators are aware which vessels have received information provided digitally</w:delText>
        </w:r>
      </w:del>
    </w:p>
    <w:p w14:paraId="44F28DE1" w14:textId="6864539E" w:rsidR="00FF7A47" w:rsidRPr="00E941CE" w:rsidDel="00672F66" w:rsidRDefault="00FF7A47" w:rsidP="00FF7A47">
      <w:pPr>
        <w:pStyle w:val="Otsikko3"/>
        <w:rPr>
          <w:del w:id="812" w:author="Kaski Maiju" w:date="2024-09-23T14:46:00Z" w16du:dateUtc="2024-09-23T11:46:00Z"/>
          <w:color w:val="FF0000"/>
          <w:rPrChange w:id="813" w:author="Kaski Maiju" w:date="2024-09-23T15:09:00Z" w16du:dateUtc="2024-09-23T12:09:00Z">
            <w:rPr>
              <w:del w:id="814" w:author="Kaski Maiju" w:date="2024-09-23T14:46:00Z" w16du:dateUtc="2024-09-23T11:46:00Z"/>
            </w:rPr>
          </w:rPrChange>
        </w:rPr>
      </w:pPr>
      <w:bookmarkStart w:id="815" w:name="_Toc170377888"/>
      <w:commentRangeStart w:id="816"/>
      <w:del w:id="817" w:author="Kaski Maiju" w:date="2024-09-23T14:46:00Z" w16du:dateUtc="2024-09-23T11:46:00Z">
        <w:r w:rsidRPr="00E941CE" w:rsidDel="00672F66">
          <w:rPr>
            <w:color w:val="FF0000"/>
            <w:rPrChange w:id="818" w:author="Kaski Maiju" w:date="2024-09-23T15:09:00Z" w16du:dateUtc="2024-09-23T12:09:00Z">
              <w:rPr/>
            </w:rPrChange>
          </w:rPr>
          <w:delText>Route exchange</w:delText>
        </w:r>
        <w:commentRangeEnd w:id="816"/>
        <w:r w:rsidR="009F2B58" w:rsidRPr="00E941CE" w:rsidDel="00672F66">
          <w:rPr>
            <w:rStyle w:val="Kommentinviite"/>
            <w:b w:val="0"/>
            <w:bCs w:val="0"/>
            <w:smallCaps w:val="0"/>
            <w:color w:val="FF0000"/>
            <w:rPrChange w:id="819" w:author="Kaski Maiju" w:date="2024-09-23T15:09:00Z" w16du:dateUtc="2024-09-23T12:09:00Z">
              <w:rPr>
                <w:rStyle w:val="Kommentinviite"/>
                <w:b w:val="0"/>
                <w:bCs w:val="0"/>
                <w:smallCaps w:val="0"/>
              </w:rPr>
            </w:rPrChange>
          </w:rPr>
          <w:commentReference w:id="816"/>
        </w:r>
        <w:bookmarkEnd w:id="815"/>
      </w:del>
    </w:p>
    <w:p w14:paraId="484D02D2" w14:textId="3308C570" w:rsidR="00FF7A47" w:rsidRPr="00E941CE" w:rsidDel="00672F66" w:rsidRDefault="00FF7A47" w:rsidP="00FF7A47">
      <w:pPr>
        <w:pStyle w:val="Leipteksti"/>
        <w:rPr>
          <w:del w:id="820" w:author="Kaski Maiju" w:date="2024-09-23T14:46:00Z" w16du:dateUtc="2024-09-23T11:46:00Z"/>
          <w:color w:val="FF0000"/>
          <w:rPrChange w:id="821" w:author="Kaski Maiju" w:date="2024-09-23T15:09:00Z" w16du:dateUtc="2024-09-23T12:09:00Z">
            <w:rPr>
              <w:del w:id="822" w:author="Kaski Maiju" w:date="2024-09-23T14:46:00Z" w16du:dateUtc="2024-09-23T11:46:00Z"/>
            </w:rPr>
          </w:rPrChange>
        </w:rPr>
      </w:pPr>
      <w:del w:id="823" w:author="Kaski Maiju" w:date="2024-09-23T14:46:00Z" w16du:dateUtc="2024-09-23T11:46:00Z">
        <w:r w:rsidRPr="00E941CE" w:rsidDel="00672F66">
          <w:rPr>
            <w:color w:val="FF0000"/>
            <w:rPrChange w:id="824" w:author="Kaski Maiju" w:date="2024-09-23T15:09:00Z" w16du:dateUtc="2024-09-23T12:09:00Z">
              <w:rPr/>
            </w:rPrChange>
          </w:rPr>
          <w:delText>The route and schedule (The current format, IHO S421, used for rote exchange also containing schedule information) is a key element of the vessel's voyage and can be used to optimize safety and processes, as well as for the interaction of participants and stakeholders. The core element of the voyage plan is a route. The exchange of routes between ship to ship and ship to shore may improve: situational awareness for the purpose to facilitate;</w:delText>
        </w:r>
      </w:del>
    </w:p>
    <w:p w14:paraId="2E5BBC3A" w14:textId="418A8B53" w:rsidR="00FF7A47" w:rsidRPr="00E941CE" w:rsidDel="00672F66" w:rsidRDefault="00FF7A47" w:rsidP="004F6822">
      <w:pPr>
        <w:pStyle w:val="Leipteksti"/>
        <w:numPr>
          <w:ilvl w:val="1"/>
          <w:numId w:val="45"/>
        </w:numPr>
        <w:rPr>
          <w:del w:id="825" w:author="Kaski Maiju" w:date="2024-09-23T14:46:00Z" w16du:dateUtc="2024-09-23T11:46:00Z"/>
          <w:color w:val="FF0000"/>
          <w:rPrChange w:id="826" w:author="Kaski Maiju" w:date="2024-09-23T15:09:00Z" w16du:dateUtc="2024-09-23T12:09:00Z">
            <w:rPr>
              <w:del w:id="827" w:author="Kaski Maiju" w:date="2024-09-23T14:46:00Z" w16du:dateUtc="2024-09-23T11:46:00Z"/>
            </w:rPr>
          </w:rPrChange>
        </w:rPr>
      </w:pPr>
      <w:del w:id="828" w:author="Kaski Maiju" w:date="2024-09-23T14:46:00Z" w16du:dateUtc="2024-09-23T11:46:00Z">
        <w:r w:rsidRPr="00E941CE" w:rsidDel="00672F66">
          <w:rPr>
            <w:color w:val="FF0000"/>
            <w:rPrChange w:id="829" w:author="Kaski Maiju" w:date="2024-09-23T15:09:00Z" w16du:dateUtc="2024-09-23T12:09:00Z">
              <w:rPr/>
            </w:rPrChange>
          </w:rPr>
          <w:delText>reduced number of accidents and incidents (proactively de-conflicting situations when intentions are known and shared);</w:delText>
        </w:r>
      </w:del>
    </w:p>
    <w:p w14:paraId="1050C5D4" w14:textId="60DDEDF5" w:rsidR="00FF7A47" w:rsidRPr="00E941CE" w:rsidDel="00672F66" w:rsidRDefault="00FF7A47" w:rsidP="004F6822">
      <w:pPr>
        <w:pStyle w:val="Leipteksti"/>
        <w:numPr>
          <w:ilvl w:val="1"/>
          <w:numId w:val="45"/>
        </w:numPr>
        <w:rPr>
          <w:del w:id="830" w:author="Kaski Maiju" w:date="2024-09-23T14:46:00Z" w16du:dateUtc="2024-09-23T11:46:00Z"/>
          <w:color w:val="FF0000"/>
          <w:rPrChange w:id="831" w:author="Kaski Maiju" w:date="2024-09-23T15:09:00Z" w16du:dateUtc="2024-09-23T12:09:00Z">
            <w:rPr>
              <w:del w:id="832" w:author="Kaski Maiju" w:date="2024-09-23T14:46:00Z" w16du:dateUtc="2024-09-23T11:46:00Z"/>
            </w:rPr>
          </w:rPrChange>
        </w:rPr>
      </w:pPr>
      <w:del w:id="833" w:author="Kaski Maiju" w:date="2024-09-23T14:46:00Z" w16du:dateUtc="2024-09-23T11:46:00Z">
        <w:r w:rsidRPr="00E941CE" w:rsidDel="00672F66">
          <w:rPr>
            <w:color w:val="FF0000"/>
            <w:rPrChange w:id="834" w:author="Kaski Maiju" w:date="2024-09-23T15:09:00Z" w16du:dateUtc="2024-09-23T12:09:00Z">
              <w:rPr/>
            </w:rPrChange>
          </w:rPr>
          <w:delText>optimized resource utilization by knowing the intentions of other actors;</w:delText>
        </w:r>
      </w:del>
    </w:p>
    <w:p w14:paraId="05C217CE" w14:textId="653DD6A2" w:rsidR="00FF7A47" w:rsidRPr="00E941CE" w:rsidDel="00672F66" w:rsidRDefault="00FF7A47" w:rsidP="004F6822">
      <w:pPr>
        <w:pStyle w:val="Leipteksti"/>
        <w:numPr>
          <w:ilvl w:val="1"/>
          <w:numId w:val="45"/>
        </w:numPr>
        <w:rPr>
          <w:del w:id="835" w:author="Kaski Maiju" w:date="2024-09-23T14:46:00Z" w16du:dateUtc="2024-09-23T11:46:00Z"/>
          <w:color w:val="FF0000"/>
          <w:rPrChange w:id="836" w:author="Kaski Maiju" w:date="2024-09-23T15:09:00Z" w16du:dateUtc="2024-09-23T12:09:00Z">
            <w:rPr>
              <w:del w:id="837" w:author="Kaski Maiju" w:date="2024-09-23T14:46:00Z" w16du:dateUtc="2024-09-23T11:46:00Z"/>
            </w:rPr>
          </w:rPrChange>
        </w:rPr>
      </w:pPr>
      <w:del w:id="838" w:author="Kaski Maiju" w:date="2024-09-23T14:46:00Z" w16du:dateUtc="2024-09-23T11:46:00Z">
        <w:r w:rsidRPr="00E941CE" w:rsidDel="00672F66">
          <w:rPr>
            <w:color w:val="FF0000"/>
            <w:rPrChange w:id="839" w:author="Kaski Maiju" w:date="2024-09-23T15:09:00Z" w16du:dateUtc="2024-09-23T12:09:00Z">
              <w:rPr/>
            </w:rPrChange>
          </w:rPr>
          <w:delText>secured passages by knowing the intentions of other actors;</w:delText>
        </w:r>
      </w:del>
    </w:p>
    <w:p w14:paraId="0217FFC0" w14:textId="105FF3F9" w:rsidR="00FF7A47" w:rsidRPr="00E941CE" w:rsidDel="00672F66" w:rsidRDefault="00FF7A47">
      <w:pPr>
        <w:pStyle w:val="Leipteksti"/>
        <w:numPr>
          <w:ilvl w:val="1"/>
          <w:numId w:val="45"/>
        </w:numPr>
        <w:rPr>
          <w:del w:id="840" w:author="Kaski Maiju" w:date="2024-09-23T14:46:00Z" w16du:dateUtc="2024-09-23T11:46:00Z"/>
          <w:color w:val="FF0000"/>
          <w:rPrChange w:id="841" w:author="Kaski Maiju" w:date="2024-09-23T15:09:00Z" w16du:dateUtc="2024-09-23T12:09:00Z">
            <w:rPr>
              <w:del w:id="842" w:author="Kaski Maiju" w:date="2024-09-23T14:46:00Z" w16du:dateUtc="2024-09-23T11:46:00Z"/>
            </w:rPr>
          </w:rPrChange>
        </w:rPr>
      </w:pPr>
      <w:del w:id="843" w:author="Kaski Maiju" w:date="2024-09-23T14:46:00Z" w16du:dateUtc="2024-09-23T11:46:00Z">
        <w:r w:rsidRPr="00E941CE" w:rsidDel="00672F66">
          <w:rPr>
            <w:color w:val="FF0000"/>
            <w:rPrChange w:id="844" w:author="Kaski Maiju" w:date="2024-09-23T15:09:00Z" w16du:dateUtc="2024-09-23T12:09:00Z">
              <w:rPr/>
            </w:rPrChange>
          </w:rPr>
          <w:delText>predictability of arrivals and departures by early information sharing enabling better planning for involved actors leading to reduced idle time for resources;</w:delText>
        </w:r>
      </w:del>
    </w:p>
    <w:p w14:paraId="6DBB07EB" w14:textId="723507FD" w:rsidR="00FF7A47" w:rsidRPr="00E941CE" w:rsidDel="00672F66" w:rsidRDefault="00FF7A47">
      <w:pPr>
        <w:pStyle w:val="Leipteksti"/>
        <w:numPr>
          <w:ilvl w:val="1"/>
          <w:numId w:val="45"/>
        </w:numPr>
        <w:rPr>
          <w:del w:id="845" w:author="Kaski Maiju" w:date="2024-09-23T14:46:00Z" w16du:dateUtc="2024-09-23T11:46:00Z"/>
          <w:color w:val="FF0000"/>
          <w:rPrChange w:id="846" w:author="Kaski Maiju" w:date="2024-09-23T15:09:00Z" w16du:dateUtc="2024-09-23T12:09:00Z">
            <w:rPr>
              <w:del w:id="847" w:author="Kaski Maiju" w:date="2024-09-23T14:46:00Z" w16du:dateUtc="2024-09-23T11:46:00Z"/>
            </w:rPr>
          </w:rPrChange>
        </w:rPr>
      </w:pPr>
      <w:del w:id="848" w:author="Kaski Maiju" w:date="2024-09-23T14:46:00Z" w16du:dateUtc="2024-09-23T11:46:00Z">
        <w:r w:rsidRPr="00E941CE" w:rsidDel="00672F66">
          <w:rPr>
            <w:color w:val="FF0000"/>
            <w:rPrChange w:id="849" w:author="Kaski Maiju" w:date="2024-09-23T15:09:00Z" w16du:dateUtc="2024-09-23T12:09:00Z">
              <w:rPr/>
            </w:rPrChange>
          </w:rPr>
          <w:delText>just-in-time operations by enabling stakeholders and service providers to be efficiently organized for handling vessel movements, port resources, and hinterland connections.</w:delText>
        </w:r>
      </w:del>
    </w:p>
    <w:p w14:paraId="3B2BB1CB" w14:textId="155ED3C4" w:rsidR="00FF7A47" w:rsidRPr="00E941CE" w:rsidDel="00672F66" w:rsidRDefault="00FF7A47">
      <w:pPr>
        <w:pStyle w:val="Leipteksti"/>
        <w:numPr>
          <w:ilvl w:val="1"/>
          <w:numId w:val="45"/>
        </w:numPr>
        <w:rPr>
          <w:del w:id="850" w:author="Kaski Maiju" w:date="2024-09-23T14:46:00Z" w16du:dateUtc="2024-09-23T11:46:00Z"/>
          <w:color w:val="FF0000"/>
          <w:rPrChange w:id="851" w:author="Kaski Maiju" w:date="2024-09-23T15:09:00Z" w16du:dateUtc="2024-09-23T12:09:00Z">
            <w:rPr>
              <w:del w:id="852" w:author="Kaski Maiju" w:date="2024-09-23T14:46:00Z" w16du:dateUtc="2024-09-23T11:46:00Z"/>
            </w:rPr>
          </w:rPrChange>
        </w:rPr>
        <w:pPrChange w:id="853" w:author="Kaski Maiju" w:date="2024-09-23T14:46:00Z" w16du:dateUtc="2024-09-23T11:46:00Z">
          <w:pPr>
            <w:pStyle w:val="Leipteksti"/>
            <w:numPr>
              <w:ilvl w:val="2"/>
              <w:numId w:val="45"/>
            </w:numPr>
            <w:ind w:left="2160" w:hanging="360"/>
          </w:pPr>
        </w:pPrChange>
      </w:pPr>
      <w:del w:id="854" w:author="Kaski Maiju" w:date="2024-09-23T14:46:00Z" w16du:dateUtc="2024-09-23T11:46:00Z">
        <w:r w:rsidRPr="00E941CE" w:rsidDel="00672F66">
          <w:rPr>
            <w:color w:val="FF0000"/>
            <w:rPrChange w:id="855" w:author="Kaski Maiju" w:date="2024-09-23T15:09:00Z" w16du:dateUtc="2024-09-23T12:09:00Z">
              <w:rPr/>
            </w:rPrChange>
          </w:rPr>
          <w:delText>VTS reporting of arrival/departure times and the specific route in the VTS area.</w:delText>
        </w:r>
      </w:del>
    </w:p>
    <w:p w14:paraId="1650870D" w14:textId="704483A3" w:rsidR="00FF7A47" w:rsidRPr="00E941CE" w:rsidDel="00672F66" w:rsidRDefault="00FF7A47">
      <w:pPr>
        <w:pStyle w:val="Leipteksti"/>
        <w:numPr>
          <w:ilvl w:val="1"/>
          <w:numId w:val="45"/>
        </w:numPr>
        <w:rPr>
          <w:del w:id="856" w:author="Kaski Maiju" w:date="2024-09-23T14:46:00Z" w16du:dateUtc="2024-09-23T11:46:00Z"/>
          <w:color w:val="FF0000"/>
          <w:rPrChange w:id="857" w:author="Kaski Maiju" w:date="2024-09-23T15:09:00Z" w16du:dateUtc="2024-09-23T12:09:00Z">
            <w:rPr>
              <w:del w:id="858" w:author="Kaski Maiju" w:date="2024-09-23T14:46:00Z" w16du:dateUtc="2024-09-23T11:46:00Z"/>
            </w:rPr>
          </w:rPrChange>
        </w:rPr>
        <w:pPrChange w:id="859" w:author="Kaski Maiju" w:date="2024-09-23T14:46:00Z" w16du:dateUtc="2024-09-23T11:46:00Z">
          <w:pPr>
            <w:pStyle w:val="Leipteksti"/>
            <w:numPr>
              <w:ilvl w:val="2"/>
              <w:numId w:val="45"/>
            </w:numPr>
            <w:ind w:left="2160" w:hanging="360"/>
          </w:pPr>
        </w:pPrChange>
      </w:pPr>
      <w:del w:id="860" w:author="Kaski Maiju" w:date="2024-09-23T14:46:00Z" w16du:dateUtc="2024-09-23T11:46:00Z">
        <w:r w:rsidRPr="00E941CE" w:rsidDel="00672F66">
          <w:rPr>
            <w:color w:val="FF0000"/>
            <w:rPrChange w:id="861" w:author="Kaski Maiju" w:date="2024-09-23T15:09:00Z" w16du:dateUtc="2024-09-23T12:09:00Z">
              <w:rPr/>
            </w:rPrChange>
          </w:rPr>
          <w:delText>One of the core means for future MASS and other highly automated vessels to communicate intentions and creating its sailing plan,</w:delText>
        </w:r>
      </w:del>
    </w:p>
    <w:p w14:paraId="2A59AA15" w14:textId="7A9C6EB0" w:rsidR="00FF7A47" w:rsidRPr="00E941CE" w:rsidDel="00672F66" w:rsidRDefault="00FF7A47">
      <w:pPr>
        <w:pStyle w:val="Leipteksti"/>
        <w:numPr>
          <w:ilvl w:val="1"/>
          <w:numId w:val="45"/>
        </w:numPr>
        <w:rPr>
          <w:del w:id="862" w:author="Kaski Maiju" w:date="2024-09-23T14:46:00Z" w16du:dateUtc="2024-09-23T11:46:00Z"/>
          <w:color w:val="FF0000"/>
          <w:rPrChange w:id="863" w:author="Kaski Maiju" w:date="2024-09-23T15:09:00Z" w16du:dateUtc="2024-09-23T12:09:00Z">
            <w:rPr>
              <w:del w:id="864" w:author="Kaski Maiju" w:date="2024-09-23T14:46:00Z" w16du:dateUtc="2024-09-23T11:46:00Z"/>
            </w:rPr>
          </w:rPrChange>
        </w:rPr>
        <w:pPrChange w:id="865" w:author="Kaski Maiju" w:date="2024-09-23T14:46:00Z" w16du:dateUtc="2024-09-23T11:46:00Z">
          <w:pPr>
            <w:pStyle w:val="Leipteksti"/>
            <w:numPr>
              <w:ilvl w:val="2"/>
              <w:numId w:val="45"/>
            </w:numPr>
            <w:ind w:left="2160" w:hanging="360"/>
          </w:pPr>
        </w:pPrChange>
      </w:pPr>
      <w:del w:id="866" w:author="Kaski Maiju" w:date="2024-09-23T14:46:00Z" w16du:dateUtc="2024-09-23T11:46:00Z">
        <w:r w:rsidRPr="00E941CE" w:rsidDel="00672F66">
          <w:rPr>
            <w:color w:val="FF0000"/>
            <w:rPrChange w:id="867" w:author="Kaski Maiju" w:date="2024-09-23T15:09:00Z" w16du:dateUtc="2024-09-23T12:09:00Z">
              <w:rPr/>
            </w:rPrChange>
          </w:rPr>
          <w:delText>Contributor of berth to berth navigation and JIT operations.</w:delText>
        </w:r>
      </w:del>
    </w:p>
    <w:p w14:paraId="6F5625E0" w14:textId="0E92D6A5" w:rsidR="00FF7A47" w:rsidRPr="00E941CE" w:rsidDel="00672F66" w:rsidRDefault="00FF7A47">
      <w:pPr>
        <w:pStyle w:val="Leipteksti"/>
        <w:numPr>
          <w:ilvl w:val="1"/>
          <w:numId w:val="45"/>
        </w:numPr>
        <w:rPr>
          <w:del w:id="868" w:author="Kaski Maiju" w:date="2024-09-23T14:46:00Z" w16du:dateUtc="2024-09-23T11:46:00Z"/>
          <w:color w:val="FF0000"/>
          <w:rPrChange w:id="869" w:author="Kaski Maiju" w:date="2024-09-23T15:09:00Z" w16du:dateUtc="2024-09-23T12:09:00Z">
            <w:rPr>
              <w:del w:id="870" w:author="Kaski Maiju" w:date="2024-09-23T14:46:00Z" w16du:dateUtc="2024-09-23T11:46:00Z"/>
            </w:rPr>
          </w:rPrChange>
        </w:rPr>
        <w:pPrChange w:id="871" w:author="Kaski Maiju" w:date="2024-09-23T14:46:00Z" w16du:dateUtc="2024-09-23T11:46:00Z">
          <w:pPr>
            <w:pStyle w:val="Leipteksti"/>
          </w:pPr>
        </w:pPrChange>
      </w:pPr>
      <w:del w:id="872" w:author="Kaski Maiju" w:date="2024-09-23T14:46:00Z" w16du:dateUtc="2024-09-23T11:46:00Z">
        <w:r w:rsidRPr="00E941CE" w:rsidDel="00672F66">
          <w:rPr>
            <w:color w:val="FF0000"/>
            <w:rPrChange w:id="873" w:author="Kaski Maiju" w:date="2024-09-23T15:09:00Z" w16du:dateUtc="2024-09-23T12:09:00Z">
              <w:rPr/>
            </w:rPrChange>
          </w:rPr>
          <w:delText>It its envisioned that a large number of proposed service</w:delText>
        </w:r>
        <w:r w:rsidR="000E6582" w:rsidRPr="00E941CE" w:rsidDel="00672F66">
          <w:rPr>
            <w:color w:val="FF0000"/>
            <w:rPrChange w:id="874" w:author="Kaski Maiju" w:date="2024-09-23T15:09:00Z" w16du:dateUtc="2024-09-23T12:09:00Z">
              <w:rPr/>
            </w:rPrChange>
          </w:rPr>
          <w:delText>s</w:delText>
        </w:r>
        <w:r w:rsidRPr="00E941CE" w:rsidDel="00672F66">
          <w:rPr>
            <w:color w:val="FF0000"/>
            <w:rPrChange w:id="875" w:author="Kaski Maiju" w:date="2024-09-23T15:09:00Z" w16du:dateUtc="2024-09-23T12:09:00Z">
              <w:rPr/>
            </w:rPrChange>
          </w:rPr>
          <w:delText xml:space="preserve"> within not only the VTS domain will need, use, compute, communicate route and schedule information such as Weather routing, Pilot Routes/passage plans, Ice navigations services, Fleet management, Remote operations, Reporting, Costal surveillance and many other use cases, they are not included here </w:delText>
        </w:r>
        <w:commentRangeStart w:id="876"/>
        <w:r w:rsidRPr="00E941CE" w:rsidDel="00672F66">
          <w:rPr>
            <w:color w:val="FF0000"/>
            <w:rPrChange w:id="877" w:author="Kaski Maiju" w:date="2024-09-23T15:09:00Z" w16du:dateUtc="2024-09-23T12:09:00Z">
              <w:rPr/>
            </w:rPrChange>
          </w:rPr>
          <w:delText>god dammit!</w:delText>
        </w:r>
        <w:commentRangeEnd w:id="876"/>
        <w:r w:rsidR="00D26004" w:rsidRPr="00E941CE" w:rsidDel="00672F66">
          <w:rPr>
            <w:rStyle w:val="Kommentinviite"/>
            <w:color w:val="FF0000"/>
            <w:rPrChange w:id="878" w:author="Kaski Maiju" w:date="2024-09-23T15:09:00Z" w16du:dateUtc="2024-09-23T12:09:00Z">
              <w:rPr>
                <w:rStyle w:val="Kommentinviite"/>
              </w:rPr>
            </w:rPrChange>
          </w:rPr>
          <w:commentReference w:id="876"/>
        </w:r>
      </w:del>
    </w:p>
    <w:p w14:paraId="16F7981F" w14:textId="5FD70BC7" w:rsidR="00C1208D" w:rsidRPr="00E941CE" w:rsidDel="00672F66" w:rsidRDefault="00C1208D" w:rsidP="00C1208D">
      <w:pPr>
        <w:pStyle w:val="Otsikko3"/>
        <w:rPr>
          <w:del w:id="879" w:author="Kaski Maiju" w:date="2024-09-23T14:46:00Z" w16du:dateUtc="2024-09-23T11:46:00Z"/>
          <w:color w:val="FF0000"/>
          <w:rPrChange w:id="880" w:author="Kaski Maiju" w:date="2024-09-23T15:09:00Z" w16du:dateUtc="2024-09-23T12:09:00Z">
            <w:rPr>
              <w:del w:id="881" w:author="Kaski Maiju" w:date="2024-09-23T14:46:00Z" w16du:dateUtc="2024-09-23T11:46:00Z"/>
            </w:rPr>
          </w:rPrChange>
        </w:rPr>
      </w:pPr>
      <w:bookmarkStart w:id="882" w:name="_Toc170377889"/>
      <w:commentRangeStart w:id="883"/>
      <w:commentRangeStart w:id="884"/>
      <w:del w:id="885" w:author="Kaski Maiju" w:date="2024-09-23T14:46:00Z" w16du:dateUtc="2024-09-23T11:46:00Z">
        <w:r w:rsidRPr="00E941CE" w:rsidDel="00672F66">
          <w:rPr>
            <w:color w:val="FF0000"/>
            <w:rPrChange w:id="886" w:author="Kaski Maiju" w:date="2024-09-23T15:09:00Z" w16du:dateUtc="2024-09-23T12:09:00Z">
              <w:rPr/>
            </w:rPrChange>
          </w:rPr>
          <w:delText>Cyber security</w:delText>
        </w:r>
        <w:commentRangeEnd w:id="883"/>
        <w:r w:rsidR="00A811DA" w:rsidRPr="00E941CE" w:rsidDel="00672F66">
          <w:rPr>
            <w:rStyle w:val="Kommentinviite"/>
            <w:b w:val="0"/>
            <w:bCs w:val="0"/>
            <w:smallCaps w:val="0"/>
            <w:color w:val="FF0000"/>
            <w:rPrChange w:id="887" w:author="Kaski Maiju" w:date="2024-09-23T15:09:00Z" w16du:dateUtc="2024-09-23T12:09:00Z">
              <w:rPr>
                <w:rStyle w:val="Kommentinviite"/>
                <w:b w:val="0"/>
                <w:bCs w:val="0"/>
                <w:smallCaps w:val="0"/>
              </w:rPr>
            </w:rPrChange>
          </w:rPr>
          <w:commentReference w:id="883"/>
        </w:r>
        <w:commentRangeEnd w:id="884"/>
        <w:r w:rsidR="00A811DA" w:rsidRPr="00E941CE" w:rsidDel="00672F66">
          <w:rPr>
            <w:rStyle w:val="Kommentinviite"/>
            <w:b w:val="0"/>
            <w:bCs w:val="0"/>
            <w:smallCaps w:val="0"/>
            <w:color w:val="FF0000"/>
            <w:rPrChange w:id="888" w:author="Kaski Maiju" w:date="2024-09-23T15:09:00Z" w16du:dateUtc="2024-09-23T12:09:00Z">
              <w:rPr>
                <w:rStyle w:val="Kommentinviite"/>
                <w:b w:val="0"/>
                <w:bCs w:val="0"/>
                <w:smallCaps w:val="0"/>
              </w:rPr>
            </w:rPrChange>
          </w:rPr>
          <w:commentReference w:id="884"/>
        </w:r>
        <w:bookmarkEnd w:id="882"/>
      </w:del>
    </w:p>
    <w:p w14:paraId="36B39464" w14:textId="41227B3B" w:rsidR="00D26004" w:rsidRPr="00E941CE" w:rsidDel="00672F66" w:rsidRDefault="00C1208D" w:rsidP="00D26004">
      <w:pPr>
        <w:rPr>
          <w:del w:id="889" w:author="Kaski Maiju" w:date="2024-09-23T14:46:00Z" w16du:dateUtc="2024-09-23T11:46:00Z"/>
          <w:color w:val="FF0000"/>
          <w:sz w:val="22"/>
          <w:rPrChange w:id="890" w:author="Kaski Maiju" w:date="2024-09-23T15:09:00Z" w16du:dateUtc="2024-09-23T12:09:00Z">
            <w:rPr>
              <w:del w:id="891" w:author="Kaski Maiju" w:date="2024-09-23T14:46:00Z" w16du:dateUtc="2024-09-23T11:46:00Z"/>
              <w:sz w:val="22"/>
            </w:rPr>
          </w:rPrChange>
        </w:rPr>
      </w:pPr>
      <w:commentRangeStart w:id="892"/>
      <w:del w:id="893" w:author="Kaski Maiju" w:date="2024-09-23T14:46:00Z" w16du:dateUtc="2024-09-23T11:46:00Z">
        <w:r w:rsidRPr="00E941CE" w:rsidDel="00672F66">
          <w:rPr>
            <w:color w:val="FF0000"/>
            <w:sz w:val="22"/>
            <w:rPrChange w:id="894" w:author="Kaski Maiju" w:date="2024-09-23T15:09:00Z" w16du:dateUtc="2024-09-23T12:09:00Z">
              <w:rPr>
                <w:sz w:val="22"/>
              </w:rPr>
            </w:rPrChange>
          </w:rPr>
          <w:delText>With the intended increased provision of VTS Digital Services (S-210, S-212 ...), to some extent replacing prevision via voice based communication, data integrity become a vital focus point against e.g. Liability issued – Furthermore all exchanged / provisioned data (services) need to be fully traceable, i.e. logged / archived as a function provisioned by the VTS System – beside Voice and Sensor data as it’s done today; The integrity and secure storage hereof will be essential within a VTS centre.</w:delText>
        </w:r>
        <w:commentRangeEnd w:id="892"/>
        <w:r w:rsidR="00D26004" w:rsidRPr="00E941CE" w:rsidDel="00672F66">
          <w:rPr>
            <w:rStyle w:val="Kommentinviite"/>
            <w:color w:val="FF0000"/>
            <w:rPrChange w:id="895" w:author="Kaski Maiju" w:date="2024-09-23T15:09:00Z" w16du:dateUtc="2024-09-23T12:09:00Z">
              <w:rPr>
                <w:rStyle w:val="Kommentinviite"/>
              </w:rPr>
            </w:rPrChange>
          </w:rPr>
          <w:commentReference w:id="892"/>
        </w:r>
      </w:del>
    </w:p>
    <w:p w14:paraId="1AE129C7" w14:textId="314144B4" w:rsidR="00D26004" w:rsidRPr="00E941CE" w:rsidDel="00672F66" w:rsidRDefault="00D26004" w:rsidP="00D26004">
      <w:pPr>
        <w:rPr>
          <w:del w:id="896" w:author="Kaski Maiju" w:date="2024-09-23T14:46:00Z" w16du:dateUtc="2024-09-23T11:46:00Z"/>
          <w:color w:val="FF0000"/>
          <w:sz w:val="22"/>
          <w:rPrChange w:id="897" w:author="Kaski Maiju" w:date="2024-09-23T15:09:00Z" w16du:dateUtc="2024-09-23T12:09:00Z">
            <w:rPr>
              <w:del w:id="898" w:author="Kaski Maiju" w:date="2024-09-23T14:46:00Z" w16du:dateUtc="2024-09-23T11:46:00Z"/>
              <w:sz w:val="22"/>
            </w:rPr>
          </w:rPrChange>
        </w:rPr>
      </w:pPr>
      <w:del w:id="899" w:author="Kaski Maiju" w:date="2024-09-23T14:46:00Z" w16du:dateUtc="2024-09-23T11:46:00Z">
        <w:r w:rsidRPr="00E941CE" w:rsidDel="00672F66">
          <w:rPr>
            <w:color w:val="FF0000"/>
            <w:sz w:val="22"/>
            <w:rPrChange w:id="900" w:author="Kaski Maiju" w:date="2024-09-23T15:09:00Z" w16du:dateUtc="2024-09-23T12:09:00Z">
              <w:rPr>
                <w:sz w:val="22"/>
              </w:rPr>
            </w:rPrChange>
          </w:rPr>
          <w:delText>From the VTS point of view the digital data exchange is secure (</w:delText>
        </w:r>
        <w:r w:rsidRPr="00E941CE" w:rsidDel="00672F66">
          <w:rPr>
            <w:color w:val="FF0000"/>
            <w:sz w:val="22"/>
            <w:rPrChange w:id="901" w:author="Kaski Maiju" w:date="2024-09-23T15:09:00Z" w16du:dateUtc="2024-09-23T12:09:00Z">
              <w:rPr>
                <w:highlight w:val="yellow"/>
              </w:rPr>
            </w:rPrChange>
          </w:rPr>
          <w:delText>ref. to GL cyber security</w:delText>
        </w:r>
        <w:r w:rsidRPr="00E941CE" w:rsidDel="00672F66">
          <w:rPr>
            <w:color w:val="FF0000"/>
            <w:sz w:val="22"/>
            <w:rPrChange w:id="902" w:author="Kaski Maiju" w:date="2024-09-23T15:09:00Z" w16du:dateUtc="2024-09-23T12:09:00Z">
              <w:rPr>
                <w:sz w:val="22"/>
              </w:rPr>
            </w:rPrChange>
          </w:rPr>
          <w:delText>) unless the system indicates the data quality is insufficient due to reduced cyber security level. The</w:delText>
        </w:r>
        <w:r w:rsidR="009F2B58" w:rsidRPr="00E941CE" w:rsidDel="00672F66">
          <w:rPr>
            <w:color w:val="FF0000"/>
            <w:sz w:val="22"/>
            <w:rPrChange w:id="903" w:author="Kaski Maiju" w:date="2024-09-23T15:09:00Z" w16du:dateUtc="2024-09-23T12:09:00Z">
              <w:rPr>
                <w:sz w:val="22"/>
              </w:rPr>
            </w:rPrChange>
          </w:rPr>
          <w:delText xml:space="preserve"> VTS </w:delText>
        </w:r>
        <w:r w:rsidR="00887BB9" w:rsidRPr="00E941CE" w:rsidDel="00672F66">
          <w:rPr>
            <w:color w:val="FF0000"/>
            <w:sz w:val="22"/>
            <w:rPrChange w:id="904" w:author="Kaski Maiju" w:date="2024-09-23T15:09:00Z" w16du:dateUtc="2024-09-23T12:09:00Z">
              <w:rPr>
                <w:sz w:val="22"/>
              </w:rPr>
            </w:rPrChange>
          </w:rPr>
          <w:delText>personnel</w:delText>
        </w:r>
        <w:r w:rsidR="009F2B58" w:rsidRPr="00E941CE" w:rsidDel="00672F66">
          <w:rPr>
            <w:color w:val="FF0000"/>
            <w:sz w:val="22"/>
            <w:rPrChange w:id="905" w:author="Kaski Maiju" w:date="2024-09-23T15:09:00Z" w16du:dateUtc="2024-09-23T12:09:00Z">
              <w:rPr>
                <w:sz w:val="22"/>
              </w:rPr>
            </w:rPrChange>
          </w:rPr>
          <w:delText xml:space="preserve"> will revert to</w:delText>
        </w:r>
        <w:r w:rsidRPr="00E941CE" w:rsidDel="00672F66">
          <w:rPr>
            <w:color w:val="FF0000"/>
            <w:sz w:val="22"/>
            <w:rPrChange w:id="906" w:author="Kaski Maiju" w:date="2024-09-23T15:09:00Z" w16du:dateUtc="2024-09-23T12:09:00Z">
              <w:rPr>
                <w:sz w:val="22"/>
              </w:rPr>
            </w:rPrChange>
          </w:rPr>
          <w:delText xml:space="preserve"> voice communication and the conventional way of working. For cases in which cyber security is impaired and not system detectable, VTS </w:delText>
        </w:r>
        <w:r w:rsidR="009F2B58" w:rsidRPr="00E941CE" w:rsidDel="00672F66">
          <w:rPr>
            <w:color w:val="FF0000"/>
            <w:sz w:val="22"/>
            <w:rPrChange w:id="907" w:author="Kaski Maiju" w:date="2024-09-23T15:09:00Z" w16du:dateUtc="2024-09-23T12:09:00Z">
              <w:rPr>
                <w:sz w:val="22"/>
              </w:rPr>
            </w:rPrChange>
          </w:rPr>
          <w:delText xml:space="preserve">personnel </w:delText>
        </w:r>
        <w:r w:rsidRPr="00E941CE" w:rsidDel="00672F66">
          <w:rPr>
            <w:color w:val="FF0000"/>
            <w:sz w:val="22"/>
            <w:rPrChange w:id="908" w:author="Kaski Maiju" w:date="2024-09-23T15:09:00Z" w16du:dateUtc="2024-09-23T12:09:00Z">
              <w:rPr>
                <w:sz w:val="22"/>
              </w:rPr>
            </w:rPrChange>
          </w:rPr>
          <w:delText>should receive training how such cases might be observed and detected</w:delText>
        </w:r>
        <w:r w:rsidR="00887BB9" w:rsidRPr="00E941CE" w:rsidDel="00672F66">
          <w:rPr>
            <w:color w:val="FF0000"/>
            <w:sz w:val="22"/>
            <w:rPrChange w:id="909" w:author="Kaski Maiju" w:date="2024-09-23T15:09:00Z" w16du:dateUtc="2024-09-23T12:09:00Z">
              <w:rPr>
                <w:sz w:val="22"/>
              </w:rPr>
            </w:rPrChange>
          </w:rPr>
          <w:delText>.</w:delText>
        </w:r>
      </w:del>
    </w:p>
    <w:p w14:paraId="275215D6" w14:textId="2FF57E3D" w:rsidR="00887BB9" w:rsidRPr="00E941CE" w:rsidDel="00672F66" w:rsidRDefault="00887BB9" w:rsidP="00D26004">
      <w:pPr>
        <w:rPr>
          <w:del w:id="910" w:author="Kaski Maiju" w:date="2024-09-23T14:46:00Z" w16du:dateUtc="2024-09-23T11:46:00Z"/>
          <w:color w:val="FF0000"/>
          <w:sz w:val="22"/>
          <w:rPrChange w:id="911" w:author="Kaski Maiju" w:date="2024-09-23T15:09:00Z" w16du:dateUtc="2024-09-23T12:09:00Z">
            <w:rPr>
              <w:del w:id="912" w:author="Kaski Maiju" w:date="2024-09-23T14:46:00Z" w16du:dateUtc="2024-09-23T11:46:00Z"/>
              <w:sz w:val="22"/>
            </w:rPr>
          </w:rPrChange>
        </w:rPr>
      </w:pPr>
    </w:p>
    <w:p w14:paraId="46FA6B47" w14:textId="1D75A652" w:rsidR="00887BB9" w:rsidRPr="00E941CE" w:rsidDel="00672F66" w:rsidRDefault="00887BB9" w:rsidP="00887BB9">
      <w:pPr>
        <w:pStyle w:val="Leipteksti"/>
        <w:rPr>
          <w:del w:id="913" w:author="Kaski Maiju" w:date="2024-09-23T14:46:00Z" w16du:dateUtc="2024-09-23T11:46:00Z"/>
          <w:color w:val="FF0000"/>
          <w:rPrChange w:id="914" w:author="Kaski Maiju" w:date="2024-09-23T15:09:00Z" w16du:dateUtc="2024-09-23T12:09:00Z">
            <w:rPr>
              <w:del w:id="915" w:author="Kaski Maiju" w:date="2024-09-23T14:46:00Z" w16du:dateUtc="2024-09-23T11:46:00Z"/>
            </w:rPr>
          </w:rPrChange>
        </w:rPr>
      </w:pPr>
      <w:del w:id="916" w:author="Kaski Maiju" w:date="2024-09-23T14:46:00Z" w16du:dateUtc="2024-09-23T11:46:00Z">
        <w:r w:rsidRPr="00E941CE" w:rsidDel="00672F66">
          <w:rPr>
            <w:color w:val="FF0000"/>
            <w:rPrChange w:id="917" w:author="Kaski Maiju" w:date="2024-09-23T15:09:00Z" w16du:dateUtc="2024-09-23T12:09:00Z">
              <w:rPr/>
            </w:rPrChange>
          </w:rPr>
          <w:delText>4.1.7 Technical failures</w:delText>
        </w:r>
      </w:del>
    </w:p>
    <w:p w14:paraId="0FF24B1A" w14:textId="50646E50" w:rsidR="00887BB9" w:rsidRPr="00E941CE" w:rsidDel="00672F66" w:rsidRDefault="00887BB9" w:rsidP="00887BB9">
      <w:pPr>
        <w:pStyle w:val="Leipteksti"/>
        <w:rPr>
          <w:del w:id="918" w:author="Kaski Maiju" w:date="2024-09-23T14:46:00Z" w16du:dateUtc="2024-09-23T11:46:00Z"/>
          <w:color w:val="FF0000"/>
          <w:rPrChange w:id="919" w:author="Kaski Maiju" w:date="2024-09-23T15:09:00Z" w16du:dateUtc="2024-09-23T12:09:00Z">
            <w:rPr>
              <w:del w:id="920" w:author="Kaski Maiju" w:date="2024-09-23T14:46:00Z" w16du:dateUtc="2024-09-23T11:46:00Z"/>
            </w:rPr>
          </w:rPrChange>
        </w:rPr>
      </w:pPr>
      <w:del w:id="921" w:author="Kaski Maiju" w:date="2024-09-23T14:46:00Z" w16du:dateUtc="2024-09-23T11:46:00Z">
        <w:r w:rsidRPr="00E941CE" w:rsidDel="00672F66">
          <w:rPr>
            <w:color w:val="FF0000"/>
            <w:rPrChange w:id="922" w:author="Kaski Maiju" w:date="2024-09-23T15:09:00Z" w16du:dateUtc="2024-09-23T12:09:00Z">
              <w:rPr/>
            </w:rPrChange>
          </w:rPr>
          <w:delText>In case the digital data communication service suffers a technical failure, two options can be considered. First option is to revert to the conventional way of working with voice communication. However it is foreseeable that the VTS operators will not be able to revert back to the conventional way of working serving the amount of traffic at hand. So, option two is to have technical requirements to have a redundant digital communication system or a back-up system (with limited functionality but still allowing digital communication). The first option will require more trai</w:delText>
        </w:r>
        <w:r w:rsidR="00824C79" w:rsidRPr="00E941CE" w:rsidDel="00672F66">
          <w:rPr>
            <w:color w:val="FF0000"/>
            <w:rPrChange w:id="923" w:author="Kaski Maiju" w:date="2024-09-23T15:09:00Z" w16du:dateUtc="2024-09-23T12:09:00Z">
              <w:rPr/>
            </w:rPrChange>
          </w:rPr>
          <w:delText>ning for the population of VTS personnel</w:delText>
        </w:r>
        <w:r w:rsidRPr="00E941CE" w:rsidDel="00672F66">
          <w:rPr>
            <w:color w:val="FF0000"/>
            <w:rPrChange w:id="924" w:author="Kaski Maiju" w:date="2024-09-23T15:09:00Z" w16du:dateUtc="2024-09-23T12:09:00Z">
              <w:rPr/>
            </w:rPrChange>
          </w:rPr>
          <w:delText xml:space="preserve"> while the second option will require more technical systems in place.]</w:delText>
        </w:r>
      </w:del>
    </w:p>
    <w:p w14:paraId="2D7DF68E" w14:textId="5575F61A" w:rsidR="00887BB9" w:rsidRPr="00E941CE" w:rsidDel="00672F66" w:rsidRDefault="00887BB9" w:rsidP="00D26004">
      <w:pPr>
        <w:rPr>
          <w:del w:id="925" w:author="Kaski Maiju" w:date="2024-09-23T14:46:00Z" w16du:dateUtc="2024-09-23T11:46:00Z"/>
          <w:color w:val="FF0000"/>
          <w:sz w:val="22"/>
          <w:rPrChange w:id="926" w:author="Kaski Maiju" w:date="2024-09-23T15:09:00Z" w16du:dateUtc="2024-09-23T12:09:00Z">
            <w:rPr>
              <w:del w:id="927" w:author="Kaski Maiju" w:date="2024-09-23T14:46:00Z" w16du:dateUtc="2024-09-23T11:46:00Z"/>
              <w:sz w:val="22"/>
            </w:rPr>
          </w:rPrChange>
        </w:rPr>
      </w:pPr>
    </w:p>
    <w:p w14:paraId="7B546552" w14:textId="296F2262" w:rsidR="00D26004" w:rsidRPr="00E941CE" w:rsidDel="00672F66" w:rsidRDefault="00D26004" w:rsidP="00D26004">
      <w:pPr>
        <w:rPr>
          <w:del w:id="928" w:author="Kaski Maiju" w:date="2024-09-23T14:46:00Z" w16du:dateUtc="2024-09-23T11:46:00Z"/>
          <w:color w:val="FF0000"/>
          <w:sz w:val="22"/>
          <w:rPrChange w:id="929" w:author="Kaski Maiju" w:date="2024-09-23T15:09:00Z" w16du:dateUtc="2024-09-23T12:09:00Z">
            <w:rPr>
              <w:del w:id="930" w:author="Kaski Maiju" w:date="2024-09-23T14:46:00Z" w16du:dateUtc="2024-09-23T11:46:00Z"/>
              <w:sz w:val="22"/>
            </w:rPr>
          </w:rPrChange>
        </w:rPr>
      </w:pPr>
    </w:p>
    <w:p w14:paraId="5E57370C" w14:textId="13E83EE1" w:rsidR="00160476" w:rsidRPr="00E941CE" w:rsidDel="00672F66" w:rsidRDefault="00160476" w:rsidP="00432EB6">
      <w:pPr>
        <w:pStyle w:val="Otsikko2"/>
        <w:rPr>
          <w:del w:id="931" w:author="Kaski Maiju" w:date="2024-09-23T14:46:00Z" w16du:dateUtc="2024-09-23T11:46:00Z"/>
          <w:color w:val="FF0000"/>
          <w:rPrChange w:id="932" w:author="Kaski Maiju" w:date="2024-09-23T15:09:00Z" w16du:dateUtc="2024-09-23T12:09:00Z">
            <w:rPr>
              <w:del w:id="933" w:author="Kaski Maiju" w:date="2024-09-23T14:46:00Z" w16du:dateUtc="2024-09-23T11:46:00Z"/>
            </w:rPr>
          </w:rPrChange>
        </w:rPr>
      </w:pPr>
      <w:bookmarkStart w:id="934" w:name="_Toc129848884"/>
      <w:bookmarkStart w:id="935" w:name="_Toc129848885"/>
      <w:bookmarkStart w:id="936" w:name="_Toc129848886"/>
      <w:bookmarkStart w:id="937" w:name="_Toc129848887"/>
      <w:bookmarkStart w:id="938" w:name="_Toc129848888"/>
      <w:bookmarkStart w:id="939" w:name="_Toc129848889"/>
      <w:bookmarkStart w:id="940" w:name="_Toc129848892"/>
      <w:bookmarkStart w:id="941" w:name="_Toc170377890"/>
      <w:bookmarkEnd w:id="934"/>
      <w:bookmarkEnd w:id="935"/>
      <w:bookmarkEnd w:id="936"/>
      <w:bookmarkEnd w:id="937"/>
      <w:bookmarkEnd w:id="938"/>
      <w:bookmarkEnd w:id="939"/>
      <w:bookmarkEnd w:id="940"/>
      <w:del w:id="942" w:author="Kaski Maiju" w:date="2024-09-23T14:46:00Z" w16du:dateUtc="2024-09-23T11:46:00Z">
        <w:r w:rsidRPr="00E941CE" w:rsidDel="00672F66">
          <w:rPr>
            <w:color w:val="FF0000"/>
            <w:rPrChange w:id="943" w:author="Kaski Maiju" w:date="2024-09-23T15:09:00Z" w16du:dateUtc="2024-09-23T12:09:00Z">
              <w:rPr/>
            </w:rPrChange>
          </w:rPr>
          <w:delText>The intent of messages.</w:delText>
        </w:r>
        <w:bookmarkEnd w:id="941"/>
      </w:del>
    </w:p>
    <w:p w14:paraId="1811287C" w14:textId="514EB38A" w:rsidR="006B5750" w:rsidRPr="00E941CE" w:rsidDel="00672F66" w:rsidRDefault="006B5750" w:rsidP="001800F9">
      <w:pPr>
        <w:pStyle w:val="Leipteksti"/>
        <w:spacing w:before="60" w:after="60" w:line="240" w:lineRule="auto"/>
        <w:rPr>
          <w:del w:id="944" w:author="Kaski Maiju" w:date="2024-09-23T14:46:00Z" w16du:dateUtc="2024-09-23T11:46:00Z"/>
          <w:color w:val="FF0000"/>
          <w:rPrChange w:id="945" w:author="Kaski Maiju" w:date="2024-09-23T15:09:00Z" w16du:dateUtc="2024-09-23T12:09:00Z">
            <w:rPr>
              <w:del w:id="946" w:author="Kaski Maiju" w:date="2024-09-23T14:46:00Z" w16du:dateUtc="2024-09-23T11:46:00Z"/>
            </w:rPr>
          </w:rPrChange>
        </w:rPr>
      </w:pPr>
      <w:del w:id="947" w:author="Kaski Maiju" w:date="2024-09-23T14:46:00Z" w16du:dateUtc="2024-09-23T11:46:00Z">
        <w:r w:rsidRPr="00E941CE" w:rsidDel="00672F66">
          <w:rPr>
            <w:color w:val="FF0000"/>
            <w:rPrChange w:id="948" w:author="Kaski Maiju" w:date="2024-09-23T15:09:00Z" w16du:dateUtc="2024-09-23T12:09:00Z">
              <w:rPr/>
            </w:rPrChange>
          </w:rPr>
          <w:delText>The added benefit of digital communication is having the information in standardised structure, ensuring that the same information is available to all actors when required and designed in a way to minimise misinterpretations and to provide common situational awareness. This includes machine-to-machine communications between VTS, vessels and other external sources.</w:delText>
        </w:r>
      </w:del>
    </w:p>
    <w:p w14:paraId="293D1308" w14:textId="77AADB5D" w:rsidR="00F762DE" w:rsidRPr="00E941CE" w:rsidDel="00672F66" w:rsidRDefault="00F762DE" w:rsidP="001800F9">
      <w:pPr>
        <w:pStyle w:val="Leipteksti"/>
        <w:spacing w:before="60" w:after="60" w:line="240" w:lineRule="auto"/>
        <w:rPr>
          <w:del w:id="949" w:author="Kaski Maiju" w:date="2024-09-23T14:46:00Z" w16du:dateUtc="2024-09-23T11:46:00Z"/>
          <w:color w:val="FF0000"/>
          <w:rPrChange w:id="950" w:author="Kaski Maiju" w:date="2024-09-23T15:09:00Z" w16du:dateUtc="2024-09-23T12:09:00Z">
            <w:rPr>
              <w:del w:id="951" w:author="Kaski Maiju" w:date="2024-09-23T14:46:00Z" w16du:dateUtc="2024-09-23T11:46:00Z"/>
            </w:rPr>
          </w:rPrChange>
        </w:rPr>
      </w:pPr>
      <w:del w:id="952" w:author="Kaski Maiju" w:date="2024-09-23T14:46:00Z" w16du:dateUtc="2024-09-23T11:46:00Z">
        <w:r w:rsidRPr="00E941CE" w:rsidDel="00672F66">
          <w:rPr>
            <w:color w:val="FF0000"/>
            <w:rPrChange w:id="953" w:author="Kaski Maiju" w:date="2024-09-23T15:09:00Z" w16du:dateUtc="2024-09-23T12:09:00Z">
              <w:rPr/>
            </w:rPrChange>
          </w:rPr>
          <w:delText>The intent of messages conveyed to actors should be the same, irrespective of whether it is by voice or digital means.</w:delText>
        </w:r>
        <w:r w:rsidR="00986A69" w:rsidRPr="00E941CE" w:rsidDel="00672F66">
          <w:rPr>
            <w:color w:val="FF0000"/>
            <w:rPrChange w:id="954" w:author="Kaski Maiju" w:date="2024-09-23T15:09:00Z" w16du:dateUtc="2024-09-23T12:09:00Z">
              <w:rPr/>
            </w:rPrChange>
          </w:rPr>
          <w:delText xml:space="preserve"> Digital communications </w:delText>
        </w:r>
        <w:commentRangeStart w:id="955"/>
        <w:r w:rsidR="00986A69" w:rsidRPr="00E941CE" w:rsidDel="00672F66">
          <w:rPr>
            <w:color w:val="FF0000"/>
            <w:rPrChange w:id="956" w:author="Kaski Maiju" w:date="2024-09-23T15:09:00Z" w16du:dateUtc="2024-09-23T12:09:00Z">
              <w:rPr/>
            </w:rPrChange>
          </w:rPr>
          <w:delText>should have the same procedures as the voice communications</w:delText>
        </w:r>
        <w:commentRangeEnd w:id="955"/>
        <w:r w:rsidR="005F09A5" w:rsidRPr="00E941CE" w:rsidDel="00672F66">
          <w:rPr>
            <w:rStyle w:val="Kommentinviite"/>
            <w:color w:val="FF0000"/>
            <w:rPrChange w:id="957" w:author="Kaski Maiju" w:date="2024-09-23T15:09:00Z" w16du:dateUtc="2024-09-23T12:09:00Z">
              <w:rPr>
                <w:rStyle w:val="Kommentinviite"/>
              </w:rPr>
            </w:rPrChange>
          </w:rPr>
          <w:commentReference w:id="955"/>
        </w:r>
        <w:r w:rsidR="00986A69" w:rsidRPr="00E941CE" w:rsidDel="00672F66">
          <w:rPr>
            <w:color w:val="FF0000"/>
            <w:rPrChange w:id="958" w:author="Kaski Maiju" w:date="2024-09-23T15:09:00Z" w16du:dateUtc="2024-09-23T12:09:00Z">
              <w:rPr/>
            </w:rPrChange>
          </w:rPr>
          <w:delText xml:space="preserve">. Digital communication should be processed the same way as voice communications, acknowledgement of the messages might be needed in some cases, especially in safety critical situations. </w:delText>
        </w:r>
      </w:del>
    </w:p>
    <w:p w14:paraId="39EE6847" w14:textId="19BFC201" w:rsidR="006B5750" w:rsidRPr="00E941CE" w:rsidDel="00672F66" w:rsidRDefault="006B5750" w:rsidP="006B5750">
      <w:pPr>
        <w:pStyle w:val="Leipteksti"/>
        <w:rPr>
          <w:del w:id="959" w:author="Kaski Maiju" w:date="2024-09-23T14:46:00Z" w16du:dateUtc="2024-09-23T11:46:00Z"/>
          <w:color w:val="FF0000"/>
          <w:rPrChange w:id="960" w:author="Kaski Maiju" w:date="2024-09-23T15:09:00Z" w16du:dateUtc="2024-09-23T12:09:00Z">
            <w:rPr>
              <w:del w:id="961" w:author="Kaski Maiju" w:date="2024-09-23T14:46:00Z" w16du:dateUtc="2024-09-23T11:46:00Z"/>
            </w:rPr>
          </w:rPrChange>
        </w:rPr>
      </w:pPr>
      <w:del w:id="962" w:author="Kaski Maiju" w:date="2024-09-23T14:46:00Z" w16du:dateUtc="2024-09-23T11:46:00Z">
        <w:r w:rsidRPr="00E941CE" w:rsidDel="00672F66">
          <w:rPr>
            <w:color w:val="FF0000"/>
            <w:rPrChange w:id="963" w:author="Kaski Maiju" w:date="2024-09-23T15:09:00Z" w16du:dateUtc="2024-09-23T12:09:00Z">
              <w:rPr/>
            </w:rPrChange>
          </w:rPr>
          <w:delText>According to IALA G1132 VTS Voice Communications and Phraseology “</w:delText>
        </w:r>
        <w:r w:rsidRPr="00E941CE" w:rsidDel="00672F66">
          <w:rPr>
            <w:i/>
            <w:iCs/>
            <w:color w:val="FF0000"/>
            <w:rPrChange w:id="964" w:author="Kaski Maiju" w:date="2024-09-23T15:09:00Z" w16du:dateUtc="2024-09-23T12:09:00Z">
              <w:rPr>
                <w:i/>
                <w:iCs/>
              </w:rPr>
            </w:rPrChange>
          </w:rPr>
          <w:delText>Closed-loop communication should be used to confirm that messages from VTS personnel are correctly received and understood”</w:delText>
        </w:r>
        <w:r w:rsidRPr="00E941CE" w:rsidDel="00672F66">
          <w:rPr>
            <w:color w:val="FF0000"/>
            <w:rPrChange w:id="965" w:author="Kaski Maiju" w:date="2024-09-23T15:09:00Z" w16du:dateUtc="2024-09-23T12:09:00Z">
              <w:rPr/>
            </w:rPrChange>
          </w:rPr>
          <w:delText xml:space="preserve">. </w:delText>
        </w:r>
      </w:del>
    </w:p>
    <w:p w14:paraId="0A2339F2" w14:textId="22F43AA4" w:rsidR="006B5750" w:rsidRPr="00E941CE" w:rsidDel="00672F66" w:rsidRDefault="006B5750" w:rsidP="006B5750">
      <w:pPr>
        <w:pStyle w:val="Leipteksti"/>
        <w:rPr>
          <w:del w:id="966" w:author="Kaski Maiju" w:date="2024-09-23T14:46:00Z" w16du:dateUtc="2024-09-23T11:46:00Z"/>
          <w:color w:val="FF0000"/>
          <w:rPrChange w:id="967" w:author="Kaski Maiju" w:date="2024-09-23T15:09:00Z" w16du:dateUtc="2024-09-23T12:09:00Z">
            <w:rPr>
              <w:del w:id="968" w:author="Kaski Maiju" w:date="2024-09-23T14:46:00Z" w16du:dateUtc="2024-09-23T11:46:00Z"/>
            </w:rPr>
          </w:rPrChange>
        </w:rPr>
      </w:pPr>
      <w:commentRangeStart w:id="969"/>
      <w:del w:id="970" w:author="Kaski Maiju" w:date="2024-09-23T14:46:00Z" w16du:dateUtc="2024-09-23T11:46:00Z">
        <w:r w:rsidRPr="00E941CE" w:rsidDel="00672F66">
          <w:rPr>
            <w:color w:val="FF0000"/>
            <w:rPrChange w:id="971" w:author="Kaski Maiju" w:date="2024-09-23T15:09:00Z" w16du:dateUtc="2024-09-23T12:09:00Z">
              <w:rPr/>
            </w:rPrChange>
          </w:rPr>
          <w:delText xml:space="preserve">To achieve closed-loop communication in digital communications different </w:delText>
        </w:r>
      </w:del>
      <w:ins w:id="972" w:author="Karlsson, Fredrik" w:date="2024-03-14T11:55:00Z">
        <w:del w:id="973" w:author="Kaski Maiju" w:date="2024-09-23T14:46:00Z" w16du:dateUtc="2024-09-23T11:46:00Z">
          <w:r w:rsidR="00824C79" w:rsidRPr="00E941CE" w:rsidDel="00672F66">
            <w:rPr>
              <w:color w:val="FF0000"/>
              <w:rPrChange w:id="974" w:author="Kaski Maiju" w:date="2024-09-23T15:09:00Z" w16du:dateUtc="2024-09-23T12:09:00Z">
                <w:rPr/>
              </w:rPrChange>
            </w:rPr>
            <w:delText xml:space="preserve">types of responses </w:delText>
          </w:r>
        </w:del>
      </w:ins>
      <w:del w:id="975" w:author="Kaski Maiju" w:date="2024-09-23T14:46:00Z" w16du:dateUtc="2024-09-23T11:46:00Z">
        <w:r w:rsidRPr="00E941CE" w:rsidDel="00672F66">
          <w:rPr>
            <w:color w:val="FF0000"/>
            <w:rPrChange w:id="976" w:author="Kaski Maiju" w:date="2024-09-23T15:09:00Z" w16du:dateUtc="2024-09-23T12:09:00Z">
              <w:rPr/>
            </w:rPrChange>
          </w:rPr>
          <w:delText>levels of acknowledgements can</w:delText>
        </w:r>
      </w:del>
      <w:ins w:id="977" w:author="Karlsson, Fredrik" w:date="2024-03-14T11:55:00Z">
        <w:del w:id="978" w:author="Kaski Maiju" w:date="2024-09-23T14:46:00Z" w16du:dateUtc="2024-09-23T11:46:00Z">
          <w:r w:rsidR="00824C79" w:rsidRPr="00E941CE" w:rsidDel="00672F66">
            <w:rPr>
              <w:color w:val="FF0000"/>
              <w:rPrChange w:id="979" w:author="Kaski Maiju" w:date="2024-09-23T15:09:00Z" w16du:dateUtc="2024-09-23T12:09:00Z">
                <w:rPr/>
              </w:rPrChange>
            </w:rPr>
            <w:delText>should</w:delText>
          </w:r>
        </w:del>
      </w:ins>
      <w:del w:id="980" w:author="Kaski Maiju" w:date="2024-09-23T14:46:00Z" w16du:dateUtc="2024-09-23T11:46:00Z">
        <w:r w:rsidRPr="00E941CE" w:rsidDel="00672F66">
          <w:rPr>
            <w:color w:val="FF0000"/>
            <w:rPrChange w:id="981" w:author="Kaski Maiju" w:date="2024-09-23T15:09:00Z" w16du:dateUtc="2024-09-23T12:09:00Z">
              <w:rPr/>
            </w:rPrChange>
          </w:rPr>
          <w:delText xml:space="preserve"> be implemented:</w:delText>
        </w:r>
      </w:del>
    </w:p>
    <w:p w14:paraId="2F275B5B" w14:textId="0F5F7E85" w:rsidR="00624DBA" w:rsidRPr="00E941CE" w:rsidDel="00672F66" w:rsidRDefault="00624DBA" w:rsidP="004F6822">
      <w:pPr>
        <w:pStyle w:val="Leipteksti"/>
        <w:numPr>
          <w:ilvl w:val="0"/>
          <w:numId w:val="36"/>
        </w:numPr>
        <w:rPr>
          <w:ins w:id="982" w:author="Karlsson, Fredrik" w:date="2024-03-14T12:03:00Z"/>
          <w:del w:id="983" w:author="Kaski Maiju" w:date="2024-09-23T14:46:00Z" w16du:dateUtc="2024-09-23T11:46:00Z"/>
          <w:color w:val="FF0000"/>
          <w:rPrChange w:id="984" w:author="Kaski Maiju" w:date="2024-09-23T15:09:00Z" w16du:dateUtc="2024-09-23T12:09:00Z">
            <w:rPr>
              <w:ins w:id="985" w:author="Karlsson, Fredrik" w:date="2024-03-14T12:03:00Z"/>
              <w:del w:id="986" w:author="Kaski Maiju" w:date="2024-09-23T14:46:00Z" w16du:dateUtc="2024-09-23T11:46:00Z"/>
            </w:rPr>
          </w:rPrChange>
        </w:rPr>
      </w:pPr>
      <w:ins w:id="987" w:author="Karlsson, Fredrik" w:date="2024-03-14T12:03:00Z">
        <w:del w:id="988" w:author="Kaski Maiju" w:date="2024-09-23T14:46:00Z" w16du:dateUtc="2024-09-23T11:46:00Z">
          <w:r w:rsidRPr="00E941CE" w:rsidDel="00672F66">
            <w:rPr>
              <w:rStyle w:val="ui-provider"/>
              <w:color w:val="FF0000"/>
              <w:rPrChange w:id="989" w:author="Kaski Maiju" w:date="2024-09-23T15:09:00Z" w16du:dateUtc="2024-09-23T12:09:00Z">
                <w:rPr>
                  <w:rStyle w:val="ui-provider"/>
                </w:rPr>
              </w:rPrChange>
            </w:rPr>
            <w:delText>Delivered: system acknowledges message reception </w:delText>
          </w:r>
          <w:r w:rsidRPr="00E941CE" w:rsidDel="00672F66">
            <w:rPr>
              <w:color w:val="FF0000"/>
              <w:rPrChange w:id="990" w:author="Kaski Maiju" w:date="2024-09-23T15:09:00Z" w16du:dateUtc="2024-09-23T12:09:00Z">
                <w:rPr/>
              </w:rPrChange>
            </w:rPr>
            <w:delText xml:space="preserve"> </w:delText>
          </w:r>
        </w:del>
      </w:ins>
    </w:p>
    <w:p w14:paraId="0472BDB4" w14:textId="48EFFFD6" w:rsidR="006B5750" w:rsidRPr="00E941CE" w:rsidDel="00672F66" w:rsidRDefault="006B5750" w:rsidP="004F6822">
      <w:pPr>
        <w:pStyle w:val="Leipteksti"/>
        <w:numPr>
          <w:ilvl w:val="0"/>
          <w:numId w:val="36"/>
        </w:numPr>
        <w:rPr>
          <w:del w:id="991" w:author="Kaski Maiju" w:date="2024-09-23T14:46:00Z" w16du:dateUtc="2024-09-23T11:46:00Z"/>
          <w:color w:val="FF0000"/>
          <w:rPrChange w:id="992" w:author="Kaski Maiju" w:date="2024-09-23T15:09:00Z" w16du:dateUtc="2024-09-23T12:09:00Z">
            <w:rPr>
              <w:del w:id="993" w:author="Kaski Maiju" w:date="2024-09-23T14:46:00Z" w16du:dateUtc="2024-09-23T11:46:00Z"/>
            </w:rPr>
          </w:rPrChange>
        </w:rPr>
      </w:pPr>
      <w:del w:id="994" w:author="Kaski Maiju" w:date="2024-09-23T14:46:00Z" w16du:dateUtc="2024-09-23T11:46:00Z">
        <w:r w:rsidRPr="00E941CE" w:rsidDel="00672F66">
          <w:rPr>
            <w:color w:val="FF0000"/>
            <w:rPrChange w:id="995" w:author="Kaski Maiju" w:date="2024-09-23T15:09:00Z" w16du:dateUtc="2024-09-23T12:09:00Z">
              <w:rPr/>
            </w:rPrChange>
          </w:rPr>
          <w:delText>level 1, general information messages to all vessels. No acknowledgement or action required.</w:delText>
        </w:r>
      </w:del>
    </w:p>
    <w:p w14:paraId="3088D967" w14:textId="3900E60F" w:rsidR="00624DBA" w:rsidRPr="00E941CE" w:rsidDel="00672F66" w:rsidRDefault="00624DBA" w:rsidP="00624DBA">
      <w:pPr>
        <w:pStyle w:val="Leipteksti"/>
        <w:numPr>
          <w:ilvl w:val="0"/>
          <w:numId w:val="36"/>
        </w:numPr>
        <w:rPr>
          <w:ins w:id="996" w:author="Karlsson, Fredrik" w:date="2024-03-14T12:04:00Z"/>
          <w:del w:id="997" w:author="Kaski Maiju" w:date="2024-09-23T14:46:00Z" w16du:dateUtc="2024-09-23T11:46:00Z"/>
          <w:color w:val="FF0000"/>
          <w:rPrChange w:id="998" w:author="Kaski Maiju" w:date="2024-09-23T15:09:00Z" w16du:dateUtc="2024-09-23T12:09:00Z">
            <w:rPr>
              <w:ins w:id="999" w:author="Karlsson, Fredrik" w:date="2024-03-14T12:04:00Z"/>
              <w:del w:id="1000" w:author="Kaski Maiju" w:date="2024-09-23T14:46:00Z" w16du:dateUtc="2024-09-23T11:46:00Z"/>
            </w:rPr>
          </w:rPrChange>
        </w:rPr>
      </w:pPr>
      <w:ins w:id="1001" w:author="Karlsson, Fredrik" w:date="2024-03-14T12:05:00Z">
        <w:del w:id="1002" w:author="Kaski Maiju" w:date="2024-09-23T14:46:00Z" w16du:dateUtc="2024-09-23T11:46:00Z">
          <w:r w:rsidRPr="00E941CE" w:rsidDel="00672F66">
            <w:rPr>
              <w:color w:val="FF0000"/>
              <w:rPrChange w:id="1003" w:author="Kaski Maiju" w:date="2024-09-23T15:09:00Z" w16du:dateUtc="2024-09-23T12:09:00Z">
                <w:rPr/>
              </w:rPrChange>
            </w:rPr>
            <w:delText>Received</w:delText>
          </w:r>
        </w:del>
      </w:ins>
      <w:ins w:id="1004" w:author="Karlsson, Fredrik" w:date="2024-03-14T12:03:00Z">
        <w:del w:id="1005" w:author="Kaski Maiju" w:date="2024-09-23T14:46:00Z" w16du:dateUtc="2024-09-23T11:46:00Z">
          <w:r w:rsidRPr="00E941CE" w:rsidDel="00672F66">
            <w:rPr>
              <w:rStyle w:val="ui-provider"/>
              <w:color w:val="FF0000"/>
              <w:rPrChange w:id="1006" w:author="Kaski Maiju" w:date="2024-09-23T15:09:00Z" w16du:dateUtc="2024-09-23T12:09:00Z">
                <w:rPr>
                  <w:rStyle w:val="ui-provider"/>
                </w:rPr>
              </w:rPrChange>
            </w:rPr>
            <w:delText>: human operator acknowledges message reception</w:delText>
          </w:r>
          <w:r w:rsidRPr="00E941CE" w:rsidDel="00672F66">
            <w:rPr>
              <w:color w:val="FF0000"/>
              <w:rPrChange w:id="1007" w:author="Kaski Maiju" w:date="2024-09-23T15:09:00Z" w16du:dateUtc="2024-09-23T12:09:00Z">
                <w:rPr/>
              </w:rPrChange>
            </w:rPr>
            <w:delText xml:space="preserve"> </w:delText>
          </w:r>
        </w:del>
      </w:ins>
    </w:p>
    <w:p w14:paraId="1B1AB96A" w14:textId="332E4F29" w:rsidR="00624DBA" w:rsidRPr="00E941CE" w:rsidDel="00672F66" w:rsidRDefault="00624DBA" w:rsidP="004F6822">
      <w:pPr>
        <w:pStyle w:val="Leipteksti"/>
        <w:numPr>
          <w:ilvl w:val="0"/>
          <w:numId w:val="36"/>
        </w:numPr>
        <w:rPr>
          <w:ins w:id="1008" w:author="Karlsson, Fredrik" w:date="2024-03-14T12:04:00Z"/>
          <w:del w:id="1009" w:author="Kaski Maiju" w:date="2024-09-23T14:46:00Z" w16du:dateUtc="2024-09-23T11:46:00Z"/>
          <w:color w:val="FF0000"/>
          <w:rPrChange w:id="1010" w:author="Kaski Maiju" w:date="2024-09-23T15:09:00Z" w16du:dateUtc="2024-09-23T12:09:00Z">
            <w:rPr>
              <w:ins w:id="1011" w:author="Karlsson, Fredrik" w:date="2024-03-14T12:04:00Z"/>
              <w:del w:id="1012" w:author="Kaski Maiju" w:date="2024-09-23T14:46:00Z" w16du:dateUtc="2024-09-23T11:46:00Z"/>
            </w:rPr>
          </w:rPrChange>
        </w:rPr>
      </w:pPr>
      <w:ins w:id="1013" w:author="Karlsson, Fredrik" w:date="2024-03-14T12:04:00Z">
        <w:del w:id="1014" w:author="Kaski Maiju" w:date="2024-09-23T14:46:00Z" w16du:dateUtc="2024-09-23T11:46:00Z">
          <w:r w:rsidRPr="00E941CE" w:rsidDel="00672F66">
            <w:rPr>
              <w:rStyle w:val="ui-provider"/>
              <w:color w:val="FF0000"/>
              <w:rPrChange w:id="1015" w:author="Kaski Maiju" w:date="2024-09-23T15:09:00Z" w16du:dateUtc="2024-09-23T12:09:00Z">
                <w:rPr>
                  <w:rStyle w:val="ui-provider"/>
                </w:rPr>
              </w:rPrChange>
            </w:rPr>
            <w:delText>Approved: human operator approves the content of the message</w:delText>
          </w:r>
        </w:del>
      </w:ins>
    </w:p>
    <w:p w14:paraId="40E44C20" w14:textId="2D2E42A9" w:rsidR="006B5750" w:rsidRPr="00E941CE" w:rsidDel="00672F66" w:rsidRDefault="006B5750" w:rsidP="004F6822">
      <w:pPr>
        <w:pStyle w:val="Leipteksti"/>
        <w:numPr>
          <w:ilvl w:val="0"/>
          <w:numId w:val="36"/>
        </w:numPr>
        <w:rPr>
          <w:del w:id="1016" w:author="Kaski Maiju" w:date="2024-09-23T14:46:00Z" w16du:dateUtc="2024-09-23T11:46:00Z"/>
          <w:color w:val="FF0000"/>
          <w:rPrChange w:id="1017" w:author="Kaski Maiju" w:date="2024-09-23T15:09:00Z" w16du:dateUtc="2024-09-23T12:09:00Z">
            <w:rPr>
              <w:del w:id="1018" w:author="Kaski Maiju" w:date="2024-09-23T14:46:00Z" w16du:dateUtc="2024-09-23T11:46:00Z"/>
            </w:rPr>
          </w:rPrChange>
        </w:rPr>
      </w:pPr>
      <w:del w:id="1019" w:author="Kaski Maiju" w:date="2024-09-23T14:46:00Z" w16du:dateUtc="2024-09-23T11:46:00Z">
        <w:r w:rsidRPr="00E941CE" w:rsidDel="00672F66">
          <w:rPr>
            <w:color w:val="FF0000"/>
            <w:rPrChange w:id="1020" w:author="Kaski Maiju" w:date="2024-09-23T15:09:00Z" w16du:dateUtc="2024-09-23T12:09:00Z">
              <w:rPr/>
            </w:rPrChange>
          </w:rPr>
          <w:delText>level 2, information related to one or group of vessels. Acknowledgement of reception of information required.</w:delText>
        </w:r>
      </w:del>
    </w:p>
    <w:p w14:paraId="11494823" w14:textId="6CF0EF3D" w:rsidR="006B5750" w:rsidRPr="00E941CE" w:rsidDel="00672F66" w:rsidRDefault="006B5750" w:rsidP="004F6822">
      <w:pPr>
        <w:pStyle w:val="Leipteksti"/>
        <w:numPr>
          <w:ilvl w:val="0"/>
          <w:numId w:val="36"/>
        </w:numPr>
        <w:rPr>
          <w:del w:id="1021" w:author="Kaski Maiju" w:date="2024-09-23T14:46:00Z" w16du:dateUtc="2024-09-23T11:46:00Z"/>
          <w:color w:val="FF0000"/>
          <w:rPrChange w:id="1022" w:author="Kaski Maiju" w:date="2024-09-23T15:09:00Z" w16du:dateUtc="2024-09-23T12:09:00Z">
            <w:rPr>
              <w:del w:id="1023" w:author="Kaski Maiju" w:date="2024-09-23T14:46:00Z" w16du:dateUtc="2024-09-23T11:46:00Z"/>
            </w:rPr>
          </w:rPrChange>
        </w:rPr>
      </w:pPr>
      <w:del w:id="1024" w:author="Kaski Maiju" w:date="2024-09-23T14:46:00Z" w16du:dateUtc="2024-09-23T11:46:00Z">
        <w:r w:rsidRPr="00E941CE" w:rsidDel="00672F66">
          <w:rPr>
            <w:color w:val="FF0000"/>
            <w:rPrChange w:id="1025" w:author="Kaski Maiju" w:date="2024-09-23T15:09:00Z" w16du:dateUtc="2024-09-23T12:09:00Z">
              <w:rPr/>
            </w:rPrChange>
          </w:rPr>
          <w:delText>level 3, information related to one or group of vessels. Acknowledgement of reception of information and action required.</w:delText>
        </w:r>
        <w:commentRangeEnd w:id="969"/>
        <w:r w:rsidR="005F09A5" w:rsidRPr="00E941CE" w:rsidDel="00672F66">
          <w:rPr>
            <w:rStyle w:val="Kommentinviite"/>
            <w:color w:val="FF0000"/>
            <w:rPrChange w:id="1026" w:author="Kaski Maiju" w:date="2024-09-23T15:09:00Z" w16du:dateUtc="2024-09-23T12:09:00Z">
              <w:rPr>
                <w:rStyle w:val="Kommentinviite"/>
              </w:rPr>
            </w:rPrChange>
          </w:rPr>
          <w:commentReference w:id="969"/>
        </w:r>
      </w:del>
    </w:p>
    <w:p w14:paraId="1CB998AF" w14:textId="7216DBB6" w:rsidR="006B5750" w:rsidRPr="00E941CE" w:rsidDel="00672F66" w:rsidRDefault="006B5750" w:rsidP="005724B6">
      <w:pPr>
        <w:pStyle w:val="Leipteksti"/>
        <w:spacing w:before="60" w:after="60" w:line="240" w:lineRule="auto"/>
        <w:jc w:val="left"/>
        <w:rPr>
          <w:del w:id="1027" w:author="Kaski Maiju" w:date="2024-09-23T14:46:00Z" w16du:dateUtc="2024-09-23T11:46:00Z"/>
          <w:color w:val="FF0000"/>
          <w:rPrChange w:id="1028" w:author="Kaski Maiju" w:date="2024-09-23T15:09:00Z" w16du:dateUtc="2024-09-23T12:09:00Z">
            <w:rPr>
              <w:del w:id="1029" w:author="Kaski Maiju" w:date="2024-09-23T14:46:00Z" w16du:dateUtc="2024-09-23T11:46:00Z"/>
            </w:rPr>
          </w:rPrChange>
        </w:rPr>
      </w:pPr>
    </w:p>
    <w:p w14:paraId="7E8AB8F0" w14:textId="7657E6C0" w:rsidR="002C1ACD" w:rsidRPr="00E941CE" w:rsidDel="00A811DA" w:rsidRDefault="00245365" w:rsidP="00245365">
      <w:pPr>
        <w:pStyle w:val="Leipteksti"/>
        <w:rPr>
          <w:del w:id="1030" w:author="Kaski Maiju" w:date="2024-06-26T11:39:00Z"/>
          <w:color w:val="FF0000"/>
          <w:rPrChange w:id="1031" w:author="Kaski Maiju" w:date="2024-09-23T15:09:00Z" w16du:dateUtc="2024-09-23T12:09:00Z">
            <w:rPr>
              <w:del w:id="1032" w:author="Kaski Maiju" w:date="2024-06-26T11:39:00Z"/>
            </w:rPr>
          </w:rPrChange>
        </w:rPr>
      </w:pPr>
      <w:del w:id="1033" w:author="Kaski Maiju" w:date="2024-09-23T14:46:00Z" w16du:dateUtc="2024-09-23T11:46:00Z">
        <w:r w:rsidRPr="00E941CE" w:rsidDel="00672F66">
          <w:rPr>
            <w:color w:val="FF0000"/>
            <w:rPrChange w:id="1034" w:author="Kaski Maiju" w:date="2024-09-23T15:09:00Z" w16du:dateUtc="2024-09-23T12:09:00Z">
              <w:rPr/>
            </w:rPrChange>
          </w:rPr>
          <w:delText xml:space="preserve">VTS </w:delText>
        </w:r>
        <w:r w:rsidR="00D65756" w:rsidRPr="00E941CE" w:rsidDel="00672F66">
          <w:rPr>
            <w:color w:val="FF0000"/>
            <w:rPrChange w:id="1035" w:author="Kaski Maiju" w:date="2024-09-23T15:09:00Z" w16du:dateUtc="2024-09-23T12:09:00Z">
              <w:rPr/>
            </w:rPrChange>
          </w:rPr>
          <w:delText xml:space="preserve">providers </w:delText>
        </w:r>
        <w:r w:rsidRPr="00E941CE" w:rsidDel="00672F66">
          <w:rPr>
            <w:color w:val="FF0000"/>
            <w:rPrChange w:id="1036" w:author="Kaski Maiju" w:date="2024-09-23T15:09:00Z" w16du:dateUtc="2024-09-23T12:09:00Z">
              <w:rPr/>
            </w:rPrChange>
          </w:rPr>
          <w:delText>should ensure that t</w:delText>
        </w:r>
        <w:r w:rsidR="00676980" w:rsidRPr="00E941CE" w:rsidDel="00672F66">
          <w:rPr>
            <w:color w:val="FF0000"/>
            <w:rPrChange w:id="1037" w:author="Kaski Maiju" w:date="2024-09-23T15:09:00Z" w16du:dateUtc="2024-09-23T12:09:00Z">
              <w:rPr/>
            </w:rPrChange>
          </w:rPr>
          <w:delText xml:space="preserve">he digital services have up-to -date information. </w:delText>
        </w:r>
      </w:del>
      <w:ins w:id="1038" w:author="Karlsson, Fredrik" w:date="2024-06-27T10:08:00Z">
        <w:del w:id="1039" w:author="Kaski Maiju" w:date="2024-09-23T14:46:00Z" w16du:dateUtc="2024-09-23T11:46:00Z">
          <w:r w:rsidR="00291EF8" w:rsidRPr="00E941CE" w:rsidDel="00672F66">
            <w:rPr>
              <w:color w:val="FF0000"/>
              <w:rPrChange w:id="1040" w:author="Kaski Maiju" w:date="2024-09-23T15:09:00Z" w16du:dateUtc="2024-09-23T12:09:00Z">
                <w:rPr/>
              </w:rPrChange>
            </w:rPr>
            <w:delText xml:space="preserve"> [</w:delText>
          </w:r>
        </w:del>
      </w:ins>
      <w:ins w:id="1041" w:author="Karlsson, Fredrik" w:date="2024-06-27T10:09:00Z">
        <w:del w:id="1042" w:author="Kaski Maiju" w:date="2024-09-23T14:46:00Z" w16du:dateUtc="2024-09-23T11:46:00Z">
          <w:r w:rsidR="00291EF8" w:rsidRPr="00E941CE" w:rsidDel="00672F66">
            <w:rPr>
              <w:color w:val="FF0000"/>
              <w:rPrChange w:id="1043" w:author="Kaski Maiju" w:date="2024-09-23T15:09:00Z" w16du:dateUtc="2024-09-23T12:09:00Z">
                <w:rPr/>
              </w:rPrChange>
            </w:rPr>
            <w:delText xml:space="preserve">Juho Pitkanen insert something about IT-infrastructure, punchlines that </w:delText>
          </w:r>
        </w:del>
      </w:ins>
      <w:ins w:id="1044" w:author="Karlsson, Fredrik" w:date="2024-06-27T10:10:00Z">
        <w:del w:id="1045" w:author="Kaski Maiju" w:date="2024-09-23T14:46:00Z" w16du:dateUtc="2024-09-23T11:46:00Z">
          <w:r w:rsidR="00291EF8" w:rsidRPr="00E941CE" w:rsidDel="00672F66">
            <w:rPr>
              <w:color w:val="FF0000"/>
              <w:rPrChange w:id="1046" w:author="Kaski Maiju" w:date="2024-09-23T15:09:00Z" w16du:dateUtc="2024-09-23T12:09:00Z">
                <w:rPr/>
              </w:rPrChange>
            </w:rPr>
            <w:delText>summarize</w:delText>
          </w:r>
        </w:del>
      </w:ins>
      <w:ins w:id="1047" w:author="Karlsson, Fredrik" w:date="2024-06-27T10:09:00Z">
        <w:del w:id="1048" w:author="Kaski Maiju" w:date="2024-09-23T14:46:00Z" w16du:dateUtc="2024-09-23T11:46:00Z">
          <w:r w:rsidR="00291EF8" w:rsidRPr="00E941CE" w:rsidDel="00672F66">
            <w:rPr>
              <w:color w:val="FF0000"/>
              <w:rPrChange w:id="1049" w:author="Kaski Maiju" w:date="2024-09-23T15:09:00Z" w16du:dateUtc="2024-09-23T12:09:00Z">
                <w:rPr/>
              </w:rPrChange>
            </w:rPr>
            <w:delText xml:space="preserve"> the G1157 and </w:delText>
          </w:r>
        </w:del>
      </w:ins>
      <w:ins w:id="1050" w:author="Karlsson, Fredrik" w:date="2024-06-27T10:10:00Z">
        <w:del w:id="1051" w:author="Kaski Maiju" w:date="2024-09-23T14:46:00Z" w16du:dateUtc="2024-09-23T11:46:00Z">
          <w:r w:rsidR="00291EF8" w:rsidRPr="00E941CE" w:rsidDel="00672F66">
            <w:rPr>
              <w:color w:val="FF0000"/>
              <w:rPrChange w:id="1052" w:author="Kaski Maiju" w:date="2024-09-23T15:09:00Z" w16du:dateUtc="2024-09-23T12:09:00Z">
                <w:rPr/>
              </w:rPrChange>
            </w:rPr>
            <w:delText xml:space="preserve">G1161 and then </w:delText>
          </w:r>
        </w:del>
      </w:ins>
      <w:ins w:id="1053" w:author="Karlsson, Fredrik" w:date="2024-06-27T10:11:00Z">
        <w:del w:id="1054" w:author="Kaski Maiju" w:date="2024-09-23T14:46:00Z" w16du:dateUtc="2024-09-23T11:46:00Z">
          <w:r w:rsidR="00291EF8" w:rsidRPr="00E941CE" w:rsidDel="00672F66">
            <w:rPr>
              <w:color w:val="FF0000"/>
              <w:rPrChange w:id="1055" w:author="Kaski Maiju" w:date="2024-09-23T15:09:00Z" w16du:dateUtc="2024-09-23T12:09:00Z">
                <w:rPr/>
              </w:rPrChange>
            </w:rPr>
            <w:delText xml:space="preserve">refer </w:delText>
          </w:r>
        </w:del>
      </w:ins>
      <w:ins w:id="1056" w:author="Karlsson, Fredrik" w:date="2024-06-27T10:10:00Z">
        <w:del w:id="1057" w:author="Kaski Maiju" w:date="2024-09-23T14:46:00Z" w16du:dateUtc="2024-09-23T11:46:00Z">
          <w:r w:rsidR="00291EF8" w:rsidRPr="00E941CE" w:rsidDel="00672F66">
            <w:rPr>
              <w:color w:val="FF0000"/>
              <w:rPrChange w:id="1058" w:author="Kaski Maiju" w:date="2024-09-23T15:09:00Z" w16du:dateUtc="2024-09-23T12:09:00Z">
                <w:rPr/>
              </w:rPrChange>
            </w:rPr>
            <w:delText>to the</w:delText>
          </w:r>
        </w:del>
      </w:ins>
      <w:ins w:id="1059" w:author="Karlsson, Fredrik" w:date="2024-06-27T10:11:00Z">
        <w:del w:id="1060" w:author="Kaski Maiju" w:date="2024-09-23T14:46:00Z" w16du:dateUtc="2024-09-23T11:46:00Z">
          <w:r w:rsidR="00291EF8" w:rsidRPr="00E941CE" w:rsidDel="00672F66">
            <w:rPr>
              <w:color w:val="FF0000"/>
              <w:rPrChange w:id="1061" w:author="Kaski Maiju" w:date="2024-09-23T15:09:00Z" w16du:dateUtc="2024-09-23T12:09:00Z">
                <w:rPr/>
              </w:rPrChange>
            </w:rPr>
            <w:delText xml:space="preserve"> </w:delText>
          </w:r>
        </w:del>
      </w:ins>
      <w:ins w:id="1062" w:author="Karlsson, Fredrik" w:date="2024-06-27T10:10:00Z">
        <w:del w:id="1063" w:author="Kaski Maiju" w:date="2024-09-23T14:46:00Z" w16du:dateUtc="2024-09-23T11:46:00Z">
          <w:r w:rsidR="00291EF8" w:rsidRPr="00E941CE" w:rsidDel="00672F66">
            <w:rPr>
              <w:color w:val="FF0000"/>
              <w:rPrChange w:id="1064" w:author="Kaski Maiju" w:date="2024-09-23T15:09:00Z" w16du:dateUtc="2024-09-23T12:09:00Z">
                <w:rPr/>
              </w:rPrChange>
            </w:rPr>
            <w:delText>Guide Lines</w:delText>
          </w:r>
        </w:del>
      </w:ins>
      <w:ins w:id="1065" w:author="Karlsson, Fredrik" w:date="2024-06-27T10:11:00Z">
        <w:del w:id="1066" w:author="Kaski Maiju" w:date="2024-09-23T14:46:00Z" w16du:dateUtc="2024-09-23T11:46:00Z">
          <w:r w:rsidR="00291EF8" w:rsidRPr="00E941CE" w:rsidDel="00672F66">
            <w:rPr>
              <w:color w:val="FF0000"/>
              <w:rPrChange w:id="1067" w:author="Kaski Maiju" w:date="2024-09-23T15:09:00Z" w16du:dateUtc="2024-09-23T12:09:00Z">
                <w:rPr/>
              </w:rPrChange>
            </w:rPr>
            <w:delText>]</w:delText>
          </w:r>
        </w:del>
      </w:ins>
      <w:ins w:id="1068" w:author="Karlsson, Fredrik" w:date="2024-06-27T10:12:00Z">
        <w:del w:id="1069" w:author="Kaski Maiju" w:date="2024-09-23T14:46:00Z" w16du:dateUtc="2024-09-23T11:46:00Z">
          <w:r w:rsidR="00291EF8" w:rsidRPr="00E941CE" w:rsidDel="00672F66">
            <w:rPr>
              <w:b/>
              <w:i/>
              <w:color w:val="FF0000"/>
              <w:rPrChange w:id="1070" w:author="Kaski Maiju" w:date="2024-09-23T15:09:00Z" w16du:dateUtc="2024-09-23T12:09:00Z">
                <w:rPr>
                  <w:b/>
                  <w:i/>
                </w:rPr>
              </w:rPrChange>
            </w:rPr>
            <w:delText xml:space="preserve"> [Fredrik Karlsson write a short passus about </w:delText>
          </w:r>
        </w:del>
      </w:ins>
    </w:p>
    <w:p w14:paraId="551A181C" w14:textId="2A3BD2FE" w:rsidR="00E736BF" w:rsidRPr="00E941CE" w:rsidDel="00A811DA" w:rsidRDefault="00E736BF" w:rsidP="00E736BF">
      <w:pPr>
        <w:pStyle w:val="Otsikko1"/>
        <w:suppressAutoHyphens/>
        <w:rPr>
          <w:del w:id="1071" w:author="Kaski Maiju" w:date="2024-06-26T11:39:00Z"/>
          <w:strike/>
          <w:color w:val="FF0000"/>
          <w:rPrChange w:id="1072" w:author="Kaski Maiju" w:date="2024-09-23T15:09:00Z" w16du:dateUtc="2024-09-23T12:09:00Z">
            <w:rPr>
              <w:del w:id="1073" w:author="Kaski Maiju" w:date="2024-06-26T11:39:00Z"/>
            </w:rPr>
          </w:rPrChange>
        </w:rPr>
      </w:pPr>
      <w:del w:id="1074" w:author="Kaski Maiju" w:date="2024-06-26T11:39:00Z">
        <w:r w:rsidRPr="00E941CE" w:rsidDel="00A811DA">
          <w:rPr>
            <w:strike/>
            <w:color w:val="FF0000"/>
            <w:rPrChange w:id="1075" w:author="Kaski Maiju" w:date="2024-09-23T15:09:00Z" w16du:dateUtc="2024-09-23T12:09:00Z">
              <w:rPr/>
            </w:rPrChange>
          </w:rPr>
          <w:delText xml:space="preserve">part b </w:delText>
        </w:r>
        <w:r w:rsidR="006427C1" w:rsidRPr="00E941CE" w:rsidDel="00A811DA">
          <w:rPr>
            <w:strike/>
            <w:color w:val="FF0000"/>
            <w:rPrChange w:id="1076" w:author="Kaski Maiju" w:date="2024-09-23T15:09:00Z" w16du:dateUtc="2024-09-23T12:09:00Z">
              <w:rPr/>
            </w:rPrChange>
          </w:rPr>
          <w:tab/>
        </w:r>
      </w:del>
      <w:ins w:id="1077" w:author="Karlsson, Fredrik" w:date="2024-03-14T12:25:00Z">
        <w:del w:id="1078" w:author="Kaski Maiju" w:date="2024-06-26T11:39:00Z">
          <w:r w:rsidR="00561E99" w:rsidRPr="00E941CE" w:rsidDel="00A811DA">
            <w:rPr>
              <w:strike/>
              <w:color w:val="FF0000"/>
              <w:rPrChange w:id="1079" w:author="Kaski Maiju" w:date="2024-09-23T15:09:00Z" w16du:dateUtc="2024-09-23T12:09:00Z">
                <w:rPr/>
              </w:rPrChange>
            </w:rPr>
            <w:delText>message composition, delivery and interpretation</w:delText>
          </w:r>
        </w:del>
      </w:ins>
      <w:del w:id="1080" w:author="Kaski Maiju" w:date="2024-06-26T11:39:00Z">
        <w:r w:rsidR="0078486F" w:rsidRPr="00E941CE" w:rsidDel="00A811DA">
          <w:rPr>
            <w:strike/>
            <w:color w:val="FF0000"/>
            <w:rPrChange w:id="1081" w:author="Kaski Maiju" w:date="2024-09-23T15:09:00Z" w16du:dateUtc="2024-09-23T12:09:00Z">
              <w:rPr/>
            </w:rPrChange>
          </w:rPr>
          <w:delText>MESSAGE STRUCTURE AND DELIVERY</w:delText>
        </w:r>
      </w:del>
    </w:p>
    <w:p w14:paraId="3F282CC5" w14:textId="541A23A1" w:rsidR="00C2743C" w:rsidRPr="00E941CE" w:rsidDel="00A811DA" w:rsidRDefault="00C2743C" w:rsidP="001800F9">
      <w:pPr>
        <w:pStyle w:val="Heading1separationline"/>
        <w:rPr>
          <w:del w:id="1082" w:author="Kaski Maiju" w:date="2024-06-26T11:39:00Z"/>
          <w:strike/>
          <w:color w:val="FF0000"/>
          <w:rPrChange w:id="1083" w:author="Kaski Maiju" w:date="2024-09-23T15:09:00Z" w16du:dateUtc="2024-09-23T12:09:00Z">
            <w:rPr>
              <w:del w:id="1084" w:author="Kaski Maiju" w:date="2024-06-26T11:39:00Z"/>
            </w:rPr>
          </w:rPrChange>
        </w:rPr>
      </w:pPr>
    </w:p>
    <w:p w14:paraId="4B9575C7" w14:textId="23633DB2" w:rsidR="006D17FD" w:rsidRPr="00E941CE" w:rsidDel="00A811DA" w:rsidRDefault="00D65756" w:rsidP="003A1409">
      <w:pPr>
        <w:pStyle w:val="Leipteksti"/>
        <w:rPr>
          <w:del w:id="1085" w:author="Kaski Maiju" w:date="2024-06-26T11:39:00Z"/>
          <w:strike/>
          <w:color w:val="FF0000"/>
          <w:rPrChange w:id="1086" w:author="Kaski Maiju" w:date="2024-09-23T15:09:00Z" w16du:dateUtc="2024-09-23T12:09:00Z">
            <w:rPr>
              <w:del w:id="1087" w:author="Kaski Maiju" w:date="2024-06-26T11:39:00Z"/>
            </w:rPr>
          </w:rPrChange>
        </w:rPr>
      </w:pPr>
      <w:del w:id="1088" w:author="Kaski Maiju" w:date="2024-06-26T11:39:00Z">
        <w:r w:rsidRPr="00E941CE" w:rsidDel="00A811DA">
          <w:rPr>
            <w:strike/>
            <w:color w:val="FF0000"/>
            <w:rPrChange w:id="1089" w:author="Kaski Maiju" w:date="2024-09-23T15:09:00Z" w16du:dateUtc="2024-09-23T12:09:00Z">
              <w:rPr/>
            </w:rPrChange>
          </w:rPr>
          <w:delText xml:space="preserve">At present digital VTS </w:delText>
        </w:r>
        <w:r w:rsidR="00A93778" w:rsidRPr="00E941CE" w:rsidDel="00A811DA">
          <w:rPr>
            <w:strike/>
            <w:color w:val="FF0000"/>
            <w:rPrChange w:id="1090" w:author="Kaski Maiju" w:date="2024-09-23T15:09:00Z" w16du:dateUtc="2024-09-23T12:09:00Z">
              <w:rPr/>
            </w:rPrChange>
          </w:rPr>
          <w:delText>services are delivered to vessels through various systems. VTS related information, such as VTS area and reporting requirements, navigational warnings, meteorological data, recommended routes etc. is mostly mainly offered through websites maintained national and reginal</w:delText>
        </w:r>
      </w:del>
      <w:ins w:id="1091" w:author="Karlsson, Fredrik" w:date="2024-03-14T12:10:00Z">
        <w:del w:id="1092" w:author="Kaski Maiju" w:date="2024-06-26T11:39:00Z">
          <w:r w:rsidR="00925012" w:rsidRPr="00E941CE" w:rsidDel="00A811DA">
            <w:rPr>
              <w:strike/>
              <w:color w:val="FF0000"/>
              <w:rPrChange w:id="1093" w:author="Kaski Maiju" w:date="2024-09-23T15:09:00Z" w16du:dateUtc="2024-09-23T12:09:00Z">
                <w:rPr/>
              </w:rPrChange>
            </w:rPr>
            <w:delText>regional</w:delText>
          </w:r>
        </w:del>
      </w:ins>
      <w:del w:id="1094" w:author="Kaski Maiju" w:date="2024-06-26T11:39:00Z">
        <w:r w:rsidR="00A93778" w:rsidRPr="00E941CE" w:rsidDel="00A811DA">
          <w:rPr>
            <w:strike/>
            <w:color w:val="FF0000"/>
            <w:rPrChange w:id="1095" w:author="Kaski Maiju" w:date="2024-09-23T15:09:00Z" w16du:dateUtc="2024-09-23T12:09:00Z">
              <w:rPr/>
            </w:rPrChange>
          </w:rPr>
          <w:delText xml:space="preserve"> authorities. </w:delText>
        </w:r>
        <w:r w:rsidR="001D4919" w:rsidRPr="00E941CE" w:rsidDel="00A811DA">
          <w:rPr>
            <w:strike/>
            <w:color w:val="FF0000"/>
            <w:rPrChange w:id="1096" w:author="Kaski Maiju" w:date="2024-09-23T15:09:00Z" w16du:dateUtc="2024-09-23T12:09:00Z">
              <w:rPr/>
            </w:rPrChange>
          </w:rPr>
          <w:delText>However,</w:delText>
        </w:r>
        <w:r w:rsidR="006D17FD" w:rsidRPr="00E941CE" w:rsidDel="00A811DA">
          <w:rPr>
            <w:strike/>
            <w:color w:val="FF0000"/>
            <w:rPrChange w:id="1097" w:author="Kaski Maiju" w:date="2024-09-23T15:09:00Z" w16du:dateUtc="2024-09-23T12:09:00Z">
              <w:rPr/>
            </w:rPrChange>
          </w:rPr>
          <w:delText xml:space="preserve"> </w:delText>
        </w:r>
        <w:r w:rsidR="00B4121E" w:rsidRPr="00E941CE" w:rsidDel="00A811DA">
          <w:rPr>
            <w:strike/>
            <w:color w:val="FF0000"/>
            <w:rPrChange w:id="1098" w:author="Kaski Maiju" w:date="2024-09-23T15:09:00Z" w16du:dateUtc="2024-09-23T12:09:00Z">
              <w:rPr/>
            </w:rPrChange>
          </w:rPr>
          <w:delText>in order to ensure harmonisation and interoperability of these services in different regions standardised data models and technical services are required.</w:delText>
        </w:r>
      </w:del>
    </w:p>
    <w:p w14:paraId="3E189B19" w14:textId="66314E43" w:rsidR="00B4121E" w:rsidRPr="00E941CE" w:rsidDel="00A811DA" w:rsidRDefault="00971B08" w:rsidP="00971B08">
      <w:pPr>
        <w:pStyle w:val="Leipteksti"/>
        <w:rPr>
          <w:del w:id="1099" w:author="Kaski Maiju" w:date="2024-06-26T11:39:00Z"/>
          <w:strike/>
          <w:color w:val="FF0000"/>
          <w:rPrChange w:id="1100" w:author="Kaski Maiju" w:date="2024-09-23T15:09:00Z" w16du:dateUtc="2024-09-23T12:09:00Z">
            <w:rPr>
              <w:del w:id="1101" w:author="Kaski Maiju" w:date="2024-06-26T11:39:00Z"/>
            </w:rPr>
          </w:rPrChange>
        </w:rPr>
      </w:pPr>
      <w:del w:id="1102" w:author="Kaski Maiju" w:date="2024-06-26T11:39:00Z">
        <w:r w:rsidRPr="00E941CE" w:rsidDel="00A811DA">
          <w:rPr>
            <w:strike/>
            <w:color w:val="FF0000"/>
            <w:rPrChange w:id="1103" w:author="Kaski Maiju" w:date="2024-09-23T15:09:00Z" w16du:dateUtc="2024-09-23T12:09:00Z">
              <w:rPr/>
            </w:rPrChange>
          </w:rPr>
          <w:delText xml:space="preserve">Services provided directly to ships may be further subdivided into data intended </w:delText>
        </w:r>
        <w:r w:rsidR="00B4121E" w:rsidRPr="00E941CE" w:rsidDel="00A811DA">
          <w:rPr>
            <w:strike/>
            <w:color w:val="FF0000"/>
            <w:rPrChange w:id="1104" w:author="Kaski Maiju" w:date="2024-09-23T15:09:00Z" w16du:dateUtc="2024-09-23T12:09:00Z">
              <w:rPr/>
            </w:rPrChange>
          </w:rPr>
          <w:delText xml:space="preserve">to be used during navigation and data used during voyage planning phase. </w:delText>
        </w:r>
        <w:r w:rsidRPr="00E941CE" w:rsidDel="00A811DA">
          <w:rPr>
            <w:strike/>
            <w:color w:val="FF0000"/>
            <w:rPrChange w:id="1105" w:author="Kaski Maiju" w:date="2024-09-23T15:09:00Z" w16du:dateUtc="2024-09-23T12:09:00Z">
              <w:rPr/>
            </w:rPrChange>
          </w:rPr>
          <w:delText xml:space="preserve"> </w:delText>
        </w:r>
      </w:del>
    </w:p>
    <w:p w14:paraId="17211FE2" w14:textId="31573653" w:rsidR="00971B08" w:rsidRPr="00E941CE" w:rsidDel="00A811DA" w:rsidRDefault="00971B08" w:rsidP="001800F9">
      <w:pPr>
        <w:pStyle w:val="Otsikko2"/>
        <w:rPr>
          <w:del w:id="1106" w:author="Kaski Maiju" w:date="2024-06-26T11:39:00Z"/>
          <w:strike/>
          <w:color w:val="FF0000"/>
          <w:rPrChange w:id="1107" w:author="Kaski Maiju" w:date="2024-09-23T15:09:00Z" w16du:dateUtc="2024-09-23T12:09:00Z">
            <w:rPr>
              <w:del w:id="1108" w:author="Kaski Maiju" w:date="2024-06-26T11:39:00Z"/>
            </w:rPr>
          </w:rPrChange>
        </w:rPr>
      </w:pPr>
      <w:commentRangeStart w:id="1109"/>
      <w:del w:id="1110" w:author="Kaski Maiju" w:date="2024-06-26T11:39:00Z">
        <w:r w:rsidRPr="00E941CE" w:rsidDel="00A811DA">
          <w:rPr>
            <w:strike/>
            <w:color w:val="FF0000"/>
            <w:rPrChange w:id="1111" w:author="Kaski Maiju" w:date="2024-09-23T15:09:00Z" w16du:dateUtc="2024-09-23T12:09:00Z">
              <w:rPr/>
            </w:rPrChange>
          </w:rPr>
          <w:delText>S-100</w:delText>
        </w:r>
        <w:commentRangeEnd w:id="1109"/>
        <w:r w:rsidR="00925012" w:rsidRPr="00E941CE" w:rsidDel="00A811DA">
          <w:rPr>
            <w:rStyle w:val="Kommentinviite"/>
            <w:b w:val="0"/>
            <w:caps w:val="0"/>
            <w:strike/>
            <w:color w:val="FF0000"/>
            <w:rPrChange w:id="1112" w:author="Kaski Maiju" w:date="2024-09-23T15:09:00Z" w16du:dateUtc="2024-09-23T12:09:00Z">
              <w:rPr>
                <w:rStyle w:val="Kommentinviite"/>
                <w:b w:val="0"/>
                <w:caps w:val="0"/>
              </w:rPr>
            </w:rPrChange>
          </w:rPr>
          <w:commentReference w:id="1109"/>
        </w:r>
      </w:del>
    </w:p>
    <w:p w14:paraId="38B96B71" w14:textId="24FDBF82" w:rsidR="002C1ACD" w:rsidRPr="00E941CE" w:rsidDel="00A811DA" w:rsidRDefault="00971B08" w:rsidP="00971B08">
      <w:pPr>
        <w:pStyle w:val="Leipteksti"/>
        <w:rPr>
          <w:del w:id="1113" w:author="Kaski Maiju" w:date="2024-06-26T11:39:00Z"/>
          <w:strike/>
          <w:color w:val="FF0000"/>
          <w:rPrChange w:id="1114" w:author="Kaski Maiju" w:date="2024-09-23T15:09:00Z" w16du:dateUtc="2024-09-23T12:09:00Z">
            <w:rPr>
              <w:del w:id="1115" w:author="Kaski Maiju" w:date="2024-06-26T11:39:00Z"/>
            </w:rPr>
          </w:rPrChange>
        </w:rPr>
      </w:pPr>
      <w:del w:id="1116" w:author="Kaski Maiju" w:date="2024-06-26T11:39:00Z">
        <w:r w:rsidRPr="00E941CE" w:rsidDel="00A811DA">
          <w:rPr>
            <w:strike/>
            <w:color w:val="FF0000"/>
            <w:rPrChange w:id="1117" w:author="Kaski Maiju" w:date="2024-09-23T15:09:00Z" w16du:dateUtc="2024-09-23T12:09:00Z">
              <w:rPr/>
            </w:rPrChange>
          </w:rPr>
          <w:delText xml:space="preserve">The IMO e-navigation strategy implementation plan (MSC.1/Circ.1595) states that </w:delText>
        </w:r>
        <w:r w:rsidR="00FC70B8" w:rsidRPr="00E941CE" w:rsidDel="00A811DA">
          <w:rPr>
            <w:strike/>
            <w:color w:val="FF0000"/>
            <w:rPrChange w:id="1118" w:author="Kaski Maiju" w:date="2024-09-23T15:09:00Z" w16du:dateUtc="2024-09-23T12:09:00Z">
              <w:rPr/>
            </w:rPrChange>
          </w:rPr>
          <w:delText>IMO Common Maritime Data Structure</w:delText>
        </w:r>
        <w:r w:rsidRPr="00E941CE" w:rsidDel="00A811DA">
          <w:rPr>
            <w:strike/>
            <w:color w:val="FF0000"/>
            <w:rPrChange w:id="1119" w:author="Kaski Maiju" w:date="2024-09-23T15:09:00Z" w16du:dateUtc="2024-09-23T12:09:00Z">
              <w:rPr/>
            </w:rPrChange>
          </w:rPr>
          <w:delText xml:space="preserve"> (CMDS) used for digital maritime services should </w:delText>
        </w:r>
        <w:r w:rsidR="00E944E2" w:rsidRPr="00E941CE" w:rsidDel="00A811DA">
          <w:rPr>
            <w:strike/>
            <w:color w:val="FF0000"/>
            <w:rPrChange w:id="1120" w:author="Kaski Maiju" w:date="2024-09-23T15:09:00Z" w16du:dateUtc="2024-09-23T12:09:00Z">
              <w:rPr/>
            </w:rPrChange>
          </w:rPr>
          <w:delText>be based on</w:delText>
        </w:r>
        <w:r w:rsidRPr="00E941CE" w:rsidDel="00A811DA">
          <w:rPr>
            <w:strike/>
            <w:color w:val="FF0000"/>
            <w:rPrChange w:id="1121" w:author="Kaski Maiju" w:date="2024-09-23T15:09:00Z" w16du:dateUtc="2024-09-23T12:09:00Z">
              <w:rPr/>
            </w:rPrChange>
          </w:rPr>
          <w:delText xml:space="preserve"> the IHO S-100 data model.</w:delText>
        </w:r>
      </w:del>
    </w:p>
    <w:p w14:paraId="1D184D7D" w14:textId="3305BD80" w:rsidR="00971B08" w:rsidRPr="00E941CE" w:rsidDel="00A811DA" w:rsidRDefault="00971B08" w:rsidP="00971B08">
      <w:pPr>
        <w:pStyle w:val="Leipteksti"/>
        <w:rPr>
          <w:del w:id="1122" w:author="Kaski Maiju" w:date="2024-06-26T11:39:00Z"/>
          <w:strike/>
          <w:color w:val="FF0000"/>
          <w:rPrChange w:id="1123" w:author="Kaski Maiju" w:date="2024-09-23T15:09:00Z" w16du:dateUtc="2024-09-23T12:09:00Z">
            <w:rPr>
              <w:del w:id="1124" w:author="Kaski Maiju" w:date="2024-06-26T11:39:00Z"/>
            </w:rPr>
          </w:rPrChange>
        </w:rPr>
      </w:pPr>
      <w:del w:id="1125" w:author="Kaski Maiju" w:date="2024-06-26T11:39:00Z">
        <w:r w:rsidRPr="00E941CE" w:rsidDel="00A811DA">
          <w:rPr>
            <w:strike/>
            <w:color w:val="FF0000"/>
            <w:rPrChange w:id="1126" w:author="Kaski Maiju" w:date="2024-09-23T15:09:00Z" w16du:dateUtc="2024-09-23T12:09:00Z">
              <w:rPr/>
            </w:rPrChange>
          </w:rPr>
          <w:delText>The S-100 standard is intended for the development of digital products and services for hydrographic, nautical and geographic information communities. It consists of several parts based on geospatial standards developed by ISO Technical Committee 211 (ISO/TC211).</w:delText>
        </w:r>
      </w:del>
    </w:p>
    <w:p w14:paraId="1FDA1FD4" w14:textId="48BC479D" w:rsidR="00FC70B8" w:rsidRPr="00E941CE" w:rsidDel="00A811DA" w:rsidRDefault="00FC70B8" w:rsidP="00FC70B8">
      <w:pPr>
        <w:pStyle w:val="Leipteksti"/>
        <w:rPr>
          <w:del w:id="1127" w:author="Kaski Maiju" w:date="2024-06-26T11:39:00Z"/>
          <w:strike/>
          <w:color w:val="FF0000"/>
          <w:rPrChange w:id="1128" w:author="Kaski Maiju" w:date="2024-09-23T15:09:00Z" w16du:dateUtc="2024-09-23T12:09:00Z">
            <w:rPr>
              <w:del w:id="1129" w:author="Kaski Maiju" w:date="2024-06-26T11:39:00Z"/>
            </w:rPr>
          </w:rPrChange>
        </w:rPr>
      </w:pPr>
      <w:commentRangeStart w:id="1130"/>
      <w:del w:id="1131" w:author="Kaski Maiju" w:date="2024-06-26T11:39:00Z">
        <w:r w:rsidRPr="00E941CE" w:rsidDel="00A811DA">
          <w:rPr>
            <w:strike/>
            <w:color w:val="FF0000"/>
            <w:rPrChange w:id="1132" w:author="Kaski Maiju" w:date="2024-09-23T15:09:00Z" w16du:dateUtc="2024-09-23T12:09:00Z">
              <w:rPr/>
            </w:rPrChange>
          </w:rPr>
          <w:delText>IALA was granted governance the S-200 domain, in co-operation with the IHO. A supervisory structure has been established (IALA Guideline G1087) that uses the range S-201 to S-299 for product specifications compliant with the IHO S-100 standard, covering fields within the IALA remit, including Marine Aids to Navigation (AtoN), Vessel Traffic Services (VTS), positioning systems and communication systems.</w:delText>
        </w:r>
        <w:commentRangeEnd w:id="1130"/>
        <w:r w:rsidRPr="00E941CE" w:rsidDel="00A811DA">
          <w:rPr>
            <w:rStyle w:val="Kommentinviite"/>
            <w:strike/>
            <w:color w:val="FF0000"/>
            <w:rPrChange w:id="1133" w:author="Kaski Maiju" w:date="2024-09-23T15:09:00Z" w16du:dateUtc="2024-09-23T12:09:00Z">
              <w:rPr>
                <w:rStyle w:val="Kommentinviite"/>
              </w:rPr>
            </w:rPrChange>
          </w:rPr>
          <w:commentReference w:id="1130"/>
        </w:r>
      </w:del>
    </w:p>
    <w:p w14:paraId="48616437" w14:textId="793D7549" w:rsidR="00971B08" w:rsidRPr="00E941CE" w:rsidDel="00A811DA" w:rsidRDefault="00971B08" w:rsidP="00971B08">
      <w:pPr>
        <w:pStyle w:val="Leipteksti"/>
        <w:rPr>
          <w:del w:id="1134" w:author="Kaski Maiju" w:date="2024-06-26T11:39:00Z"/>
          <w:strike/>
          <w:color w:val="FF0000"/>
          <w:rPrChange w:id="1135" w:author="Kaski Maiju" w:date="2024-09-23T15:09:00Z" w16du:dateUtc="2024-09-23T12:09:00Z">
            <w:rPr>
              <w:del w:id="1136" w:author="Kaski Maiju" w:date="2024-06-26T11:39:00Z"/>
            </w:rPr>
          </w:rPrChange>
        </w:rPr>
      </w:pPr>
      <w:del w:id="1137" w:author="Kaski Maiju" w:date="2024-06-26T11:39:00Z">
        <w:r w:rsidRPr="00E941CE" w:rsidDel="00A811DA">
          <w:rPr>
            <w:strike/>
            <w:color w:val="FF0000"/>
            <w:rPrChange w:id="1138" w:author="Kaski Maiju" w:date="2024-09-23T15:09:00Z" w16du:dateUtc="2024-09-23T12:09:00Z">
              <w:rPr/>
            </w:rPrChange>
          </w:rPr>
          <w:delText>The S-100-based services</w:delText>
        </w:r>
        <w:r w:rsidR="00350AF6" w:rsidRPr="00E941CE" w:rsidDel="00A811DA">
          <w:rPr>
            <w:strike/>
            <w:color w:val="FF0000"/>
            <w:rPrChange w:id="1139" w:author="Kaski Maiju" w:date="2024-09-23T15:09:00Z" w16du:dateUtc="2024-09-23T12:09:00Z">
              <w:rPr/>
            </w:rPrChange>
          </w:rPr>
          <w:delText xml:space="preserve"> delivered by VTS</w:delText>
        </w:r>
        <w:r w:rsidRPr="00E941CE" w:rsidDel="00A811DA">
          <w:rPr>
            <w:strike/>
            <w:color w:val="FF0000"/>
            <w:rPrChange w:id="1140" w:author="Kaski Maiju" w:date="2024-09-23T15:09:00Z" w16du:dateUtc="2024-09-23T12:09:00Z">
              <w:rPr/>
            </w:rPrChange>
          </w:rPr>
          <w:delText xml:space="preserve"> can be divided into services that provide (almost) real-time, dynamic data and</w:delText>
        </w:r>
        <w:r w:rsidR="00350AF6" w:rsidRPr="00E941CE" w:rsidDel="00A811DA">
          <w:rPr>
            <w:strike/>
            <w:color w:val="FF0000"/>
            <w:rPrChange w:id="1141" w:author="Kaski Maiju" w:date="2024-09-23T15:09:00Z" w16du:dateUtc="2024-09-23T12:09:00Z">
              <w:rPr/>
            </w:rPrChange>
          </w:rPr>
          <w:delText xml:space="preserve"> to services</w:delText>
        </w:r>
        <w:r w:rsidRPr="00E941CE" w:rsidDel="00A811DA">
          <w:rPr>
            <w:strike/>
            <w:color w:val="FF0000"/>
            <w:rPrChange w:id="1142" w:author="Kaski Maiju" w:date="2024-09-23T15:09:00Z" w16du:dateUtc="2024-09-23T12:09:00Z">
              <w:rPr/>
            </w:rPrChange>
          </w:rPr>
          <w:delText xml:space="preserve"> that provide static data that is updated less frequently. The information provided by real-time services includes, for example, </w:delText>
        </w:r>
        <w:r w:rsidR="00350AF6" w:rsidRPr="00E941CE" w:rsidDel="00A811DA">
          <w:rPr>
            <w:strike/>
            <w:color w:val="FF0000"/>
            <w:rPrChange w:id="1143" w:author="Kaski Maiju" w:date="2024-09-23T15:09:00Z" w16du:dateUtc="2024-09-23T12:09:00Z">
              <w:rPr/>
            </w:rPrChange>
          </w:rPr>
          <w:delText xml:space="preserve">navigational </w:delText>
        </w:r>
        <w:r w:rsidRPr="00E941CE" w:rsidDel="00A811DA">
          <w:rPr>
            <w:strike/>
            <w:color w:val="FF0000"/>
            <w:rPrChange w:id="1144" w:author="Kaski Maiju" w:date="2024-09-23T15:09:00Z" w16du:dateUtc="2024-09-23T12:09:00Z">
              <w:rPr/>
            </w:rPrChange>
          </w:rPr>
          <w:delText xml:space="preserve">warnings and </w:delText>
        </w:r>
        <w:r w:rsidR="00350AF6" w:rsidRPr="00E941CE" w:rsidDel="00A811DA">
          <w:rPr>
            <w:strike/>
            <w:color w:val="FF0000"/>
            <w:rPrChange w:id="1145" w:author="Kaski Maiju" w:date="2024-09-23T15:09:00Z" w16du:dateUtc="2024-09-23T12:09:00Z">
              <w:rPr/>
            </w:rPrChange>
          </w:rPr>
          <w:delText>discrepancies of AtoN’s</w:delText>
        </w:r>
        <w:r w:rsidRPr="00E941CE" w:rsidDel="00A811DA">
          <w:rPr>
            <w:strike/>
            <w:color w:val="FF0000"/>
            <w:rPrChange w:id="1146" w:author="Kaski Maiju" w:date="2024-09-23T15:09:00Z" w16du:dateUtc="2024-09-23T12:09:00Z">
              <w:rPr/>
            </w:rPrChange>
          </w:rPr>
          <w:delText xml:space="preserve">, as well as weather observations. Static information </w:delText>
        </w:r>
        <w:r w:rsidR="00350AF6" w:rsidRPr="00E941CE" w:rsidDel="00A811DA">
          <w:rPr>
            <w:strike/>
            <w:color w:val="FF0000"/>
            <w:rPrChange w:id="1147" w:author="Kaski Maiju" w:date="2024-09-23T15:09:00Z" w16du:dateUtc="2024-09-23T12:09:00Z">
              <w:rPr/>
            </w:rPrChange>
          </w:rPr>
          <w:delText>can include basic VTS information, such as limits of VTS area and</w:delText>
        </w:r>
        <w:r w:rsidR="00394DDC" w:rsidRPr="00E941CE" w:rsidDel="00A811DA">
          <w:rPr>
            <w:strike/>
            <w:color w:val="FF0000"/>
            <w:rPrChange w:id="1148" w:author="Kaski Maiju" w:date="2024-09-23T15:09:00Z" w16du:dateUtc="2024-09-23T12:09:00Z">
              <w:rPr/>
            </w:rPrChange>
          </w:rPr>
          <w:delText>/</w:delText>
        </w:r>
        <w:r w:rsidR="00350AF6" w:rsidRPr="00E941CE" w:rsidDel="00A811DA">
          <w:rPr>
            <w:strike/>
            <w:color w:val="FF0000"/>
            <w:rPrChange w:id="1149" w:author="Kaski Maiju" w:date="2024-09-23T15:09:00Z" w16du:dateUtc="2024-09-23T12:09:00Z">
              <w:rPr/>
            </w:rPrChange>
          </w:rPr>
          <w:delText xml:space="preserve">or reporting </w:delText>
        </w:r>
        <w:r w:rsidR="00394DDC" w:rsidRPr="00E941CE" w:rsidDel="00A811DA">
          <w:rPr>
            <w:strike/>
            <w:color w:val="FF0000"/>
            <w:rPrChange w:id="1150" w:author="Kaski Maiju" w:date="2024-09-23T15:09:00Z" w16du:dateUtc="2024-09-23T12:09:00Z">
              <w:rPr/>
            </w:rPrChange>
          </w:rPr>
          <w:delText>requirements</w:delText>
        </w:r>
        <w:r w:rsidR="00350AF6" w:rsidRPr="00E941CE" w:rsidDel="00A811DA">
          <w:rPr>
            <w:strike/>
            <w:color w:val="FF0000"/>
            <w:rPrChange w:id="1151" w:author="Kaski Maiju" w:date="2024-09-23T15:09:00Z" w16du:dateUtc="2024-09-23T12:09:00Z">
              <w:rPr/>
            </w:rPrChange>
          </w:rPr>
          <w:delText>.</w:delText>
        </w:r>
      </w:del>
    </w:p>
    <w:p w14:paraId="2C2319B6" w14:textId="7D5423B9" w:rsidR="0031003F" w:rsidRPr="00E941CE" w:rsidDel="00A811DA" w:rsidRDefault="0031003F" w:rsidP="0031003F">
      <w:pPr>
        <w:pStyle w:val="Leipteksti"/>
        <w:rPr>
          <w:del w:id="1152" w:author="Kaski Maiju" w:date="2024-06-26T11:39:00Z"/>
          <w:strike/>
          <w:color w:val="FF0000"/>
          <w:rPrChange w:id="1153" w:author="Kaski Maiju" w:date="2024-09-23T15:09:00Z" w16du:dateUtc="2024-09-23T12:09:00Z">
            <w:rPr>
              <w:del w:id="1154" w:author="Kaski Maiju" w:date="2024-06-26T11:39:00Z"/>
            </w:rPr>
          </w:rPrChange>
        </w:rPr>
      </w:pPr>
      <w:del w:id="1155" w:author="Kaski Maiju" w:date="2024-06-26T11:39:00Z">
        <w:r w:rsidRPr="00E941CE" w:rsidDel="00A811DA">
          <w:rPr>
            <w:strike/>
            <w:color w:val="FF0000"/>
            <w:rPrChange w:id="1156" w:author="Kaski Maiju" w:date="2024-09-23T15:09:00Z" w16du:dateUtc="2024-09-23T12:09:00Z">
              <w:rPr/>
            </w:rPrChange>
          </w:rPr>
          <w:delText>Some of the S-100-based product specifications can also be used in a variety of services. The most significant of these is the ECDIS Route Plan Product Specification S-421 (IEC 63173-1) published by IEC.</w:delText>
        </w:r>
        <w:r w:rsidR="00173FC9" w:rsidRPr="00E941CE" w:rsidDel="00A811DA">
          <w:rPr>
            <w:strike/>
            <w:color w:val="FF0000"/>
            <w:rPrChange w:id="1157" w:author="Kaski Maiju" w:date="2024-09-23T15:09:00Z" w16du:dateUtc="2024-09-23T12:09:00Z">
              <w:rPr/>
            </w:rPrChange>
          </w:rPr>
          <w:delText xml:space="preserve"> The S-421 Product specification also includes several use cases</w:delText>
        </w:r>
      </w:del>
    </w:p>
    <w:p w14:paraId="29CB3CD5" w14:textId="2815E8F1" w:rsidR="00374655" w:rsidRPr="00E941CE" w:rsidDel="00A811DA" w:rsidRDefault="00374655" w:rsidP="00374655">
      <w:pPr>
        <w:pStyle w:val="Leipteksti"/>
        <w:rPr>
          <w:del w:id="1158" w:author="Kaski Maiju" w:date="2024-06-26T11:39:00Z"/>
          <w:strike/>
          <w:color w:val="FF0000"/>
          <w:rPrChange w:id="1159" w:author="Kaski Maiju" w:date="2024-09-23T15:09:00Z" w16du:dateUtc="2024-09-23T12:09:00Z">
            <w:rPr>
              <w:del w:id="1160" w:author="Kaski Maiju" w:date="2024-06-26T11:39:00Z"/>
            </w:rPr>
          </w:rPrChange>
        </w:rPr>
      </w:pPr>
      <w:del w:id="1161" w:author="Kaski Maiju" w:date="2024-06-26T11:39:00Z">
        <w:r w:rsidRPr="00E941CE" w:rsidDel="00A811DA">
          <w:rPr>
            <w:strike/>
            <w:color w:val="FF0000"/>
            <w:rPrChange w:id="1162" w:author="Kaski Maiju" w:date="2024-09-23T15:09:00Z" w16du:dateUtc="2024-09-23T12:09:00Z">
              <w:rPr/>
            </w:rPrChange>
          </w:rPr>
          <w:delText>In November 2022, the IMO MSC approved an update to the ECDIS performance standard, according to which the use of ECDIS compatible with S-100 products as a navigation system on board will be permitted from the beginning of 2026 and mandatory for new installations from the beginning of 2029..</w:delText>
        </w:r>
      </w:del>
    </w:p>
    <w:p w14:paraId="5D17456F" w14:textId="4BB52E31" w:rsidR="0031003F" w:rsidRPr="00E941CE" w:rsidDel="00A811DA" w:rsidRDefault="0031003F" w:rsidP="0031003F">
      <w:pPr>
        <w:pStyle w:val="Leipteksti"/>
        <w:rPr>
          <w:del w:id="1163" w:author="Kaski Maiju" w:date="2024-06-26T11:39:00Z"/>
          <w:strike/>
          <w:color w:val="FF0000"/>
          <w:rPrChange w:id="1164" w:author="Kaski Maiju" w:date="2024-09-23T15:09:00Z" w16du:dateUtc="2024-09-23T12:09:00Z">
            <w:rPr>
              <w:del w:id="1165" w:author="Kaski Maiju" w:date="2024-06-26T11:39:00Z"/>
            </w:rPr>
          </w:rPrChange>
        </w:rPr>
      </w:pPr>
      <w:del w:id="1166" w:author="Kaski Maiju" w:date="2024-06-26T11:39:00Z">
        <w:r w:rsidRPr="00E941CE" w:rsidDel="00A811DA">
          <w:rPr>
            <w:strike/>
            <w:color w:val="FF0000"/>
            <w:rPrChange w:id="1167" w:author="Kaski Maiju" w:date="2024-09-23T15:09:00Z" w16du:dateUtc="2024-09-23T12:09:00Z">
              <w:rPr/>
            </w:rPrChange>
          </w:rPr>
          <w:delText xml:space="preserve">The </w:delText>
        </w:r>
        <w:commentRangeStart w:id="1168"/>
        <w:r w:rsidRPr="00E941CE" w:rsidDel="00A811DA">
          <w:rPr>
            <w:strike/>
            <w:color w:val="FF0000"/>
            <w:rPrChange w:id="1169" w:author="Kaski Maiju" w:date="2024-09-23T15:09:00Z" w16du:dateUtc="2024-09-23T12:09:00Z">
              <w:rPr/>
            </w:rPrChange>
          </w:rPr>
          <w:delText xml:space="preserve">updated </w:delText>
        </w:r>
        <w:commentRangeEnd w:id="1168"/>
        <w:r w:rsidR="00173FC9" w:rsidRPr="00E941CE" w:rsidDel="00A811DA">
          <w:rPr>
            <w:rStyle w:val="Kommentinviite"/>
            <w:strike/>
            <w:color w:val="FF0000"/>
            <w:rPrChange w:id="1170" w:author="Kaski Maiju" w:date="2024-09-23T15:09:00Z" w16du:dateUtc="2024-09-23T12:09:00Z">
              <w:rPr>
                <w:rStyle w:val="Kommentinviite"/>
              </w:rPr>
            </w:rPrChange>
          </w:rPr>
          <w:commentReference w:id="1168"/>
        </w:r>
        <w:r w:rsidRPr="00E941CE" w:rsidDel="00A811DA">
          <w:rPr>
            <w:strike/>
            <w:color w:val="FF0000"/>
            <w:rPrChange w:id="1171" w:author="Kaski Maiju" w:date="2024-09-23T15:09:00Z" w16du:dateUtc="2024-09-23T12:09:00Z">
              <w:rPr/>
            </w:rPrChange>
          </w:rPr>
          <w:delText>Performance Standard also states that ECDIS should be capable to carry out exchanging of route plans in a simple and reliable manner. This means that primary navigation system on board can be capable for route exchange from the beginning of 2026 and makes the functionality mandatory for new installations from the beginning of 2029.</w:delText>
        </w:r>
      </w:del>
    </w:p>
    <w:p w14:paraId="5695688B" w14:textId="78FDB8F8" w:rsidR="00971B08" w:rsidRPr="00E941CE" w:rsidDel="00A811DA" w:rsidRDefault="00971B08" w:rsidP="00971B08">
      <w:pPr>
        <w:pStyle w:val="Leipteksti"/>
        <w:rPr>
          <w:del w:id="1172" w:author="Kaski Maiju" w:date="2024-06-26T11:39:00Z"/>
          <w:strike/>
          <w:color w:val="FF0000"/>
          <w:rPrChange w:id="1173" w:author="Kaski Maiju" w:date="2024-09-23T15:09:00Z" w16du:dateUtc="2024-09-23T12:09:00Z">
            <w:rPr>
              <w:del w:id="1174" w:author="Kaski Maiju" w:date="2024-06-26T11:39:00Z"/>
            </w:rPr>
          </w:rPrChange>
        </w:rPr>
      </w:pPr>
      <w:del w:id="1175" w:author="Kaski Maiju" w:date="2024-06-26T11:39:00Z">
        <w:r w:rsidRPr="00E941CE" w:rsidDel="00A811DA">
          <w:rPr>
            <w:strike/>
            <w:color w:val="FF0000"/>
            <w:rPrChange w:id="1176" w:author="Kaski Maiju" w:date="2024-09-23T15:09:00Z" w16du:dateUtc="2024-09-23T12:09:00Z">
              <w:rPr/>
            </w:rPrChange>
          </w:rPr>
          <w:delText>However, it is expected that due to the slow renewal of ships' navigation systems, there will not be extensive equipment compatible with S-100 products on board in the next few years. In this case, data may also be presented in other systems intended to support navigation.</w:delText>
        </w:r>
      </w:del>
    </w:p>
    <w:p w14:paraId="6F30FC00" w14:textId="55A261F6" w:rsidR="00872AF9" w:rsidRPr="00E941CE" w:rsidDel="00A811DA" w:rsidRDefault="00872AF9" w:rsidP="00971B08">
      <w:pPr>
        <w:pStyle w:val="Leipteksti"/>
        <w:rPr>
          <w:del w:id="1177" w:author="Kaski Maiju" w:date="2024-06-26T11:39:00Z"/>
          <w:strike/>
          <w:color w:val="FF0000"/>
          <w:lang w:val="en-US"/>
          <w:rPrChange w:id="1178" w:author="Kaski Maiju" w:date="2024-09-23T15:09:00Z" w16du:dateUtc="2024-09-23T12:09:00Z">
            <w:rPr>
              <w:del w:id="1179" w:author="Kaski Maiju" w:date="2024-06-26T11:39:00Z"/>
            </w:rPr>
          </w:rPrChange>
        </w:rPr>
      </w:pPr>
      <w:del w:id="1180" w:author="Kaski Maiju" w:date="2024-06-26T11:39:00Z">
        <w:r w:rsidRPr="00E941CE" w:rsidDel="00A811DA">
          <w:rPr>
            <w:strike/>
            <w:color w:val="FF0000"/>
            <w:highlight w:val="yellow"/>
            <w:lang w:val="en-US"/>
            <w:rPrChange w:id="1181" w:author="Kaski Maiju" w:date="2024-09-23T15:09:00Z" w16du:dateUtc="2024-09-23T12:09:00Z">
              <w:rPr>
                <w:highlight w:val="yellow"/>
              </w:rPr>
            </w:rPrChange>
          </w:rPr>
          <w:delText>Refer to IMO e-nav strategy</w:delText>
        </w:r>
        <w:r w:rsidRPr="00E941CE" w:rsidDel="00A811DA">
          <w:rPr>
            <w:strike/>
            <w:color w:val="FF0000"/>
            <w:lang w:val="en-US"/>
            <w:rPrChange w:id="1182" w:author="Kaski Maiju" w:date="2024-09-23T15:09:00Z" w16du:dateUtc="2024-09-23T12:09:00Z">
              <w:rPr/>
            </w:rPrChange>
          </w:rPr>
          <w:delText xml:space="preserve"> </w:delText>
        </w:r>
      </w:del>
    </w:p>
    <w:p w14:paraId="799AC0DE" w14:textId="5C2F927E" w:rsidR="00DB142A" w:rsidRPr="00E941CE" w:rsidDel="00A811DA" w:rsidRDefault="00DB142A" w:rsidP="00971B08">
      <w:pPr>
        <w:pStyle w:val="Leipteksti"/>
        <w:rPr>
          <w:del w:id="1183" w:author="Kaski Maiju" w:date="2024-06-26T11:39:00Z"/>
          <w:strike/>
          <w:color w:val="FF0000"/>
          <w:highlight w:val="yellow"/>
          <w:rPrChange w:id="1184" w:author="Kaski Maiju" w:date="2024-09-23T15:09:00Z" w16du:dateUtc="2024-09-23T12:09:00Z">
            <w:rPr>
              <w:del w:id="1185" w:author="Kaski Maiju" w:date="2024-06-26T11:39:00Z"/>
              <w:highlight w:val="yellow"/>
            </w:rPr>
          </w:rPrChange>
        </w:rPr>
      </w:pPr>
      <w:del w:id="1186" w:author="Kaski Maiju" w:date="2024-06-26T11:39:00Z">
        <w:r w:rsidRPr="00E941CE" w:rsidDel="00A811DA">
          <w:rPr>
            <w:strike/>
            <w:color w:val="FF0000"/>
            <w:highlight w:val="yellow"/>
            <w:rPrChange w:id="1187" w:author="Kaski Maiju" w:date="2024-09-23T15:09:00Z" w16du:dateUtc="2024-09-23T12:09:00Z">
              <w:rPr>
                <w:highlight w:val="yellow"/>
              </w:rPr>
            </w:rPrChange>
          </w:rPr>
          <w:delText>ADD reference to Common Shore side e-navigation architecture</w:delText>
        </w:r>
      </w:del>
    </w:p>
    <w:p w14:paraId="3E185100" w14:textId="5995ED44" w:rsidR="00DB142A" w:rsidRPr="00E941CE" w:rsidDel="00A811DA" w:rsidRDefault="00DB142A" w:rsidP="00971B08">
      <w:pPr>
        <w:pStyle w:val="Leipteksti"/>
        <w:rPr>
          <w:del w:id="1188" w:author="Kaski Maiju" w:date="2024-06-26T11:39:00Z"/>
          <w:strike/>
          <w:color w:val="FF0000"/>
          <w:rPrChange w:id="1189" w:author="Kaski Maiju" w:date="2024-09-23T15:09:00Z" w16du:dateUtc="2024-09-23T12:09:00Z">
            <w:rPr>
              <w:del w:id="1190" w:author="Kaski Maiju" w:date="2024-06-26T11:39:00Z"/>
            </w:rPr>
          </w:rPrChange>
        </w:rPr>
      </w:pPr>
      <w:del w:id="1191" w:author="Kaski Maiju" w:date="2024-06-26T11:39:00Z">
        <w:r w:rsidRPr="00E941CE" w:rsidDel="00A811DA">
          <w:rPr>
            <w:strike/>
            <w:color w:val="FF0000"/>
            <w:highlight w:val="yellow"/>
            <w:rPrChange w:id="1192" w:author="Kaski Maiju" w:date="2024-09-23T15:09:00Z" w16du:dateUtc="2024-09-23T12:09:00Z">
              <w:rPr>
                <w:highlight w:val="yellow"/>
              </w:rPr>
            </w:rPrChange>
          </w:rPr>
          <w:delText xml:space="preserve">ADD </w:delText>
        </w:r>
        <w:r w:rsidR="00FC6F9A" w:rsidRPr="00E941CE" w:rsidDel="00A811DA">
          <w:rPr>
            <w:strike/>
            <w:color w:val="FF0000"/>
            <w:highlight w:val="yellow"/>
            <w:rPrChange w:id="1193" w:author="Kaski Maiju" w:date="2024-09-23T15:09:00Z" w16du:dateUtc="2024-09-23T12:09:00Z">
              <w:rPr>
                <w:highlight w:val="yellow"/>
              </w:rPr>
            </w:rPrChange>
          </w:rPr>
          <w:delText>picture from WG2 defining architecture for digital VTS services</w:delText>
        </w:r>
      </w:del>
    </w:p>
    <w:p w14:paraId="6FB4B581" w14:textId="4AB5926A" w:rsidR="0051495F" w:rsidRPr="00E941CE" w:rsidDel="00A811DA" w:rsidRDefault="0051495F" w:rsidP="00DB142A">
      <w:pPr>
        <w:pStyle w:val="Otsikko2"/>
        <w:rPr>
          <w:del w:id="1194" w:author="Kaski Maiju" w:date="2024-06-26T11:39:00Z"/>
          <w:color w:val="FF0000"/>
          <w:rPrChange w:id="1195" w:author="Kaski Maiju" w:date="2024-09-23T15:09:00Z" w16du:dateUtc="2024-09-23T12:09:00Z">
            <w:rPr>
              <w:del w:id="1196" w:author="Kaski Maiju" w:date="2024-06-26T11:39:00Z"/>
            </w:rPr>
          </w:rPrChange>
        </w:rPr>
      </w:pPr>
      <w:commentRangeStart w:id="1197"/>
      <w:del w:id="1198" w:author="Kaski Maiju" w:date="2024-06-26T11:39:00Z">
        <w:r w:rsidRPr="00E941CE" w:rsidDel="00A811DA">
          <w:rPr>
            <w:color w:val="FF0000"/>
            <w:rPrChange w:id="1199" w:author="Kaski Maiju" w:date="2024-09-23T15:09:00Z" w16du:dateUtc="2024-09-23T12:09:00Z">
              <w:rPr/>
            </w:rPrChange>
          </w:rPr>
          <w:delText>AIS/VDES messages</w:delText>
        </w:r>
        <w:commentRangeEnd w:id="1197"/>
        <w:r w:rsidR="002D4930" w:rsidRPr="00E941CE" w:rsidDel="00A811DA">
          <w:rPr>
            <w:rStyle w:val="Kommentinviite"/>
            <w:b w:val="0"/>
            <w:caps w:val="0"/>
            <w:color w:val="FF0000"/>
            <w:rPrChange w:id="1200" w:author="Kaski Maiju" w:date="2024-09-23T15:09:00Z" w16du:dateUtc="2024-09-23T12:09:00Z">
              <w:rPr>
                <w:rStyle w:val="Kommentinviite"/>
                <w:b w:val="0"/>
                <w:caps w:val="0"/>
              </w:rPr>
            </w:rPrChange>
          </w:rPr>
          <w:commentReference w:id="1197"/>
        </w:r>
      </w:del>
    </w:p>
    <w:p w14:paraId="57772AE2" w14:textId="6C642099" w:rsidR="00C52700" w:rsidRPr="00E941CE" w:rsidDel="00672F66" w:rsidRDefault="0051495F" w:rsidP="00C52700">
      <w:pPr>
        <w:pStyle w:val="Leipteksti"/>
        <w:rPr>
          <w:del w:id="1201" w:author="Kaski Maiju" w:date="2024-09-23T14:46:00Z" w16du:dateUtc="2024-09-23T11:46:00Z"/>
          <w:i/>
          <w:iCs/>
          <w:color w:val="FF0000"/>
          <w:rPrChange w:id="1202" w:author="Kaski Maiju" w:date="2024-09-23T15:09:00Z" w16du:dateUtc="2024-09-23T12:09:00Z">
            <w:rPr>
              <w:del w:id="1203" w:author="Kaski Maiju" w:date="2024-09-23T14:46:00Z" w16du:dateUtc="2024-09-23T11:46:00Z"/>
              <w:i/>
              <w:iCs/>
            </w:rPr>
          </w:rPrChange>
        </w:rPr>
      </w:pPr>
      <w:del w:id="1204" w:author="Kaski Maiju" w:date="2024-09-23T14:46:00Z" w16du:dateUtc="2024-09-23T11:46:00Z">
        <w:r w:rsidRPr="00E941CE" w:rsidDel="00672F66">
          <w:rPr>
            <w:color w:val="FF0000"/>
            <w:rPrChange w:id="1205" w:author="Kaski Maiju" w:date="2024-09-23T15:09:00Z" w16du:dateUtc="2024-09-23T12:09:00Z">
              <w:rPr/>
            </w:rPrChange>
          </w:rPr>
          <w:delText xml:space="preserve">In addition to the S-100 products transmitted over IP connections, digital VTS information can also be delivered to vessels via various subsystems of the globally standardized digital VDES data transmission system operating in the maritime VHF area. </w:delText>
        </w:r>
        <w:r w:rsidR="00C52700" w:rsidRPr="00E941CE" w:rsidDel="00672F66">
          <w:rPr>
            <w:color w:val="FF0000"/>
            <w:rPrChange w:id="1206" w:author="Kaski Maiju" w:date="2024-09-23T15:09:00Z" w16du:dateUtc="2024-09-23T12:09:00Z">
              <w:rPr/>
            </w:rPrChange>
          </w:rPr>
          <w:delText xml:space="preserve">More information on VDES, including development roadmap, can be found from IALA G1117 </w:delText>
        </w:r>
        <w:r w:rsidR="00C52700" w:rsidRPr="00E941CE" w:rsidDel="00672F66">
          <w:rPr>
            <w:i/>
            <w:iCs/>
            <w:color w:val="FF0000"/>
            <w:rPrChange w:id="1207" w:author="Kaski Maiju" w:date="2024-09-23T15:09:00Z" w16du:dateUtc="2024-09-23T12:09:00Z">
              <w:rPr>
                <w:i/>
                <w:iCs/>
              </w:rPr>
            </w:rPrChange>
          </w:rPr>
          <w:delText>VHF Data Exchange System (VDES) overview.</w:delText>
        </w:r>
      </w:del>
    </w:p>
    <w:p w14:paraId="446D6A3D" w14:textId="31A914F2" w:rsidR="0051495F" w:rsidRPr="00E941CE" w:rsidDel="00672F66" w:rsidRDefault="0051495F" w:rsidP="0051495F">
      <w:pPr>
        <w:pStyle w:val="Leipteksti"/>
        <w:rPr>
          <w:del w:id="1208" w:author="Kaski Maiju" w:date="2024-09-23T14:46:00Z" w16du:dateUtc="2024-09-23T11:46:00Z"/>
          <w:color w:val="FF0000"/>
          <w:rPrChange w:id="1209" w:author="Kaski Maiju" w:date="2024-09-23T15:09:00Z" w16du:dateUtc="2024-09-23T12:09:00Z">
            <w:rPr>
              <w:del w:id="1210" w:author="Kaski Maiju" w:date="2024-09-23T14:46:00Z" w16du:dateUtc="2024-09-23T11:46:00Z"/>
            </w:rPr>
          </w:rPrChange>
        </w:rPr>
      </w:pPr>
      <w:del w:id="1211" w:author="Kaski Maiju" w:date="2024-09-23T14:46:00Z" w16du:dateUtc="2024-09-23T11:46:00Z">
        <w:r w:rsidRPr="00E941CE" w:rsidDel="00672F66">
          <w:rPr>
            <w:color w:val="FF0000"/>
            <w:rPrChange w:id="1212" w:author="Kaski Maiju" w:date="2024-09-23T15:09:00Z" w16du:dateUtc="2024-09-23T12:09:00Z">
              <w:rPr/>
            </w:rPrChange>
          </w:rPr>
          <w:delText>The VDES system consists of subsystems suitable for the transmission of different types of digital information:</w:delText>
        </w:r>
      </w:del>
    </w:p>
    <w:p w14:paraId="480E4DDB" w14:textId="4A7D2F2A" w:rsidR="00096F84" w:rsidRPr="00E941CE" w:rsidDel="00672F66" w:rsidRDefault="0051495F" w:rsidP="004F6822">
      <w:pPr>
        <w:pStyle w:val="Leipteksti"/>
        <w:numPr>
          <w:ilvl w:val="0"/>
          <w:numId w:val="39"/>
        </w:numPr>
        <w:rPr>
          <w:del w:id="1213" w:author="Kaski Maiju" w:date="2024-09-23T14:46:00Z" w16du:dateUtc="2024-09-23T11:46:00Z"/>
          <w:color w:val="FF0000"/>
          <w:rPrChange w:id="1214" w:author="Kaski Maiju" w:date="2024-09-23T15:09:00Z" w16du:dateUtc="2024-09-23T12:09:00Z">
            <w:rPr>
              <w:del w:id="1215" w:author="Kaski Maiju" w:date="2024-09-23T14:46:00Z" w16du:dateUtc="2024-09-23T11:46:00Z"/>
            </w:rPr>
          </w:rPrChange>
        </w:rPr>
      </w:pPr>
      <w:del w:id="1216" w:author="Kaski Maiju" w:date="2024-09-23T14:46:00Z" w16du:dateUtc="2024-09-23T11:46:00Z">
        <w:r w:rsidRPr="00E941CE" w:rsidDel="00672F66">
          <w:rPr>
            <w:color w:val="FF0000"/>
            <w:rPrChange w:id="1217" w:author="Kaski Maiju" w:date="2024-09-23T15:09:00Z" w16du:dateUtc="2024-09-23T12:09:00Z">
              <w:rPr/>
            </w:rPrChange>
          </w:rPr>
          <w:delText xml:space="preserve">The AIS system, the main purpose is </w:delText>
        </w:r>
        <w:r w:rsidR="001D4919" w:rsidRPr="00E941CE" w:rsidDel="00672F66">
          <w:rPr>
            <w:color w:val="FF0000"/>
            <w:rPrChange w:id="1218" w:author="Kaski Maiju" w:date="2024-09-23T15:09:00Z" w16du:dateUtc="2024-09-23T12:09:00Z">
              <w:rPr/>
            </w:rPrChange>
          </w:rPr>
          <w:delText>transmitting and receiving static, dynamic, and voyage-related data</w:delText>
        </w:r>
        <w:r w:rsidRPr="00E941CE" w:rsidDel="00672F66">
          <w:rPr>
            <w:color w:val="FF0000"/>
            <w:rPrChange w:id="1219" w:author="Kaski Maiju" w:date="2024-09-23T15:09:00Z" w16du:dateUtc="2024-09-23T12:09:00Z">
              <w:rPr/>
            </w:rPrChange>
          </w:rPr>
          <w:delText xml:space="preserve">. </w:delText>
        </w:r>
        <w:r w:rsidR="00096F84" w:rsidRPr="00E941CE" w:rsidDel="00672F66">
          <w:rPr>
            <w:color w:val="FF0000"/>
            <w:rPrChange w:id="1220" w:author="Kaski Maiju" w:date="2024-09-23T15:09:00Z" w16du:dateUtc="2024-09-23T12:09:00Z">
              <w:rPr/>
            </w:rPrChange>
          </w:rPr>
          <w:delText xml:space="preserve">AIS can </w:delText>
        </w:r>
        <w:r w:rsidR="001D4919" w:rsidRPr="00E941CE" w:rsidDel="00672F66">
          <w:rPr>
            <w:color w:val="FF0000"/>
            <w:rPrChange w:id="1221" w:author="Kaski Maiju" w:date="2024-09-23T15:09:00Z" w16du:dateUtc="2024-09-23T12:09:00Z">
              <w:rPr/>
            </w:rPrChange>
          </w:rPr>
          <w:delText xml:space="preserve">also </w:delText>
        </w:r>
        <w:r w:rsidR="00096F84" w:rsidRPr="00E941CE" w:rsidDel="00672F66">
          <w:rPr>
            <w:color w:val="FF0000"/>
            <w:rPrChange w:id="1222" w:author="Kaski Maiju" w:date="2024-09-23T15:09:00Z" w16du:dateUtc="2024-09-23T12:09:00Z">
              <w:rPr/>
            </w:rPrChange>
          </w:rPr>
          <w:delText>be used for the following means of digital communications:</w:delText>
        </w:r>
      </w:del>
    </w:p>
    <w:p w14:paraId="6118F95A" w14:textId="3B3E5F5A" w:rsidR="00D428FD" w:rsidRPr="00E941CE" w:rsidDel="00672F66" w:rsidRDefault="00096F84" w:rsidP="004F6822">
      <w:pPr>
        <w:pStyle w:val="Leipteksti"/>
        <w:numPr>
          <w:ilvl w:val="1"/>
          <w:numId w:val="39"/>
        </w:numPr>
        <w:rPr>
          <w:del w:id="1223" w:author="Kaski Maiju" w:date="2024-09-23T14:46:00Z" w16du:dateUtc="2024-09-23T11:46:00Z"/>
          <w:color w:val="FF0000"/>
          <w:rPrChange w:id="1224" w:author="Kaski Maiju" w:date="2024-09-23T15:09:00Z" w16du:dateUtc="2024-09-23T12:09:00Z">
            <w:rPr>
              <w:del w:id="1225" w:author="Kaski Maiju" w:date="2024-09-23T14:46:00Z" w16du:dateUtc="2024-09-23T11:46:00Z"/>
            </w:rPr>
          </w:rPrChange>
        </w:rPr>
      </w:pPr>
      <w:del w:id="1226" w:author="Kaski Maiju" w:date="2024-09-23T14:46:00Z" w16du:dateUtc="2024-09-23T11:46:00Z">
        <w:r w:rsidRPr="00E941CE" w:rsidDel="00672F66">
          <w:rPr>
            <w:color w:val="FF0000"/>
            <w:rPrChange w:id="1227" w:author="Kaski Maiju" w:date="2024-09-23T15:09:00Z" w16du:dateUtc="2024-09-23T12:09:00Z">
              <w:rPr/>
            </w:rPrChange>
          </w:rPr>
          <w:delText xml:space="preserve">to broadcast short safety related messages containing important navigational or important meteorological warning. These messages are free form text, but it should be noted that the maximum length of these messages is 161 characters, including the header and the message content. </w:delText>
        </w:r>
      </w:del>
    </w:p>
    <w:p w14:paraId="119A2119" w14:textId="3DA00314" w:rsidR="0031003F" w:rsidRPr="00E941CE" w:rsidDel="00672F66" w:rsidRDefault="00077A8F" w:rsidP="00077A8F">
      <w:pPr>
        <w:pStyle w:val="Leipteksti"/>
        <w:ind w:left="1440"/>
        <w:rPr>
          <w:del w:id="1228" w:author="Kaski Maiju" w:date="2024-09-23T14:46:00Z" w16du:dateUtc="2024-09-23T11:46:00Z"/>
          <w:color w:val="FF0000"/>
          <w:rPrChange w:id="1229" w:author="Kaski Maiju" w:date="2024-09-23T15:09:00Z" w16du:dateUtc="2024-09-23T12:09:00Z">
            <w:rPr>
              <w:del w:id="1230" w:author="Kaski Maiju" w:date="2024-09-23T14:46:00Z" w16du:dateUtc="2024-09-23T11:46:00Z"/>
            </w:rPr>
          </w:rPrChange>
        </w:rPr>
      </w:pPr>
      <w:del w:id="1231" w:author="Kaski Maiju" w:date="2024-09-23T14:46:00Z" w16du:dateUtc="2024-09-23T11:46:00Z">
        <w:r w:rsidRPr="00E941CE" w:rsidDel="00672F66">
          <w:rPr>
            <w:color w:val="FF0000"/>
            <w:rPrChange w:id="1232" w:author="Kaski Maiju" w:date="2024-09-23T15:09:00Z" w16du:dateUtc="2024-09-23T12:09:00Z">
              <w:rPr/>
            </w:rPrChange>
          </w:rPr>
          <w:delText xml:space="preserve">VTS Authorities should implement appropriate procedures to ensure the consistent and correct use of VTS phraseology </w:delText>
        </w:r>
        <w:r w:rsidR="0031003F" w:rsidRPr="00E941CE" w:rsidDel="00672F66">
          <w:rPr>
            <w:color w:val="FF0000"/>
            <w:rPrChange w:id="1233" w:author="Kaski Maiju" w:date="2024-09-23T15:09:00Z" w16du:dateUtc="2024-09-23T12:09:00Z">
              <w:rPr/>
            </w:rPrChange>
          </w:rPr>
          <w:delText xml:space="preserve">and message markers </w:delText>
        </w:r>
        <w:r w:rsidRPr="00E941CE" w:rsidDel="00672F66">
          <w:rPr>
            <w:color w:val="FF0000"/>
            <w:rPrChange w:id="1234" w:author="Kaski Maiju" w:date="2024-09-23T15:09:00Z" w16du:dateUtc="2024-09-23T12:09:00Z">
              <w:rPr/>
            </w:rPrChange>
          </w:rPr>
          <w:delText xml:space="preserve">in </w:delText>
        </w:r>
        <w:r w:rsidR="0031003F" w:rsidRPr="00E941CE" w:rsidDel="00672F66">
          <w:rPr>
            <w:color w:val="FF0000"/>
            <w:rPrChange w:id="1235" w:author="Kaski Maiju" w:date="2024-09-23T15:09:00Z" w16du:dateUtc="2024-09-23T12:09:00Z">
              <w:rPr/>
            </w:rPrChange>
          </w:rPr>
          <w:delText>AIS short safety related messages</w:delText>
        </w:r>
        <w:r w:rsidR="00DA539E" w:rsidRPr="00E941CE" w:rsidDel="00672F66">
          <w:rPr>
            <w:color w:val="FF0000"/>
            <w:rPrChange w:id="1236" w:author="Kaski Maiju" w:date="2024-09-23T15:09:00Z" w16du:dateUtc="2024-09-23T12:09:00Z">
              <w:rPr/>
            </w:rPrChange>
          </w:rPr>
          <w:delText xml:space="preserve">– </w:delText>
        </w:r>
      </w:del>
    </w:p>
    <w:p w14:paraId="05E48421" w14:textId="4380F0EE" w:rsidR="00077A8F" w:rsidRPr="00E941CE" w:rsidDel="00672F66" w:rsidRDefault="0031003F" w:rsidP="00077A8F">
      <w:pPr>
        <w:pStyle w:val="Leipteksti"/>
        <w:ind w:left="1440"/>
        <w:rPr>
          <w:del w:id="1237" w:author="Kaski Maiju" w:date="2024-09-23T14:46:00Z" w16du:dateUtc="2024-09-23T11:46:00Z"/>
          <w:color w:val="FF0000"/>
          <w:rPrChange w:id="1238" w:author="Kaski Maiju" w:date="2024-09-23T15:09:00Z" w16du:dateUtc="2024-09-23T12:09:00Z">
            <w:rPr>
              <w:del w:id="1239" w:author="Kaski Maiju" w:date="2024-09-23T14:46:00Z" w16du:dateUtc="2024-09-23T11:46:00Z"/>
            </w:rPr>
          </w:rPrChange>
        </w:rPr>
      </w:pPr>
      <w:del w:id="1240" w:author="Kaski Maiju" w:date="2024-09-23T14:46:00Z" w16du:dateUtc="2024-09-23T11:46:00Z">
        <w:r w:rsidRPr="00E941CE" w:rsidDel="00672F66">
          <w:rPr>
            <w:color w:val="FF0000"/>
            <w:highlight w:val="yellow"/>
            <w:rPrChange w:id="1241" w:author="Kaski Maiju" w:date="2024-09-23T15:09:00Z" w16du:dateUtc="2024-09-23T12:09:00Z">
              <w:rPr>
                <w:highlight w:val="yellow"/>
              </w:rPr>
            </w:rPrChange>
          </w:rPr>
          <w:delText xml:space="preserve">REFER TO </w:delText>
        </w:r>
        <w:r w:rsidR="00DA539E" w:rsidRPr="00E941CE" w:rsidDel="00672F66">
          <w:rPr>
            <w:color w:val="FF0000"/>
            <w:highlight w:val="yellow"/>
            <w:rPrChange w:id="1242" w:author="Kaski Maiju" w:date="2024-09-23T15:09:00Z" w16du:dateUtc="2024-09-23T12:09:00Z">
              <w:rPr>
                <w:highlight w:val="yellow"/>
              </w:rPr>
            </w:rPrChange>
          </w:rPr>
          <w:delText>RECOMMENDED STANDARD PHRASES (PART C?)?</w:delText>
        </w:r>
      </w:del>
    </w:p>
    <w:p w14:paraId="7F2183AD" w14:textId="0AD77B62" w:rsidR="001D4919" w:rsidRPr="00E941CE" w:rsidDel="00672F66" w:rsidRDefault="00096F84" w:rsidP="004F6822">
      <w:pPr>
        <w:pStyle w:val="Leipteksti"/>
        <w:numPr>
          <w:ilvl w:val="1"/>
          <w:numId w:val="39"/>
        </w:numPr>
        <w:rPr>
          <w:del w:id="1243" w:author="Kaski Maiju" w:date="2024-09-23T14:46:00Z" w16du:dateUtc="2024-09-23T11:46:00Z"/>
          <w:i/>
          <w:iCs/>
          <w:color w:val="FF0000"/>
          <w:rPrChange w:id="1244" w:author="Kaski Maiju" w:date="2024-09-23T15:09:00Z" w16du:dateUtc="2024-09-23T12:09:00Z">
            <w:rPr>
              <w:del w:id="1245" w:author="Kaski Maiju" w:date="2024-09-23T14:46:00Z" w16du:dateUtc="2024-09-23T11:46:00Z"/>
              <w:i/>
              <w:iCs/>
            </w:rPr>
          </w:rPrChange>
        </w:rPr>
      </w:pPr>
      <w:del w:id="1246" w:author="Kaski Maiju" w:date="2024-09-23T14:46:00Z" w16du:dateUtc="2024-09-23T11:46:00Z">
        <w:r w:rsidRPr="00E941CE" w:rsidDel="00672F66">
          <w:rPr>
            <w:color w:val="FF0000"/>
            <w:rPrChange w:id="1247" w:author="Kaski Maiju" w:date="2024-09-23T15:09:00Z" w16du:dateUtc="2024-09-23T12:09:00Z">
              <w:rPr/>
            </w:rPrChange>
          </w:rPr>
          <w:delText xml:space="preserve">to broadcast virtual Aids to Navigation, which can be used to inform the mariner about dangers to navigation as well as safe waterways, areas in which extra caution may be necessary and areas to be avoided. </w:delText>
        </w:r>
        <w:r w:rsidR="001D4919" w:rsidRPr="00E941CE" w:rsidDel="00672F66">
          <w:rPr>
            <w:color w:val="FF0000"/>
            <w:rPrChange w:id="1248" w:author="Kaski Maiju" w:date="2024-09-23T15:09:00Z" w16du:dateUtc="2024-09-23T12:09:00Z">
              <w:rPr/>
            </w:rPrChange>
          </w:rPr>
          <w:delText>More information on virtual AtoN’s can be found from IALA G1081</w:delText>
        </w:r>
        <w:r w:rsidR="001D4919" w:rsidRPr="00E941CE" w:rsidDel="00672F66">
          <w:rPr>
            <w:i/>
            <w:iCs/>
            <w:color w:val="FF0000"/>
            <w:rPrChange w:id="1249" w:author="Kaski Maiju" w:date="2024-09-23T15:09:00Z" w16du:dateUtc="2024-09-23T12:09:00Z">
              <w:rPr>
                <w:i/>
                <w:iCs/>
              </w:rPr>
            </w:rPrChange>
          </w:rPr>
          <w:delText xml:space="preserve"> Provision of virtual marine Aids to Navigation.</w:delText>
        </w:r>
      </w:del>
    </w:p>
    <w:p w14:paraId="30827F79" w14:textId="1371C22E" w:rsidR="00C52700" w:rsidRPr="00E941CE" w:rsidDel="00672F66" w:rsidRDefault="0051495F" w:rsidP="004F6822">
      <w:pPr>
        <w:pStyle w:val="Leipteksti"/>
        <w:numPr>
          <w:ilvl w:val="0"/>
          <w:numId w:val="39"/>
        </w:numPr>
        <w:rPr>
          <w:del w:id="1250" w:author="Kaski Maiju" w:date="2024-09-23T14:46:00Z" w16du:dateUtc="2024-09-23T11:46:00Z"/>
          <w:color w:val="FF0000"/>
          <w:rPrChange w:id="1251" w:author="Kaski Maiju" w:date="2024-09-23T15:09:00Z" w16du:dateUtc="2024-09-23T12:09:00Z">
            <w:rPr>
              <w:del w:id="1252" w:author="Kaski Maiju" w:date="2024-09-23T14:46:00Z" w16du:dateUtc="2024-09-23T11:46:00Z"/>
            </w:rPr>
          </w:rPrChange>
        </w:rPr>
      </w:pPr>
      <w:del w:id="1253" w:author="Kaski Maiju" w:date="2024-09-23T14:46:00Z" w16du:dateUtc="2024-09-23T11:46:00Z">
        <w:r w:rsidRPr="00E941CE" w:rsidDel="00672F66">
          <w:rPr>
            <w:color w:val="FF0000"/>
            <w:rPrChange w:id="1254" w:author="Kaski Maiju" w:date="2024-09-23T15:09:00Z" w16du:dateUtc="2024-09-23T12:09:00Z">
              <w:rPr/>
            </w:rPrChange>
          </w:rPr>
          <w:delText xml:space="preserve">ASM system, intended to serve as the primary transmission channel for </w:delText>
        </w:r>
        <w:r w:rsidR="00E3036D" w:rsidRPr="00E941CE" w:rsidDel="00672F66">
          <w:rPr>
            <w:color w:val="FF0000"/>
            <w:rPrChange w:id="1255" w:author="Kaski Maiju" w:date="2024-09-23T15:09:00Z" w16du:dateUtc="2024-09-23T12:09:00Z">
              <w:rPr/>
            </w:rPrChange>
          </w:rPr>
          <w:delText xml:space="preserve">Application-Specific Messages </w:delText>
        </w:r>
        <w:r w:rsidRPr="00E941CE" w:rsidDel="00672F66">
          <w:rPr>
            <w:color w:val="FF0000"/>
            <w:rPrChange w:id="1256" w:author="Kaski Maiju" w:date="2024-09-23T15:09:00Z" w16du:dateUtc="2024-09-23T12:09:00Z">
              <w:rPr/>
            </w:rPrChange>
          </w:rPr>
          <w:delText xml:space="preserve">currently sent via AIS. </w:delText>
        </w:r>
      </w:del>
    </w:p>
    <w:p w14:paraId="35620EC6" w14:textId="7301E51A" w:rsidR="001D4919" w:rsidRPr="00E941CE" w:rsidDel="00672F66" w:rsidRDefault="001D4919" w:rsidP="000A470B">
      <w:pPr>
        <w:pStyle w:val="Leipteksti"/>
        <w:ind w:left="720"/>
        <w:rPr>
          <w:del w:id="1257" w:author="Kaski Maiju" w:date="2024-09-23T14:46:00Z" w16du:dateUtc="2024-09-23T11:46:00Z"/>
          <w:color w:val="FF0000"/>
          <w:rPrChange w:id="1258" w:author="Kaski Maiju" w:date="2024-09-23T15:09:00Z" w16du:dateUtc="2024-09-23T12:09:00Z">
            <w:rPr>
              <w:del w:id="1259" w:author="Kaski Maiju" w:date="2024-09-23T14:46:00Z" w16du:dateUtc="2024-09-23T11:46:00Z"/>
            </w:rPr>
          </w:rPrChange>
        </w:rPr>
      </w:pPr>
      <w:del w:id="1260" w:author="Kaski Maiju" w:date="2024-09-23T14:46:00Z" w16du:dateUtc="2024-09-23T11:46:00Z">
        <w:r w:rsidRPr="00E941CE" w:rsidDel="00672F66">
          <w:rPr>
            <w:color w:val="FF0000"/>
            <w:rPrChange w:id="1261" w:author="Kaski Maiju" w:date="2024-09-23T15:09:00Z" w16du:dateUtc="2024-09-23T12:09:00Z">
              <w:rPr/>
            </w:rPrChange>
          </w:rPr>
          <w:delText xml:space="preserve">ASM may be used to exchange important information between ships and shore stations, for example shore stations may report navigation information, </w:delText>
        </w:r>
        <w:r w:rsidR="00C52700" w:rsidRPr="00E941CE" w:rsidDel="00672F66">
          <w:rPr>
            <w:color w:val="FF0000"/>
            <w:rPrChange w:id="1262" w:author="Kaski Maiju" w:date="2024-09-23T15:09:00Z" w16du:dateUtc="2024-09-23T12:09:00Z">
              <w:rPr/>
            </w:rPrChange>
          </w:rPr>
          <w:delText>conditions,</w:delText>
        </w:r>
        <w:r w:rsidRPr="00E941CE" w:rsidDel="00672F66">
          <w:rPr>
            <w:color w:val="FF0000"/>
            <w:rPrChange w:id="1263" w:author="Kaski Maiju" w:date="2024-09-23T15:09:00Z" w16du:dateUtc="2024-09-23T12:09:00Z">
              <w:rPr/>
            </w:rPrChange>
          </w:rPr>
          <w:delText xml:space="preserve"> and warnings; and ship reporting may be simplified.</w:delText>
        </w:r>
        <w:r w:rsidR="00C52700" w:rsidRPr="00E941CE" w:rsidDel="00672F66">
          <w:rPr>
            <w:color w:val="FF0000"/>
            <w:rPrChange w:id="1264" w:author="Kaski Maiju" w:date="2024-09-23T15:09:00Z" w16du:dateUtc="2024-09-23T12:09:00Z">
              <w:rPr/>
            </w:rPrChange>
          </w:rPr>
          <w:delText xml:space="preserve"> IMO </w:delText>
        </w:r>
        <w:r w:rsidR="00C52700" w:rsidRPr="00E941CE" w:rsidDel="00672F66">
          <w:rPr>
            <w:i/>
            <w:iCs/>
            <w:color w:val="FF0000"/>
            <w:rPrChange w:id="1265" w:author="Kaski Maiju" w:date="2024-09-23T15:09:00Z" w16du:dateUtc="2024-09-23T12:09:00Z">
              <w:rPr>
                <w:i/>
                <w:iCs/>
              </w:rPr>
            </w:rPrChange>
          </w:rPr>
          <w:delText xml:space="preserve">SN.1/Circ 289 Guidance on the use of AIS Application-Specific Messages </w:delText>
        </w:r>
        <w:r w:rsidR="00C52700" w:rsidRPr="00E941CE" w:rsidDel="00672F66">
          <w:rPr>
            <w:color w:val="FF0000"/>
            <w:rPrChange w:id="1266" w:author="Kaski Maiju" w:date="2024-09-23T15:09:00Z" w16du:dateUtc="2024-09-23T12:09:00Z">
              <w:rPr/>
            </w:rPrChange>
          </w:rPr>
          <w:delText xml:space="preserve">provides an overview of the purpose and scope of AIS ASM. </w:delText>
        </w:r>
        <w:r w:rsidR="00C52700" w:rsidRPr="00E941CE" w:rsidDel="00672F66">
          <w:rPr>
            <w:i/>
            <w:iCs/>
            <w:color w:val="FF0000"/>
            <w:rPrChange w:id="1267" w:author="Kaski Maiju" w:date="2024-09-23T15:09:00Z" w16du:dateUtc="2024-09-23T12:09:00Z">
              <w:rPr>
                <w:i/>
                <w:iCs/>
              </w:rPr>
            </w:rPrChange>
          </w:rPr>
          <w:delText>IALA G1095 Harmonized implementation of Application-Specific Messages (ASM)</w:delText>
        </w:r>
        <w:r w:rsidR="00C52700" w:rsidRPr="00E941CE" w:rsidDel="00672F66">
          <w:rPr>
            <w:color w:val="FF0000"/>
            <w:rPrChange w:id="1268" w:author="Kaski Maiju" w:date="2024-09-23T15:09:00Z" w16du:dateUtc="2024-09-23T12:09:00Z">
              <w:rPr/>
            </w:rPrChange>
          </w:rPr>
          <w:delText xml:space="preserve"> describes how ASM should be implemented in a harmonized manner.</w:delText>
        </w:r>
      </w:del>
    </w:p>
    <w:p w14:paraId="734A4E91" w14:textId="2E24C796" w:rsidR="00E3036D" w:rsidRPr="00E941CE" w:rsidDel="00672F66" w:rsidRDefault="0051495F" w:rsidP="004F6822">
      <w:pPr>
        <w:pStyle w:val="Leipteksti"/>
        <w:numPr>
          <w:ilvl w:val="0"/>
          <w:numId w:val="39"/>
        </w:numPr>
        <w:rPr>
          <w:del w:id="1269" w:author="Kaski Maiju" w:date="2024-09-23T14:46:00Z" w16du:dateUtc="2024-09-23T11:46:00Z"/>
          <w:color w:val="FF0000"/>
          <w:rPrChange w:id="1270" w:author="Kaski Maiju" w:date="2024-09-23T15:09:00Z" w16du:dateUtc="2024-09-23T12:09:00Z">
            <w:rPr>
              <w:del w:id="1271" w:author="Kaski Maiju" w:date="2024-09-23T14:46:00Z" w16du:dateUtc="2024-09-23T11:46:00Z"/>
            </w:rPr>
          </w:rPrChange>
        </w:rPr>
      </w:pPr>
      <w:del w:id="1272" w:author="Kaski Maiju" w:date="2024-09-23T14:46:00Z" w16du:dateUtc="2024-09-23T11:46:00Z">
        <w:r w:rsidRPr="00E941CE" w:rsidDel="00672F66">
          <w:rPr>
            <w:color w:val="FF0000"/>
            <w:rPrChange w:id="1273" w:author="Kaski Maiju" w:date="2024-09-23T15:09:00Z" w16du:dateUtc="2024-09-23T12:09:00Z">
              <w:rPr/>
            </w:rPrChange>
          </w:rPr>
          <w:delText xml:space="preserve">The VDE-TER </w:delText>
        </w:r>
        <w:r w:rsidR="00E3036D" w:rsidRPr="00E941CE" w:rsidDel="00672F66">
          <w:rPr>
            <w:color w:val="FF0000"/>
            <w:rPrChange w:id="1274" w:author="Kaski Maiju" w:date="2024-09-23T15:09:00Z" w16du:dateUtc="2024-09-23T12:09:00Z">
              <w:rPr/>
            </w:rPrChange>
          </w:rPr>
          <w:delText xml:space="preserve">/SAT </w:delText>
        </w:r>
        <w:r w:rsidRPr="00E941CE" w:rsidDel="00672F66">
          <w:rPr>
            <w:color w:val="FF0000"/>
            <w:rPrChange w:id="1275" w:author="Kaski Maiju" w:date="2024-09-23T15:09:00Z" w16du:dateUtc="2024-09-23T12:09:00Z">
              <w:rPr/>
            </w:rPrChange>
          </w:rPr>
          <w:delText xml:space="preserve">system, the purpose of which is to provide a communication channel allowing free-form data transfer, both between </w:delText>
        </w:r>
        <w:r w:rsidR="00E3036D" w:rsidRPr="00E941CE" w:rsidDel="00672F66">
          <w:rPr>
            <w:color w:val="FF0000"/>
            <w:rPrChange w:id="1276" w:author="Kaski Maiju" w:date="2024-09-23T15:09:00Z" w16du:dateUtc="2024-09-23T12:09:00Z">
              <w:rPr/>
            </w:rPrChange>
          </w:rPr>
          <w:delText>ship to ship, ship to shore including satellite</w:delText>
        </w:r>
        <w:r w:rsidR="00C52700" w:rsidRPr="00E941CE" w:rsidDel="00672F66">
          <w:rPr>
            <w:color w:val="FF0000"/>
            <w:rPrChange w:id="1277" w:author="Kaski Maiju" w:date="2024-09-23T15:09:00Z" w16du:dateUtc="2024-09-23T12:09:00Z">
              <w:rPr/>
            </w:rPrChange>
          </w:rPr>
          <w:delText>.</w:delText>
        </w:r>
      </w:del>
    </w:p>
    <w:p w14:paraId="33F4612F" w14:textId="78FC11E5" w:rsidR="00467E6A" w:rsidRPr="00E941CE" w:rsidDel="00672F66" w:rsidRDefault="00467E6A" w:rsidP="00D14277">
      <w:pPr>
        <w:pStyle w:val="Otsikko3"/>
        <w:rPr>
          <w:del w:id="1278" w:author="Kaski Maiju" w:date="2024-09-23T14:46:00Z" w16du:dateUtc="2024-09-23T11:46:00Z"/>
          <w:color w:val="FF0000"/>
          <w:rPrChange w:id="1279" w:author="Kaski Maiju" w:date="2024-09-23T15:09:00Z" w16du:dateUtc="2024-09-23T12:09:00Z">
            <w:rPr>
              <w:del w:id="1280" w:author="Kaski Maiju" w:date="2024-09-23T14:46:00Z" w16du:dateUtc="2024-09-23T11:46:00Z"/>
            </w:rPr>
          </w:rPrChange>
        </w:rPr>
      </w:pPr>
      <w:bookmarkStart w:id="1281" w:name="_Toc161324115"/>
      <w:del w:id="1282" w:author="Kaski Maiju" w:date="2024-09-23T14:46:00Z" w16du:dateUtc="2024-09-23T11:46:00Z">
        <w:r w:rsidRPr="00E941CE" w:rsidDel="00672F66">
          <w:rPr>
            <w:rStyle w:val="Otsikko3Char"/>
            <w:color w:val="FF0000"/>
            <w:rPrChange w:id="1283" w:author="Kaski Maiju" w:date="2024-09-23T15:09:00Z" w16du:dateUtc="2024-09-23T12:09:00Z">
              <w:rPr>
                <w:rStyle w:val="Otsikko3Char"/>
              </w:rPr>
            </w:rPrChange>
          </w:rPr>
          <w:delText>Examples on the use of AIS/VDES Application Specific Messages to deliver VTS information to vessels</w:delText>
        </w:r>
        <w:r w:rsidRPr="00E941CE" w:rsidDel="00672F66">
          <w:rPr>
            <w:color w:val="FF0000"/>
            <w:rPrChange w:id="1284" w:author="Kaski Maiju" w:date="2024-09-23T15:09:00Z" w16du:dateUtc="2024-09-23T12:09:00Z">
              <w:rPr/>
            </w:rPrChange>
          </w:rPr>
          <w:delText>.</w:delText>
        </w:r>
        <w:bookmarkEnd w:id="1281"/>
      </w:del>
    </w:p>
    <w:p w14:paraId="594A3F83" w14:textId="7C18F2F6" w:rsidR="00467E6A" w:rsidRPr="00E941CE" w:rsidDel="00672F66" w:rsidRDefault="00467E6A" w:rsidP="00467E6A">
      <w:pPr>
        <w:pStyle w:val="Leipteksti"/>
        <w:rPr>
          <w:del w:id="1285" w:author="Kaski Maiju" w:date="2024-09-23T14:46:00Z" w16du:dateUtc="2024-09-23T11:46:00Z"/>
          <w:color w:val="FF0000"/>
          <w:rPrChange w:id="1286" w:author="Kaski Maiju" w:date="2024-09-23T15:09:00Z" w16du:dateUtc="2024-09-23T12:09:00Z">
            <w:rPr>
              <w:del w:id="1287" w:author="Kaski Maiju" w:date="2024-09-23T14:46:00Z" w16du:dateUtc="2024-09-23T11:46:00Z"/>
            </w:rPr>
          </w:rPrChange>
        </w:rPr>
      </w:pPr>
      <w:del w:id="1288" w:author="Kaski Maiju" w:date="2024-09-23T14:46:00Z" w16du:dateUtc="2024-09-23T11:46:00Z">
        <w:r w:rsidRPr="00E941CE" w:rsidDel="00672F66">
          <w:rPr>
            <w:color w:val="FF0000"/>
            <w:rPrChange w:id="1289" w:author="Kaski Maiju" w:date="2024-09-23T15:09:00Z" w16du:dateUtc="2024-09-23T12:09:00Z">
              <w:rPr/>
            </w:rPrChange>
          </w:rPr>
          <w:delText>Application-Specific Messages may provide a variety of capabilities for shore stations to report navigation information, conditions and warnings</w:delText>
        </w:r>
        <w:r w:rsidR="00974511" w:rsidRPr="00E941CE" w:rsidDel="00672F66">
          <w:rPr>
            <w:color w:val="FF0000"/>
            <w:rPrChange w:id="1290" w:author="Kaski Maiju" w:date="2024-09-23T15:09:00Z" w16du:dateUtc="2024-09-23T12:09:00Z">
              <w:rPr/>
            </w:rPrChange>
          </w:rPr>
          <w:delText xml:space="preserve"> to vessels, such as:</w:delText>
        </w:r>
      </w:del>
    </w:p>
    <w:p w14:paraId="1EBDC7FC" w14:textId="4C1FD445" w:rsidR="00C45421" w:rsidRPr="00E941CE" w:rsidDel="00672F66" w:rsidRDefault="00C45421" w:rsidP="00C45421">
      <w:pPr>
        <w:pStyle w:val="Leipteksti"/>
        <w:numPr>
          <w:ilvl w:val="0"/>
          <w:numId w:val="21"/>
        </w:numPr>
        <w:rPr>
          <w:del w:id="1291" w:author="Kaski Maiju" w:date="2024-09-23T14:46:00Z" w16du:dateUtc="2024-09-23T11:46:00Z"/>
          <w:color w:val="FF0000"/>
          <w:rPrChange w:id="1292" w:author="Kaski Maiju" w:date="2024-09-23T15:09:00Z" w16du:dateUtc="2024-09-23T12:09:00Z">
            <w:rPr>
              <w:del w:id="1293" w:author="Kaski Maiju" w:date="2024-09-23T14:46:00Z" w16du:dateUtc="2024-09-23T11:46:00Z"/>
            </w:rPr>
          </w:rPrChange>
        </w:rPr>
      </w:pPr>
      <w:del w:id="1294" w:author="Kaski Maiju" w:date="2024-09-23T14:46:00Z" w16du:dateUtc="2024-09-23T11:46:00Z">
        <w:r w:rsidRPr="00E941CE" w:rsidDel="00672F66">
          <w:rPr>
            <w:color w:val="FF0000"/>
            <w:rPrChange w:id="1295" w:author="Kaski Maiju" w:date="2024-09-23T15:09:00Z" w16du:dateUtc="2024-09-23T12:09:00Z">
              <w:rPr/>
            </w:rPrChange>
          </w:rPr>
          <w:delText>distribution of meteorological and hydrographic information</w:delText>
        </w:r>
      </w:del>
    </w:p>
    <w:p w14:paraId="73E3F94C" w14:textId="16B4E336" w:rsidR="00C45421" w:rsidRPr="00E941CE" w:rsidDel="00672F66" w:rsidRDefault="00C45421" w:rsidP="00C45421">
      <w:pPr>
        <w:pStyle w:val="Leipteksti"/>
        <w:numPr>
          <w:ilvl w:val="0"/>
          <w:numId w:val="21"/>
        </w:numPr>
        <w:rPr>
          <w:del w:id="1296" w:author="Kaski Maiju" w:date="2024-09-23T14:46:00Z" w16du:dateUtc="2024-09-23T11:46:00Z"/>
          <w:color w:val="FF0000"/>
          <w:rPrChange w:id="1297" w:author="Kaski Maiju" w:date="2024-09-23T15:09:00Z" w16du:dateUtc="2024-09-23T12:09:00Z">
            <w:rPr>
              <w:del w:id="1298" w:author="Kaski Maiju" w:date="2024-09-23T14:46:00Z" w16du:dateUtc="2024-09-23T11:46:00Z"/>
            </w:rPr>
          </w:rPrChange>
        </w:rPr>
      </w:pPr>
      <w:del w:id="1299" w:author="Kaski Maiju" w:date="2024-09-23T14:46:00Z" w16du:dateUtc="2024-09-23T11:46:00Z">
        <w:r w:rsidRPr="00E941CE" w:rsidDel="00672F66">
          <w:rPr>
            <w:color w:val="FF0000"/>
            <w:rPrChange w:id="1300" w:author="Kaski Maiju" w:date="2024-09-23T15:09:00Z" w16du:dateUtc="2024-09-23T12:09:00Z">
              <w:rPr/>
            </w:rPrChange>
          </w:rPr>
          <w:delText>inform</w:delText>
        </w:r>
        <w:r w:rsidR="00974511" w:rsidRPr="00E941CE" w:rsidDel="00672F66">
          <w:rPr>
            <w:color w:val="FF0000"/>
            <w:rPrChange w:id="1301" w:author="Kaski Maiju" w:date="2024-09-23T15:09:00Z" w16du:dateUtc="2024-09-23T12:09:00Z">
              <w:rPr/>
            </w:rPrChange>
          </w:rPr>
          <w:delText>ing</w:delText>
        </w:r>
        <w:r w:rsidRPr="00E941CE" w:rsidDel="00672F66">
          <w:rPr>
            <w:color w:val="FF0000"/>
            <w:rPrChange w:id="1302" w:author="Kaski Maiju" w:date="2024-09-23T15:09:00Z" w16du:dateUtc="2024-09-23T12:09:00Z">
              <w:rPr/>
            </w:rPrChange>
          </w:rPr>
          <w:delText xml:space="preserve"> vessels about tidal windows which allow a vessel the safe passage of a fairway.</w:delText>
        </w:r>
      </w:del>
    </w:p>
    <w:p w14:paraId="5875FD06" w14:textId="39317E89" w:rsidR="00C45421" w:rsidRPr="00E941CE" w:rsidDel="00672F66" w:rsidRDefault="00C45421" w:rsidP="00C45421">
      <w:pPr>
        <w:pStyle w:val="Leipteksti"/>
        <w:numPr>
          <w:ilvl w:val="0"/>
          <w:numId w:val="21"/>
        </w:numPr>
        <w:rPr>
          <w:del w:id="1303" w:author="Kaski Maiju" w:date="2024-09-23T14:46:00Z" w16du:dateUtc="2024-09-23T11:46:00Z"/>
          <w:color w:val="FF0000"/>
          <w:rPrChange w:id="1304" w:author="Kaski Maiju" w:date="2024-09-23T15:09:00Z" w16du:dateUtc="2024-09-23T12:09:00Z">
            <w:rPr>
              <w:del w:id="1305" w:author="Kaski Maiju" w:date="2024-09-23T14:46:00Z" w16du:dateUtc="2024-09-23T11:46:00Z"/>
            </w:rPr>
          </w:rPrChange>
        </w:rPr>
      </w:pPr>
      <w:del w:id="1306" w:author="Kaski Maiju" w:date="2024-09-23T14:46:00Z" w16du:dateUtc="2024-09-23T11:46:00Z">
        <w:r w:rsidRPr="00E941CE" w:rsidDel="00672F66">
          <w:rPr>
            <w:color w:val="FF0000"/>
            <w:rPrChange w:id="1307" w:author="Kaski Maiju" w:date="2024-09-23T15:09:00Z" w16du:dateUtc="2024-09-23T12:09:00Z">
              <w:rPr/>
            </w:rPrChange>
          </w:rPr>
          <w:delText>provid</w:delText>
        </w:r>
        <w:r w:rsidR="00974511" w:rsidRPr="00E941CE" w:rsidDel="00672F66">
          <w:rPr>
            <w:color w:val="FF0000"/>
            <w:rPrChange w:id="1308" w:author="Kaski Maiju" w:date="2024-09-23T15:09:00Z" w16du:dateUtc="2024-09-23T12:09:00Z">
              <w:rPr/>
            </w:rPrChange>
          </w:rPr>
          <w:delText>ing</w:delText>
        </w:r>
        <w:r w:rsidRPr="00E941CE" w:rsidDel="00672F66">
          <w:rPr>
            <w:color w:val="FF0000"/>
            <w:rPrChange w:id="1309" w:author="Kaski Maiju" w:date="2024-09-23T15:09:00Z" w16du:dateUtc="2024-09-23T12:09:00Z">
              <w:rPr/>
            </w:rPrChange>
          </w:rPr>
          <w:delText xml:space="preserve"> specific </w:delText>
        </w:r>
        <w:r w:rsidR="00974511" w:rsidRPr="00E941CE" w:rsidDel="00672F66">
          <w:rPr>
            <w:color w:val="FF0000"/>
            <w:rPrChange w:id="1310" w:author="Kaski Maiju" w:date="2024-09-23T15:09:00Z" w16du:dateUtc="2024-09-23T12:09:00Z">
              <w:rPr/>
            </w:rPrChange>
          </w:rPr>
          <w:delText>vessels</w:delText>
        </w:r>
        <w:r w:rsidRPr="00E941CE" w:rsidDel="00672F66">
          <w:rPr>
            <w:color w:val="FF0000"/>
            <w:rPrChange w:id="1311" w:author="Kaski Maiju" w:date="2024-09-23T15:09:00Z" w16du:dateUtc="2024-09-23T12:09:00Z">
              <w:rPr/>
            </w:rPrChange>
          </w:rPr>
          <w:delText xml:space="preserve"> with information on the granted port to call and time to enter.</w:delText>
        </w:r>
      </w:del>
    </w:p>
    <w:p w14:paraId="5500C2CD" w14:textId="6ECFB6B1" w:rsidR="00C45421" w:rsidRPr="00E941CE" w:rsidDel="00672F66" w:rsidRDefault="00C45421" w:rsidP="00C45421">
      <w:pPr>
        <w:pStyle w:val="Leipteksti"/>
        <w:numPr>
          <w:ilvl w:val="0"/>
          <w:numId w:val="21"/>
        </w:numPr>
        <w:rPr>
          <w:del w:id="1312" w:author="Kaski Maiju" w:date="2024-09-23T14:46:00Z" w16du:dateUtc="2024-09-23T11:46:00Z"/>
          <w:color w:val="FF0000"/>
          <w:rPrChange w:id="1313" w:author="Kaski Maiju" w:date="2024-09-23T15:09:00Z" w16du:dateUtc="2024-09-23T12:09:00Z">
            <w:rPr>
              <w:del w:id="1314" w:author="Kaski Maiju" w:date="2024-09-23T14:46:00Z" w16du:dateUtc="2024-09-23T11:46:00Z"/>
            </w:rPr>
          </w:rPrChange>
        </w:rPr>
      </w:pPr>
      <w:bookmarkStart w:id="1315" w:name="_Hlk146023120"/>
      <w:del w:id="1316" w:author="Kaski Maiju" w:date="2024-09-23T14:46:00Z" w16du:dateUtc="2024-09-23T11:46:00Z">
        <w:r w:rsidRPr="00E941CE" w:rsidDel="00672F66">
          <w:rPr>
            <w:color w:val="FF0000"/>
            <w:rPrChange w:id="1317" w:author="Kaski Maiju" w:date="2024-09-23T15:09:00Z" w16du:dateUtc="2024-09-23T12:09:00Z">
              <w:rPr/>
            </w:rPrChange>
          </w:rPr>
          <w:delText>provid</w:delText>
        </w:r>
        <w:r w:rsidR="00974511" w:rsidRPr="00E941CE" w:rsidDel="00672F66">
          <w:rPr>
            <w:color w:val="FF0000"/>
            <w:rPrChange w:id="1318" w:author="Kaski Maiju" w:date="2024-09-23T15:09:00Z" w16du:dateUtc="2024-09-23T12:09:00Z">
              <w:rPr/>
            </w:rPrChange>
          </w:rPr>
          <w:delText>ing</w:delText>
        </w:r>
        <w:r w:rsidRPr="00E941CE" w:rsidDel="00672F66">
          <w:rPr>
            <w:color w:val="FF0000"/>
            <w:rPrChange w:id="1319" w:author="Kaski Maiju" w:date="2024-09-23T15:09:00Z" w16du:dateUtc="2024-09-23T12:09:00Z">
              <w:rPr/>
            </w:rPrChange>
          </w:rPr>
          <w:delText xml:space="preserve"> time-critical </w:delText>
        </w:r>
        <w:r w:rsidR="00974511" w:rsidRPr="00E941CE" w:rsidDel="00672F66">
          <w:rPr>
            <w:color w:val="FF0000"/>
            <w:rPrChange w:id="1320" w:author="Kaski Maiju" w:date="2024-09-23T15:09:00Z" w16du:dateUtc="2024-09-23T12:09:00Z">
              <w:rPr/>
            </w:rPrChange>
          </w:rPr>
          <w:delText xml:space="preserve">dynamic </w:delText>
        </w:r>
        <w:r w:rsidRPr="00E941CE" w:rsidDel="00672F66">
          <w:rPr>
            <w:color w:val="FF0000"/>
            <w:rPrChange w:id="1321" w:author="Kaski Maiju" w:date="2024-09-23T15:09:00Z" w16du:dateUtc="2024-09-23T12:09:00Z">
              <w:rPr/>
            </w:rPrChange>
          </w:rPr>
          <w:delText xml:space="preserve">navigation safety information </w:delText>
        </w:r>
        <w:r w:rsidR="00974511" w:rsidRPr="00E941CE" w:rsidDel="00672F66">
          <w:rPr>
            <w:color w:val="FF0000"/>
            <w:rPrChange w:id="1322" w:author="Kaski Maiju" w:date="2024-09-23T15:09:00Z" w16du:dateUtc="2024-09-23T12:09:00Z">
              <w:rPr/>
            </w:rPrChange>
          </w:rPr>
          <w:delText>concerning a specified geographic area, polyline or positions.</w:delText>
        </w:r>
      </w:del>
    </w:p>
    <w:bookmarkEnd w:id="1315"/>
    <w:p w14:paraId="0336AC39" w14:textId="6BBE0D61" w:rsidR="00C45421" w:rsidRPr="00E941CE" w:rsidDel="00672F66" w:rsidRDefault="00974511" w:rsidP="0031003F">
      <w:pPr>
        <w:pStyle w:val="Leipteksti"/>
        <w:numPr>
          <w:ilvl w:val="0"/>
          <w:numId w:val="21"/>
        </w:numPr>
        <w:rPr>
          <w:del w:id="1323" w:author="Kaski Maiju" w:date="2024-09-23T14:46:00Z" w16du:dateUtc="2024-09-23T11:46:00Z"/>
          <w:color w:val="FF0000"/>
          <w:rPrChange w:id="1324" w:author="Kaski Maiju" w:date="2024-09-23T15:09:00Z" w16du:dateUtc="2024-09-23T12:09:00Z">
            <w:rPr>
              <w:del w:id="1325" w:author="Kaski Maiju" w:date="2024-09-23T14:46:00Z" w16du:dateUtc="2024-09-23T11:46:00Z"/>
            </w:rPr>
          </w:rPrChange>
        </w:rPr>
      </w:pPr>
      <w:del w:id="1326" w:author="Kaski Maiju" w:date="2024-09-23T14:46:00Z" w16du:dateUtc="2024-09-23T11:46:00Z">
        <w:r w:rsidRPr="00E941CE" w:rsidDel="00672F66">
          <w:rPr>
            <w:color w:val="FF0000"/>
            <w:rPrChange w:id="1327" w:author="Kaski Maiju" w:date="2024-09-23T15:09:00Z" w16du:dateUtc="2024-09-23T12:09:00Z">
              <w:rPr/>
            </w:rPrChange>
          </w:rPr>
          <w:delText xml:space="preserve">providing relevant </w:delText>
        </w:r>
        <w:r w:rsidR="00C45421" w:rsidRPr="00E941CE" w:rsidDel="00672F66">
          <w:rPr>
            <w:color w:val="FF0000"/>
            <w:rPrChange w:id="1328" w:author="Kaski Maiju" w:date="2024-09-23T15:09:00Z" w16du:dateUtc="2024-09-23T12:09:00Z">
              <w:rPr/>
            </w:rPrChange>
          </w:rPr>
          <w:delText>important route information</w:delText>
        </w:r>
        <w:r w:rsidRPr="00E941CE" w:rsidDel="00672F66">
          <w:rPr>
            <w:color w:val="FF0000"/>
            <w:rPrChange w:id="1329" w:author="Kaski Maiju" w:date="2024-09-23T15:09:00Z" w16du:dateUtc="2024-09-23T12:09:00Z">
              <w:rPr/>
            </w:rPrChange>
          </w:rPr>
          <w:delText xml:space="preserve">, </w:delText>
        </w:r>
        <w:r w:rsidR="00C45421" w:rsidRPr="00E941CE" w:rsidDel="00672F66">
          <w:rPr>
            <w:color w:val="FF0000"/>
            <w:rPrChange w:id="1330" w:author="Kaski Maiju" w:date="2024-09-23T15:09:00Z" w16du:dateUtc="2024-09-23T12:09:00Z">
              <w:rPr/>
            </w:rPrChange>
          </w:rPr>
          <w:delText>not already provided by current official nautical charts or publications</w:delText>
        </w:r>
        <w:r w:rsidRPr="00E941CE" w:rsidDel="00672F66">
          <w:rPr>
            <w:color w:val="FF0000"/>
            <w:rPrChange w:id="1331" w:author="Kaski Maiju" w:date="2024-09-23T15:09:00Z" w16du:dateUtc="2024-09-23T12:09:00Z">
              <w:rPr/>
            </w:rPrChange>
          </w:rPr>
          <w:delText xml:space="preserve">. Information </w:delText>
        </w:r>
        <w:r w:rsidR="00C45421" w:rsidRPr="00E941CE" w:rsidDel="00672F66">
          <w:rPr>
            <w:color w:val="FF0000"/>
            <w:rPrChange w:id="1332" w:author="Kaski Maiju" w:date="2024-09-23T15:09:00Z" w16du:dateUtc="2024-09-23T12:09:00Z">
              <w:rPr/>
            </w:rPrChange>
          </w:rPr>
          <w:delText>can be broadcast or addressed</w:delText>
        </w:r>
        <w:r w:rsidRPr="00E941CE" w:rsidDel="00672F66">
          <w:rPr>
            <w:color w:val="FF0000"/>
            <w:rPrChange w:id="1333" w:author="Kaski Maiju" w:date="2024-09-23T15:09:00Z" w16du:dateUtc="2024-09-23T12:09:00Z">
              <w:rPr/>
            </w:rPrChange>
          </w:rPr>
          <w:delText xml:space="preserve"> to specific vessels</w:delText>
        </w:r>
        <w:r w:rsidR="00C45421" w:rsidRPr="00E941CE" w:rsidDel="00672F66">
          <w:rPr>
            <w:color w:val="FF0000"/>
            <w:rPrChange w:id="1334" w:author="Kaski Maiju" w:date="2024-09-23T15:09:00Z" w16du:dateUtc="2024-09-23T12:09:00Z">
              <w:rPr/>
            </w:rPrChange>
          </w:rPr>
          <w:delText>, depending on which alternative is more appropriate.</w:delText>
        </w:r>
      </w:del>
    </w:p>
    <w:p w14:paraId="6DFB8A5F" w14:textId="6FF5193A" w:rsidR="00467E6A" w:rsidRPr="00E941CE" w:rsidDel="00672F66" w:rsidRDefault="00467E6A" w:rsidP="00467E6A">
      <w:pPr>
        <w:pStyle w:val="Leipteksti"/>
        <w:rPr>
          <w:del w:id="1335" w:author="Kaski Maiju" w:date="2024-09-23T14:46:00Z" w16du:dateUtc="2024-09-23T11:46:00Z"/>
          <w:color w:val="FF0000"/>
          <w:rPrChange w:id="1336" w:author="Kaski Maiju" w:date="2024-09-23T15:09:00Z" w16du:dateUtc="2024-09-23T12:09:00Z">
            <w:rPr>
              <w:del w:id="1337" w:author="Kaski Maiju" w:date="2024-09-23T14:46:00Z" w16du:dateUtc="2024-09-23T11:46:00Z"/>
            </w:rPr>
          </w:rPrChange>
        </w:rPr>
      </w:pPr>
      <w:del w:id="1338" w:author="Kaski Maiju" w:date="2024-09-23T14:46:00Z" w16du:dateUtc="2024-09-23T11:46:00Z">
        <w:r w:rsidRPr="00E941CE" w:rsidDel="00672F66">
          <w:rPr>
            <w:color w:val="FF0000"/>
            <w:rPrChange w:id="1339" w:author="Kaski Maiju" w:date="2024-09-23T15:09:00Z" w16du:dateUtc="2024-09-23T12:09:00Z">
              <w:rPr/>
            </w:rPrChange>
          </w:rPr>
          <w:delText xml:space="preserve">When using ASM messages to deliver information to vessels the information exchange can be </w:delText>
        </w:r>
        <w:r w:rsidR="00C45421" w:rsidRPr="00E941CE" w:rsidDel="00672F66">
          <w:rPr>
            <w:color w:val="FF0000"/>
            <w:rPrChange w:id="1340" w:author="Kaski Maiju" w:date="2024-09-23T15:09:00Z" w16du:dateUtc="2024-09-23T12:09:00Z">
              <w:rPr/>
            </w:rPrChange>
          </w:rPr>
          <w:delText xml:space="preserve">automated and will not require human actions. </w:delText>
        </w:r>
        <w:bookmarkStart w:id="1341" w:name="_Hlk146022346"/>
        <w:r w:rsidR="00C45421" w:rsidRPr="00E941CE" w:rsidDel="00672F66">
          <w:rPr>
            <w:color w:val="FF0000"/>
            <w:rPrChange w:id="1342" w:author="Kaski Maiju" w:date="2024-09-23T15:09:00Z" w16du:dateUtc="2024-09-23T12:09:00Z">
              <w:rPr/>
            </w:rPrChange>
          </w:rPr>
          <w:delText xml:space="preserve">VTS should ensure that it has up-to-date knowledge on the information provided by ASM and </w:delText>
        </w:r>
        <w:r w:rsidRPr="00E941CE" w:rsidDel="00672F66">
          <w:rPr>
            <w:color w:val="FF0000"/>
            <w:rPrChange w:id="1343" w:author="Kaski Maiju" w:date="2024-09-23T15:09:00Z" w16du:dateUtc="2024-09-23T12:09:00Z">
              <w:rPr/>
            </w:rPrChange>
          </w:rPr>
          <w:delText xml:space="preserve"> </w:delText>
        </w:r>
        <w:r w:rsidR="00C45421" w:rsidRPr="00E941CE" w:rsidDel="00672F66">
          <w:rPr>
            <w:color w:val="FF0000"/>
            <w:rPrChange w:id="1344" w:author="Kaski Maiju" w:date="2024-09-23T15:09:00Z" w16du:dateUtc="2024-09-23T12:09:00Z">
              <w:rPr/>
            </w:rPrChange>
          </w:rPr>
          <w:delText>possible system malfunctions.</w:delText>
        </w:r>
      </w:del>
    </w:p>
    <w:p w14:paraId="00AE8CEA" w14:textId="19339FF7" w:rsidR="00C45421" w:rsidRPr="00E941CE" w:rsidDel="00672F66" w:rsidRDefault="00C45421" w:rsidP="00C45421">
      <w:pPr>
        <w:pStyle w:val="Leipteksti"/>
        <w:rPr>
          <w:del w:id="1345" w:author="Kaski Maiju" w:date="2024-09-23T14:46:00Z" w16du:dateUtc="2024-09-23T11:46:00Z"/>
          <w:color w:val="FF0000"/>
          <w:rPrChange w:id="1346" w:author="Kaski Maiju" w:date="2024-09-23T15:09:00Z" w16du:dateUtc="2024-09-23T12:09:00Z">
            <w:rPr>
              <w:del w:id="1347" w:author="Kaski Maiju" w:date="2024-09-23T14:46:00Z" w16du:dateUtc="2024-09-23T11:46:00Z"/>
            </w:rPr>
          </w:rPrChange>
        </w:rPr>
      </w:pPr>
      <w:del w:id="1348" w:author="Kaski Maiju" w:date="2024-09-23T14:46:00Z" w16du:dateUtc="2024-09-23T11:46:00Z">
        <w:r w:rsidRPr="00E941CE" w:rsidDel="00672F66">
          <w:rPr>
            <w:color w:val="FF0000"/>
            <w:rPrChange w:id="1349" w:author="Kaski Maiju" w:date="2024-09-23T15:09:00Z" w16du:dateUtc="2024-09-23T12:09:00Z">
              <w:rPr/>
            </w:rPrChange>
          </w:rPr>
          <w:delText xml:space="preserve">Although shipborne AIS </w:delText>
        </w:r>
        <w:r w:rsidR="00974511" w:rsidRPr="00E941CE" w:rsidDel="00672F66">
          <w:rPr>
            <w:color w:val="FF0000"/>
            <w:rPrChange w:id="1350" w:author="Kaski Maiju" w:date="2024-09-23T15:09:00Z" w16du:dateUtc="2024-09-23T12:09:00Z">
              <w:rPr/>
            </w:rPrChange>
          </w:rPr>
          <w:delText>equipment’s</w:delText>
        </w:r>
        <w:r w:rsidRPr="00E941CE" w:rsidDel="00672F66">
          <w:rPr>
            <w:color w:val="FF0000"/>
            <w:rPrChange w:id="1351" w:author="Kaski Maiju" w:date="2024-09-23T15:09:00Z" w16du:dateUtc="2024-09-23T12:09:00Z">
              <w:rPr/>
            </w:rPrChange>
          </w:rPr>
          <w:delText xml:space="preserve"> are capable of receiving AIS Application-Specific Messages, they may not be properly processed and displayed. VTS should ensure that the vessels navigating in the VTS area have received the information required for the safe navigation.</w:delText>
        </w:r>
      </w:del>
    </w:p>
    <w:bookmarkEnd w:id="1341"/>
    <w:p w14:paraId="7F568DD9" w14:textId="31DA5A66" w:rsidR="00160476" w:rsidRPr="00E941CE" w:rsidDel="00672F66" w:rsidRDefault="00160476" w:rsidP="000A470B">
      <w:pPr>
        <w:pStyle w:val="Heading1separationline"/>
        <w:pBdr>
          <w:bottom w:val="single" w:sz="8" w:space="0" w:color="00558C" w:themeColor="accent1"/>
        </w:pBdr>
        <w:rPr>
          <w:del w:id="1352" w:author="Kaski Maiju" w:date="2024-09-23T14:46:00Z" w16du:dateUtc="2024-09-23T11:46:00Z"/>
          <w:color w:val="FF0000"/>
          <w:rPrChange w:id="1353" w:author="Kaski Maiju" w:date="2024-09-23T15:09:00Z" w16du:dateUtc="2024-09-23T12:09:00Z">
            <w:rPr>
              <w:del w:id="1354" w:author="Kaski Maiju" w:date="2024-09-23T14:46:00Z" w16du:dateUtc="2024-09-23T11:46:00Z"/>
            </w:rPr>
          </w:rPrChange>
        </w:rPr>
      </w:pPr>
    </w:p>
    <w:p w14:paraId="6A1269C3" w14:textId="65A932C6" w:rsidR="000C75A8" w:rsidRPr="00E941CE" w:rsidDel="00672F66" w:rsidRDefault="00A25873">
      <w:pPr>
        <w:pStyle w:val="Otsikko1"/>
        <w:rPr>
          <w:del w:id="1355" w:author="Kaski Maiju" w:date="2024-09-23T14:46:00Z" w16du:dateUtc="2024-09-23T11:46:00Z"/>
          <w:color w:val="FF0000"/>
          <w:rPrChange w:id="1356" w:author="Kaski Maiju" w:date="2024-09-23T15:09:00Z" w16du:dateUtc="2024-09-23T12:09:00Z">
            <w:rPr>
              <w:del w:id="1357" w:author="Kaski Maiju" w:date="2024-09-23T14:46:00Z" w16du:dateUtc="2024-09-23T11:46:00Z"/>
            </w:rPr>
          </w:rPrChange>
        </w:rPr>
        <w:pPrChange w:id="1358" w:author="Karlsson, Fredrik" w:date="2024-03-14T14:15:00Z">
          <w:pPr>
            <w:pStyle w:val="Otsikko2"/>
          </w:pPr>
        </w:pPrChange>
      </w:pPr>
      <w:bookmarkStart w:id="1359" w:name="_Toc111209588"/>
      <w:bookmarkStart w:id="1360" w:name="_Toc170377891"/>
      <w:ins w:id="1361" w:author="Karlsson, Fredrik" w:date="2024-03-14T14:15:00Z">
        <w:del w:id="1362" w:author="Kaski Maiju" w:date="2024-09-23T14:46:00Z" w16du:dateUtc="2024-09-23T11:46:00Z">
          <w:r w:rsidRPr="00E941CE" w:rsidDel="00672F66">
            <w:rPr>
              <w:color w:val="FF0000"/>
              <w:rPrChange w:id="1363" w:author="Kaski Maiju" w:date="2024-09-23T15:09:00Z" w16du:dateUtc="2024-09-23T12:09:00Z">
                <w:rPr/>
              </w:rPrChange>
            </w:rPr>
            <w:delText xml:space="preserve">Part </w:delText>
          </w:r>
        </w:del>
        <w:del w:id="1364" w:author="Kaski Maiju" w:date="2024-06-26T11:39:00Z">
          <w:r w:rsidRPr="00E941CE" w:rsidDel="00A811DA">
            <w:rPr>
              <w:color w:val="FF0000"/>
              <w:rPrChange w:id="1365" w:author="Kaski Maiju" w:date="2024-09-23T15:09:00Z" w16du:dateUtc="2024-09-23T12:09:00Z">
                <w:rPr/>
              </w:rPrChange>
            </w:rPr>
            <w:delText>C</w:delText>
          </w:r>
        </w:del>
      </w:ins>
      <w:ins w:id="1366" w:author="Karlsson, Fredrik" w:date="2024-03-14T14:16:00Z">
        <w:del w:id="1367" w:author="Kaski Maiju" w:date="2024-09-23T14:46:00Z" w16du:dateUtc="2024-09-23T11:46:00Z">
          <w:r w:rsidRPr="00E941CE" w:rsidDel="00672F66">
            <w:rPr>
              <w:color w:val="FF0000"/>
              <w:rPrChange w:id="1368" w:author="Kaski Maiju" w:date="2024-09-23T15:09:00Z" w16du:dateUtc="2024-09-23T12:09:00Z">
                <w:rPr/>
              </w:rPrChange>
            </w:rPr>
            <w:delText xml:space="preserve"> </w:delText>
          </w:r>
        </w:del>
      </w:ins>
      <w:del w:id="1369" w:author="Kaski Maiju" w:date="2024-09-23T14:46:00Z" w16du:dateUtc="2024-09-23T11:46:00Z">
        <w:r w:rsidR="000C75A8" w:rsidRPr="00E941CE" w:rsidDel="00672F66">
          <w:rPr>
            <w:color w:val="FF0000"/>
            <w:rPrChange w:id="1370" w:author="Kaski Maiju" w:date="2024-09-23T15:09:00Z" w16du:dateUtc="2024-09-23T12:09:00Z">
              <w:rPr/>
            </w:rPrChange>
          </w:rPr>
          <w:delText xml:space="preserve">Technical </w:delText>
        </w:r>
      </w:del>
      <w:ins w:id="1371" w:author="Karlsson, Fredrik" w:date="2024-03-14T14:16:00Z">
        <w:del w:id="1372" w:author="Kaski Maiju" w:date="2024-09-23T14:46:00Z" w16du:dateUtc="2024-09-23T11:46:00Z">
          <w:r w:rsidRPr="00E941CE" w:rsidDel="00672F66">
            <w:rPr>
              <w:color w:val="FF0000"/>
              <w:rPrChange w:id="1373" w:author="Kaski Maiju" w:date="2024-09-23T15:09:00Z" w16du:dateUtc="2024-09-23T12:09:00Z">
                <w:rPr/>
              </w:rPrChange>
            </w:rPr>
            <w:delText xml:space="preserve">VTS DIGITAL </w:delText>
          </w:r>
        </w:del>
      </w:ins>
      <w:del w:id="1374" w:author="Kaski Maiju" w:date="2024-09-23T14:46:00Z" w16du:dateUtc="2024-09-23T11:46:00Z">
        <w:r w:rsidR="000C75A8" w:rsidRPr="00E941CE" w:rsidDel="00672F66">
          <w:rPr>
            <w:color w:val="FF0000"/>
            <w:rPrChange w:id="1375" w:author="Kaski Maiju" w:date="2024-09-23T15:09:00Z" w16du:dateUtc="2024-09-23T12:09:00Z">
              <w:rPr/>
            </w:rPrChange>
          </w:rPr>
          <w:delText>services</w:delText>
        </w:r>
        <w:bookmarkEnd w:id="1359"/>
        <w:bookmarkEnd w:id="1360"/>
      </w:del>
    </w:p>
    <w:p w14:paraId="5F704BC2" w14:textId="395B9841" w:rsidR="000C75A8" w:rsidRPr="00E941CE" w:rsidDel="00672F66" w:rsidRDefault="000C75A8" w:rsidP="000C75A8">
      <w:pPr>
        <w:pStyle w:val="Heading2separationline"/>
        <w:rPr>
          <w:del w:id="1376" w:author="Kaski Maiju" w:date="2024-09-23T14:46:00Z" w16du:dateUtc="2024-09-23T11:46:00Z"/>
          <w:color w:val="FF0000"/>
          <w:rPrChange w:id="1377" w:author="Kaski Maiju" w:date="2024-09-23T15:09:00Z" w16du:dateUtc="2024-09-23T12:09:00Z">
            <w:rPr>
              <w:del w:id="1378" w:author="Kaski Maiju" w:date="2024-09-23T14:46:00Z" w16du:dateUtc="2024-09-23T11:46:00Z"/>
            </w:rPr>
          </w:rPrChange>
        </w:rPr>
      </w:pPr>
    </w:p>
    <w:p w14:paraId="72173D39" w14:textId="3092EA84" w:rsidR="000C75A8" w:rsidRPr="00E941CE" w:rsidDel="006C0517" w:rsidRDefault="000C75A8" w:rsidP="000C75A8">
      <w:pPr>
        <w:pStyle w:val="Leipteksti"/>
        <w:rPr>
          <w:del w:id="1379" w:author="Kaski Maiju" w:date="2024-09-26T11:55:00Z" w16du:dateUtc="2024-09-26T08:55:00Z"/>
          <w:color w:val="FF0000"/>
          <w:highlight w:val="yellow"/>
          <w:rPrChange w:id="1380" w:author="Kaski Maiju" w:date="2024-09-23T15:09:00Z" w16du:dateUtc="2024-09-23T12:09:00Z">
            <w:rPr>
              <w:del w:id="1381" w:author="Kaski Maiju" w:date="2024-09-26T11:55:00Z" w16du:dateUtc="2024-09-26T08:55:00Z"/>
              <w:highlight w:val="yellow"/>
            </w:rPr>
          </w:rPrChange>
        </w:rPr>
      </w:pPr>
      <w:del w:id="1382" w:author="Kaski Maiju" w:date="2024-09-26T11:55:00Z" w16du:dateUtc="2024-09-26T08:55:00Z">
        <w:r w:rsidRPr="00E941CE" w:rsidDel="006C0517">
          <w:rPr>
            <w:color w:val="FF0000"/>
            <w:highlight w:val="yellow"/>
            <w:rPrChange w:id="1383" w:author="Kaski Maiju" w:date="2024-09-23T15:09:00Z" w16du:dateUtc="2024-09-23T12:09:00Z">
              <w:rPr>
                <w:highlight w:val="yellow"/>
              </w:rPr>
            </w:rPrChange>
          </w:rPr>
          <w:delText xml:space="preserve">This section will include the operational descriptions and use cases for the potential technical services identified in the description for Maritime Service for VTS. </w:delText>
        </w:r>
      </w:del>
    </w:p>
    <w:p w14:paraId="00949531" w14:textId="7C190AA9" w:rsidR="000C75A8" w:rsidRPr="00E941CE" w:rsidDel="006C0517" w:rsidRDefault="000C75A8" w:rsidP="000C75A8">
      <w:pPr>
        <w:pStyle w:val="Leipteksti"/>
        <w:rPr>
          <w:del w:id="1384" w:author="Kaski Maiju" w:date="2024-09-26T11:55:00Z" w16du:dateUtc="2024-09-26T08:55:00Z"/>
          <w:color w:val="FF0000"/>
          <w:highlight w:val="yellow"/>
          <w:rPrChange w:id="1385" w:author="Kaski Maiju" w:date="2024-09-23T15:09:00Z" w16du:dateUtc="2024-09-23T12:09:00Z">
            <w:rPr>
              <w:del w:id="1386" w:author="Kaski Maiju" w:date="2024-09-26T11:55:00Z" w16du:dateUtc="2024-09-26T08:55:00Z"/>
              <w:highlight w:val="yellow"/>
            </w:rPr>
          </w:rPrChange>
        </w:rPr>
      </w:pPr>
      <w:del w:id="1387" w:author="Kaski Maiju" w:date="2024-09-26T11:55:00Z" w16du:dateUtc="2024-09-26T08:55:00Z">
        <w:r w:rsidRPr="00E941CE" w:rsidDel="006C0517">
          <w:rPr>
            <w:color w:val="FF0000"/>
            <w:highlight w:val="yellow"/>
            <w:rPrChange w:id="1388" w:author="Kaski Maiju" w:date="2024-09-23T15:09:00Z" w16du:dateUtc="2024-09-23T12:09:00Z">
              <w:rPr>
                <w:highlight w:val="yellow"/>
              </w:rPr>
            </w:rPrChange>
          </w:rPr>
          <w:delText>If needed further technical services can be added.</w:delText>
        </w:r>
      </w:del>
    </w:p>
    <w:p w14:paraId="529C9255" w14:textId="01BDE0D6" w:rsidR="007D3D22" w:rsidRPr="00E941CE" w:rsidDel="006C0517" w:rsidRDefault="000C75A8" w:rsidP="000C75A8">
      <w:pPr>
        <w:pStyle w:val="Leipteksti"/>
        <w:rPr>
          <w:ins w:id="1389" w:author="Remi Hoeve" w:date="2024-03-12T15:16:00Z"/>
          <w:del w:id="1390" w:author="Kaski Maiju" w:date="2024-09-26T11:55:00Z" w16du:dateUtc="2024-09-26T08:55:00Z"/>
          <w:color w:val="FF0000"/>
          <w:rPrChange w:id="1391" w:author="Kaski Maiju" w:date="2024-09-23T15:09:00Z" w16du:dateUtc="2024-09-23T12:09:00Z">
            <w:rPr>
              <w:ins w:id="1392" w:author="Remi Hoeve" w:date="2024-03-12T15:16:00Z"/>
              <w:del w:id="1393" w:author="Kaski Maiju" w:date="2024-09-26T11:55:00Z" w16du:dateUtc="2024-09-26T08:55:00Z"/>
            </w:rPr>
          </w:rPrChange>
        </w:rPr>
      </w:pPr>
      <w:del w:id="1394" w:author="Kaski Maiju" w:date="2024-09-26T11:55:00Z" w16du:dateUtc="2024-09-26T08:55:00Z">
        <w:r w:rsidRPr="00E941CE" w:rsidDel="006C0517">
          <w:rPr>
            <w:color w:val="FF0000"/>
            <w:highlight w:val="yellow"/>
            <w:rPrChange w:id="1395" w:author="Kaski Maiju" w:date="2024-09-23T15:09:00Z" w16du:dateUtc="2024-09-23T12:09:00Z">
              <w:rPr>
                <w:highlight w:val="yellow"/>
              </w:rPr>
            </w:rPrChange>
          </w:rPr>
          <w:delText>Consideration should also be on the timeframe when the services can be implemented, including the potential use of intermediate solutions before standardised technical services, based on S-100 product specifications, are available.</w:delText>
        </w:r>
      </w:del>
    </w:p>
    <w:p w14:paraId="11A4EBF3" w14:textId="392CCF01" w:rsidR="000E223C" w:rsidRPr="00E941CE" w:rsidDel="0017666F" w:rsidRDefault="00894316" w:rsidP="000C75A8">
      <w:pPr>
        <w:pStyle w:val="Leipteksti"/>
        <w:rPr>
          <w:del w:id="1396" w:author="Kaski Maiju" w:date="2024-09-23T15:55:00Z" w16du:dateUtc="2024-09-23T12:55:00Z"/>
          <w:color w:val="FF0000"/>
          <w:rPrChange w:id="1397" w:author="Kaski Maiju" w:date="2024-09-23T15:09:00Z" w16du:dateUtc="2024-09-23T12:09:00Z">
            <w:rPr>
              <w:del w:id="1398" w:author="Kaski Maiju" w:date="2024-09-23T15:55:00Z" w16du:dateUtc="2024-09-23T12:55:00Z"/>
            </w:rPr>
          </w:rPrChange>
        </w:rPr>
      </w:pPr>
      <w:ins w:id="1399" w:author="Remi Hoeve" w:date="2024-03-12T15:18:00Z">
        <w:del w:id="1400" w:author="Kaski Maiju" w:date="2024-09-23T15:55:00Z" w16du:dateUtc="2024-09-23T12:55:00Z">
          <w:r w:rsidRPr="00E941CE" w:rsidDel="0017666F">
            <w:rPr>
              <w:color w:val="FF0000"/>
              <w:rPrChange w:id="1401" w:author="Kaski Maiju" w:date="2024-09-23T15:09:00Z" w16du:dateUtc="2024-09-23T12:09:00Z">
                <w:rPr/>
              </w:rPrChange>
            </w:rPr>
            <w:delText>This paragra</w:delText>
          </w:r>
          <w:r w:rsidR="002856CB" w:rsidRPr="00E941CE" w:rsidDel="0017666F">
            <w:rPr>
              <w:color w:val="FF0000"/>
              <w:rPrChange w:id="1402" w:author="Kaski Maiju" w:date="2024-09-23T15:09:00Z" w16du:dateUtc="2024-09-23T12:09:00Z">
                <w:rPr/>
              </w:rPrChange>
            </w:rPr>
            <w:delText xml:space="preserve">ph </w:delText>
          </w:r>
        </w:del>
      </w:ins>
      <w:ins w:id="1403" w:author="Remi Hoeve" w:date="2024-03-12T15:19:00Z">
        <w:del w:id="1404" w:author="Kaski Maiju" w:date="2024-09-23T15:55:00Z" w16du:dateUtc="2024-09-23T12:55:00Z">
          <w:r w:rsidR="002856CB" w:rsidRPr="00E941CE" w:rsidDel="0017666F">
            <w:rPr>
              <w:color w:val="FF0000"/>
              <w:rPrChange w:id="1405" w:author="Kaski Maiju" w:date="2024-09-23T15:09:00Z" w16du:dateUtc="2024-09-23T12:09:00Z">
                <w:rPr/>
              </w:rPrChange>
            </w:rPr>
            <w:delText xml:space="preserve">will describe the use cases and operational </w:delText>
          </w:r>
          <w:r w:rsidR="00AA5F11" w:rsidRPr="00E941CE" w:rsidDel="0017666F">
            <w:rPr>
              <w:color w:val="FF0000"/>
              <w:rPrChange w:id="1406" w:author="Kaski Maiju" w:date="2024-09-23T15:09:00Z" w16du:dateUtc="2024-09-23T12:09:00Z">
                <w:rPr/>
              </w:rPrChange>
            </w:rPr>
            <w:delText xml:space="preserve">descriptions for potential technical services </w:delText>
          </w:r>
        </w:del>
      </w:ins>
      <w:ins w:id="1407" w:author="Remi Hoeve" w:date="2024-03-12T15:20:00Z">
        <w:del w:id="1408" w:author="Kaski Maiju" w:date="2024-09-23T15:55:00Z" w16du:dateUtc="2024-09-23T12:55:00Z">
          <w:r w:rsidR="00525734" w:rsidRPr="00E941CE" w:rsidDel="0017666F">
            <w:rPr>
              <w:color w:val="FF0000"/>
              <w:rPrChange w:id="1409" w:author="Kaski Maiju" w:date="2024-09-23T15:09:00Z" w16du:dateUtc="2024-09-23T12:09:00Z">
                <w:rPr/>
              </w:rPrChange>
            </w:rPr>
            <w:delText xml:space="preserve">identified in the domain </w:delText>
          </w:r>
          <w:r w:rsidR="00E14C35" w:rsidRPr="00E941CE" w:rsidDel="0017666F">
            <w:rPr>
              <w:color w:val="FF0000"/>
              <w:rPrChange w:id="1410" w:author="Kaski Maiju" w:date="2024-09-23T15:09:00Z" w16du:dateUtc="2024-09-23T12:09:00Z">
                <w:rPr/>
              </w:rPrChange>
            </w:rPr>
            <w:delText xml:space="preserve">of Maritime Services for VTS. </w:delText>
          </w:r>
        </w:del>
      </w:ins>
      <w:ins w:id="1411" w:author="Remi Hoeve" w:date="2024-03-12T15:21:00Z">
        <w:del w:id="1412" w:author="Kaski Maiju" w:date="2024-09-23T15:55:00Z" w16du:dateUtc="2024-09-23T12:55:00Z">
          <w:r w:rsidR="00214E91" w:rsidRPr="00E941CE" w:rsidDel="0017666F">
            <w:rPr>
              <w:color w:val="FF0000"/>
              <w:rPrChange w:id="1413" w:author="Kaski Maiju" w:date="2024-09-23T15:09:00Z" w16du:dateUtc="2024-09-23T12:09:00Z">
                <w:rPr/>
              </w:rPrChange>
            </w:rPr>
            <w:delText xml:space="preserve">The </w:delText>
          </w:r>
          <w:r w:rsidR="00700130" w:rsidRPr="00E941CE" w:rsidDel="0017666F">
            <w:rPr>
              <w:color w:val="FF0000"/>
              <w:rPrChange w:id="1414" w:author="Kaski Maiju" w:date="2024-09-23T15:09:00Z" w16du:dateUtc="2024-09-23T12:09:00Z">
                <w:rPr/>
              </w:rPrChange>
            </w:rPr>
            <w:delText>technical</w:delText>
          </w:r>
          <w:r w:rsidR="00214E91" w:rsidRPr="00E941CE" w:rsidDel="0017666F">
            <w:rPr>
              <w:color w:val="FF0000"/>
              <w:rPrChange w:id="1415" w:author="Kaski Maiju" w:date="2024-09-23T15:09:00Z" w16du:dateUtc="2024-09-23T12:09:00Z">
                <w:rPr/>
              </w:rPrChange>
            </w:rPr>
            <w:delText xml:space="preserve"> services </w:delText>
          </w:r>
          <w:r w:rsidR="00700130" w:rsidRPr="00E941CE" w:rsidDel="0017666F">
            <w:rPr>
              <w:color w:val="FF0000"/>
              <w:rPrChange w:id="1416" w:author="Kaski Maiju" w:date="2024-09-23T15:09:00Z" w16du:dateUtc="2024-09-23T12:09:00Z">
                <w:rPr/>
              </w:rPrChange>
            </w:rPr>
            <w:delText>are not limited, if nee</w:delText>
          </w:r>
        </w:del>
      </w:ins>
      <w:ins w:id="1417" w:author="Remi Hoeve" w:date="2024-03-12T15:22:00Z">
        <w:del w:id="1418" w:author="Kaski Maiju" w:date="2024-09-23T15:55:00Z" w16du:dateUtc="2024-09-23T12:55:00Z">
          <w:r w:rsidR="00700130" w:rsidRPr="00E941CE" w:rsidDel="0017666F">
            <w:rPr>
              <w:color w:val="FF0000"/>
              <w:rPrChange w:id="1419" w:author="Kaski Maiju" w:date="2024-09-23T15:09:00Z" w16du:dateUtc="2024-09-23T12:09:00Z">
                <w:rPr/>
              </w:rPrChange>
            </w:rPr>
            <w:delText>ded further technical services can be added</w:delText>
          </w:r>
          <w:r w:rsidR="00970E06" w:rsidRPr="00E941CE" w:rsidDel="0017666F">
            <w:rPr>
              <w:color w:val="FF0000"/>
              <w:rPrChange w:id="1420" w:author="Kaski Maiju" w:date="2024-09-23T15:09:00Z" w16du:dateUtc="2024-09-23T12:09:00Z">
                <w:rPr/>
              </w:rPrChange>
            </w:rPr>
            <w:delText>.</w:delText>
          </w:r>
        </w:del>
      </w:ins>
    </w:p>
    <w:p w14:paraId="7D2459FF" w14:textId="70D5DE5F" w:rsidR="00835BD5" w:rsidRPr="00E941CE" w:rsidDel="0017666F" w:rsidRDefault="00835BD5" w:rsidP="000C75A8">
      <w:pPr>
        <w:pStyle w:val="Leipteksti"/>
        <w:rPr>
          <w:del w:id="1421" w:author="Kaski Maiju" w:date="2024-09-23T15:55:00Z" w16du:dateUtc="2024-09-23T12:55:00Z"/>
          <w:color w:val="FF0000"/>
          <w:rPrChange w:id="1422" w:author="Kaski Maiju" w:date="2024-09-23T15:09:00Z" w16du:dateUtc="2024-09-23T12:09:00Z">
            <w:rPr>
              <w:del w:id="1423" w:author="Kaski Maiju" w:date="2024-09-23T15:55:00Z" w16du:dateUtc="2024-09-23T12:55:00Z"/>
            </w:rPr>
          </w:rPrChange>
        </w:rPr>
      </w:pPr>
      <w:del w:id="1424" w:author="Kaski Maiju" w:date="2024-09-23T15:55:00Z" w16du:dateUtc="2024-09-23T12:55:00Z">
        <w:r w:rsidRPr="00E941CE" w:rsidDel="0017666F">
          <w:rPr>
            <w:color w:val="FF0000"/>
            <w:rPrChange w:id="1425" w:author="Kaski Maiju" w:date="2024-09-23T15:09:00Z" w16du:dateUtc="2024-09-23T12:09:00Z">
              <w:rPr/>
            </w:rPrChange>
          </w:rPr>
          <w:delText>The description for Maritime Service 1 - Vessel traffic service (VTS) list several different potential Technical Services associated with the Maritime Service. These Technical Services can be divided into VTS-specific services and services developed within other Maritime Services.</w:delText>
        </w:r>
      </w:del>
      <w:ins w:id="1426" w:author="Remi Hoeve" w:date="2024-03-12T15:16:00Z">
        <w:del w:id="1427" w:author="Kaski Maiju" w:date="2024-09-23T15:55:00Z" w16du:dateUtc="2024-09-23T12:55:00Z">
          <w:r w:rsidR="005A0FCA" w:rsidRPr="00E941CE" w:rsidDel="0017666F">
            <w:rPr>
              <w:color w:val="FF0000"/>
              <w:rPrChange w:id="1428" w:author="Kaski Maiju" w:date="2024-09-23T15:09:00Z" w16du:dateUtc="2024-09-23T12:09:00Z">
                <w:rPr/>
              </w:rPrChange>
            </w:rPr>
            <w:delText xml:space="preserve"> </w:delText>
          </w:r>
        </w:del>
      </w:ins>
      <w:ins w:id="1429" w:author="Remi Hoeve" w:date="2024-03-12T15:24:00Z">
        <w:del w:id="1430" w:author="Kaski Maiju" w:date="2024-09-23T15:55:00Z" w16du:dateUtc="2024-09-23T12:55:00Z">
          <w:r w:rsidR="006D5317" w:rsidRPr="00E941CE" w:rsidDel="0017666F">
            <w:rPr>
              <w:color w:val="FF0000"/>
              <w:rPrChange w:id="1431" w:author="Kaski Maiju" w:date="2024-09-23T15:09:00Z" w16du:dateUtc="2024-09-23T12:09:00Z">
                <w:rPr/>
              </w:rPrChange>
            </w:rPr>
            <w:delText>This guideline only focus on the</w:delText>
          </w:r>
        </w:del>
      </w:ins>
      <w:ins w:id="1432" w:author="Remi Hoeve" w:date="2024-03-12T15:26:00Z">
        <w:del w:id="1433" w:author="Kaski Maiju" w:date="2024-09-23T15:55:00Z" w16du:dateUtc="2024-09-23T12:55:00Z">
          <w:r w:rsidR="004166D7" w:rsidRPr="00E941CE" w:rsidDel="0017666F">
            <w:rPr>
              <w:color w:val="FF0000"/>
              <w:rPrChange w:id="1434" w:author="Kaski Maiju" w:date="2024-09-23T15:09:00Z" w16du:dateUtc="2024-09-23T12:09:00Z">
                <w:rPr/>
              </w:rPrChange>
            </w:rPr>
            <w:delText xml:space="preserve"> VTS-specific </w:delText>
          </w:r>
        </w:del>
      </w:ins>
      <w:ins w:id="1435" w:author="Remi Hoeve" w:date="2024-03-12T15:24:00Z">
        <w:del w:id="1436" w:author="Kaski Maiju" w:date="2024-09-23T15:55:00Z" w16du:dateUtc="2024-09-23T12:55:00Z">
          <w:r w:rsidR="006D5317" w:rsidRPr="00E941CE" w:rsidDel="0017666F">
            <w:rPr>
              <w:color w:val="FF0000"/>
              <w:rPrChange w:id="1437" w:author="Kaski Maiju" w:date="2024-09-23T15:09:00Z" w16du:dateUtc="2024-09-23T12:09:00Z">
                <w:rPr/>
              </w:rPrChange>
            </w:rPr>
            <w:delText xml:space="preserve"> technical services under the remit </w:delText>
          </w:r>
          <w:r w:rsidR="00363AF1" w:rsidRPr="00E941CE" w:rsidDel="0017666F">
            <w:rPr>
              <w:color w:val="FF0000"/>
              <w:rPrChange w:id="1438" w:author="Kaski Maiju" w:date="2024-09-23T15:09:00Z" w16du:dateUtc="2024-09-23T12:09:00Z">
                <w:rPr/>
              </w:rPrChange>
            </w:rPr>
            <w:delText xml:space="preserve">of </w:delText>
          </w:r>
        </w:del>
      </w:ins>
      <w:ins w:id="1439" w:author="Remi Hoeve" w:date="2024-03-12T15:25:00Z">
        <w:del w:id="1440" w:author="Kaski Maiju" w:date="2024-09-23T15:55:00Z" w16du:dateUtc="2024-09-23T12:55:00Z">
          <w:r w:rsidR="00E2560E" w:rsidRPr="00E941CE" w:rsidDel="0017666F">
            <w:rPr>
              <w:color w:val="FF0000"/>
              <w:rPrChange w:id="1441" w:author="Kaski Maiju" w:date="2024-09-23T15:09:00Z" w16du:dateUtc="2024-09-23T12:09:00Z">
                <w:rPr/>
              </w:rPrChange>
            </w:rPr>
            <w:delText xml:space="preserve">IALA; </w:delText>
          </w:r>
        </w:del>
      </w:ins>
      <w:ins w:id="1442" w:author="Remi Hoeve" w:date="2024-03-12T15:24:00Z">
        <w:del w:id="1443" w:author="Kaski Maiju" w:date="2024-09-23T15:55:00Z" w16du:dateUtc="2024-09-23T12:55:00Z">
          <w:r w:rsidR="00363AF1" w:rsidRPr="00E941CE" w:rsidDel="0017666F">
            <w:rPr>
              <w:color w:val="FF0000"/>
              <w:rPrChange w:id="1444" w:author="Kaski Maiju" w:date="2024-09-23T15:09:00Z" w16du:dateUtc="2024-09-23T12:09:00Z">
                <w:rPr/>
              </w:rPrChange>
            </w:rPr>
            <w:delText>MS 1 VTS</w:delText>
          </w:r>
        </w:del>
      </w:ins>
      <w:ins w:id="1445" w:author="Remi Hoeve" w:date="2024-03-12T15:27:00Z">
        <w:del w:id="1446" w:author="Kaski Maiju" w:date="2024-09-23T15:55:00Z" w16du:dateUtc="2024-09-23T12:55:00Z">
          <w:r w:rsidR="00967E43" w:rsidRPr="00E941CE" w:rsidDel="0017666F">
            <w:rPr>
              <w:color w:val="FF0000"/>
              <w:rPrChange w:id="1447" w:author="Kaski Maiju" w:date="2024-09-23T15:09:00Z" w16du:dateUtc="2024-09-23T12:09:00Z">
                <w:rPr/>
              </w:rPrChange>
            </w:rPr>
            <w:delText>.</w:delText>
          </w:r>
        </w:del>
      </w:ins>
    </w:p>
    <w:p w14:paraId="20111D10" w14:textId="6ECC260B" w:rsidR="0051495F" w:rsidRPr="00E941CE" w:rsidDel="0017666F" w:rsidRDefault="0051495F" w:rsidP="000C75A8">
      <w:pPr>
        <w:pStyle w:val="Leipteksti"/>
        <w:rPr>
          <w:del w:id="1448" w:author="Kaski Maiju" w:date="2024-09-23T15:55:00Z" w16du:dateUtc="2024-09-23T12:55:00Z"/>
          <w:color w:val="FF0000"/>
          <w:rPrChange w:id="1449" w:author="Kaski Maiju" w:date="2024-09-23T15:09:00Z" w16du:dateUtc="2024-09-23T12:09:00Z">
            <w:rPr>
              <w:del w:id="1450" w:author="Kaski Maiju" w:date="2024-09-23T15:55:00Z" w16du:dateUtc="2024-09-23T12:55:00Z"/>
            </w:rPr>
          </w:rPrChange>
        </w:rPr>
      </w:pPr>
      <w:del w:id="1451" w:author="Kaski Maiju" w:date="2024-09-23T15:55:00Z" w16du:dateUtc="2024-09-23T12:55:00Z">
        <w:r w:rsidRPr="00E941CE" w:rsidDel="0017666F">
          <w:rPr>
            <w:color w:val="FF0000"/>
            <w:rPrChange w:id="1452" w:author="Kaski Maiju" w:date="2024-09-23T15:09:00Z" w16du:dateUtc="2024-09-23T12:09:00Z">
              <w:rPr/>
            </w:rPrChange>
          </w:rPr>
          <w:delText>Technical services are needed to coordinate a seamless combination between different product specifications. Information provided using S-100 based product specifications is brought together by technical services to deliver a Maritime Service. IALA G1128 gives guidance on how to make specifications of e-Navigation Technical Services. A Maritime Service (MS) can be implemented by one or more e-Navigation Technical Services.</w:delText>
        </w:r>
      </w:del>
    </w:p>
    <w:p w14:paraId="14C950A2" w14:textId="648FDE09" w:rsidR="00672F66" w:rsidRPr="000604EE" w:rsidRDefault="000E6582" w:rsidP="000E6582">
      <w:pPr>
        <w:pStyle w:val="Leipteksti"/>
      </w:pPr>
      <w:del w:id="1453" w:author="Kaski Maiju" w:date="2024-09-23T15:55:00Z" w16du:dateUtc="2024-09-23T12:55:00Z">
        <w:r w:rsidRPr="00E941CE" w:rsidDel="0017666F">
          <w:rPr>
            <w:color w:val="FF0000"/>
            <w:rPrChange w:id="1454" w:author="Kaski Maiju" w:date="2024-09-23T15:09:00Z" w16du:dateUtc="2024-09-23T12:09:00Z">
              <w:rPr/>
            </w:rPrChange>
          </w:rPr>
          <w:delText>It its envisioned that a large number of proposed services within not only the VTS domain will need, use, compute, communicate route and schedule information such as Weather routing, Pilot Routes/passage plans, Ice navigation services, Fleet management, Remote operations, Reporting, Co</w:delText>
        </w:r>
      </w:del>
      <w:ins w:id="1455" w:author="Remi Hoeve" w:date="2024-03-12T15:28:00Z">
        <w:del w:id="1456" w:author="Kaski Maiju" w:date="2024-09-23T15:55:00Z" w16du:dateUtc="2024-09-23T12:55:00Z">
          <w:r w:rsidR="000A2B40" w:rsidRPr="00E941CE" w:rsidDel="0017666F">
            <w:rPr>
              <w:color w:val="FF0000"/>
              <w:rPrChange w:id="1457" w:author="Kaski Maiju" w:date="2024-09-23T15:09:00Z" w16du:dateUtc="2024-09-23T12:09:00Z">
                <w:rPr/>
              </w:rPrChange>
            </w:rPr>
            <w:delText>a</w:delText>
          </w:r>
        </w:del>
      </w:ins>
      <w:del w:id="1458" w:author="Kaski Maiju" w:date="2024-09-23T15:55:00Z" w16du:dateUtc="2024-09-23T12:55:00Z">
        <w:r w:rsidRPr="00E941CE" w:rsidDel="0017666F">
          <w:rPr>
            <w:color w:val="FF0000"/>
            <w:rPrChange w:id="1459" w:author="Kaski Maiju" w:date="2024-09-23T15:09:00Z" w16du:dateUtc="2024-09-23T12:09:00Z">
              <w:rPr/>
            </w:rPrChange>
          </w:rPr>
          <w:delText>stal surveillance and many other use cases</w:delText>
        </w:r>
      </w:del>
      <w:ins w:id="1460" w:author="Remi Hoeve" w:date="2024-03-12T15:29:00Z">
        <w:del w:id="1461" w:author="Kaski Maiju" w:date="2024-09-23T15:55:00Z" w16du:dateUtc="2024-09-23T12:55:00Z">
          <w:r w:rsidR="000A2B40" w:rsidRPr="00E941CE" w:rsidDel="0017666F">
            <w:rPr>
              <w:color w:val="FF0000"/>
              <w:rPrChange w:id="1462" w:author="Kaski Maiju" w:date="2024-09-23T15:09:00Z" w16du:dateUtc="2024-09-23T12:09:00Z">
                <w:rPr/>
              </w:rPrChange>
            </w:rPr>
            <w:delText>.</w:delText>
          </w:r>
        </w:del>
      </w:ins>
      <w:del w:id="1463" w:author="Kaski Maiju" w:date="2024-09-23T15:55:00Z" w16du:dateUtc="2024-09-23T12:55:00Z">
        <w:r w:rsidRPr="00E941CE" w:rsidDel="0017666F">
          <w:rPr>
            <w:color w:val="FF0000"/>
            <w:rPrChange w:id="1464" w:author="Kaski Maiju" w:date="2024-09-23T15:09:00Z" w16du:dateUtc="2024-09-23T12:09:00Z">
              <w:rPr/>
            </w:rPrChange>
          </w:rPr>
          <w:delText>, they are not included here god dammit!</w:delText>
        </w:r>
      </w:del>
      <w:moveToRangeStart w:id="1465" w:author="Kaski Maiju" w:date="2024-09-23T14:47:00Z" w:name="move177995294"/>
      <w:moveTo w:id="1466" w:author="Kaski Maiju" w:date="2024-09-23T14:47:00Z" w16du:dateUtc="2024-09-23T11:47:00Z">
        <w:del w:id="1467" w:author="Kaski Maiju" w:date="2024-09-26T11:55:00Z" w16du:dateUtc="2024-09-26T08:55:00Z">
          <w:r w:rsidR="00672F66" w:rsidDel="006C0517">
            <w:rPr>
              <w:noProof/>
              <w:lang w:val="sv-SE" w:eastAsia="sv-SE"/>
            </w:rPr>
            <w:drawing>
              <wp:inline distT="0" distB="0" distL="0" distR="0" wp14:anchorId="4AE4FFB6" wp14:editId="7E45E9E4">
                <wp:extent cx="6480175" cy="3293110"/>
                <wp:effectExtent l="0" t="0" r="0" b="2540"/>
                <wp:docPr id="1375597444" name="Afbeelding 10" descr="Kuva, joka sisältää kohteen teksti, kuvakaappaus, Fontti, Brändi&#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597444" name="Afbeelding 10" descr="Kuva, joka sisältää kohteen teksti, kuvakaappaus, Fontti, Brändi&#10;&#10;Kuvaus luotu automaattisesti"/>
                        <pic:cNvPicPr/>
                      </pic:nvPicPr>
                      <pic:blipFill>
                        <a:blip r:embed="rId29"/>
                        <a:stretch>
                          <a:fillRect/>
                        </a:stretch>
                      </pic:blipFill>
                      <pic:spPr>
                        <a:xfrm>
                          <a:off x="0" y="0"/>
                          <a:ext cx="6480175" cy="3293110"/>
                        </a:xfrm>
                        <a:prstGeom prst="rect">
                          <a:avLst/>
                        </a:prstGeom>
                      </pic:spPr>
                    </pic:pic>
                  </a:graphicData>
                </a:graphic>
              </wp:inline>
            </w:drawing>
          </w:r>
        </w:del>
      </w:moveTo>
      <w:moveToRangeEnd w:id="1465"/>
    </w:p>
    <w:p w14:paraId="4CF00D63" w14:textId="5161133F" w:rsidR="00FF7A47" w:rsidDel="006C0517" w:rsidRDefault="00FF7A47" w:rsidP="000C75A8">
      <w:pPr>
        <w:pStyle w:val="Leipteksti"/>
        <w:rPr>
          <w:del w:id="1468" w:author="Kaski Maiju" w:date="2024-09-26T11:56:00Z" w16du:dateUtc="2024-09-26T08:56:00Z"/>
        </w:rPr>
      </w:pPr>
    </w:p>
    <w:p w14:paraId="0369D8FF" w14:textId="1617AEC1" w:rsidR="00835BD5" w:rsidDel="006C0517" w:rsidRDefault="00835BD5">
      <w:pPr>
        <w:pStyle w:val="AppendixHead2"/>
        <w:rPr>
          <w:del w:id="1469" w:author="Kaski Maiju" w:date="2024-09-26T11:47:00Z" w16du:dateUtc="2024-09-26T08:47:00Z"/>
        </w:rPr>
        <w:pPrChange w:id="1470" w:author="Kaski Maiju" w:date="2024-09-23T15:01:00Z" w16du:dateUtc="2024-09-23T12:01:00Z">
          <w:pPr>
            <w:pStyle w:val="Otsikko3"/>
          </w:pPr>
        </w:pPrChange>
      </w:pPr>
      <w:bookmarkStart w:id="1471" w:name="_Toc170377892"/>
      <w:del w:id="1472" w:author="Kaski Maiju" w:date="2024-09-23T14:48:00Z" w16du:dateUtc="2024-09-23T11:48:00Z">
        <w:r w:rsidDel="00672F66">
          <w:delText>VTS Specific Technical</w:delText>
        </w:r>
        <w:commentRangeStart w:id="1473"/>
        <w:r w:rsidDel="00672F66">
          <w:delText xml:space="preserve"> Services</w:delText>
        </w:r>
        <w:commentRangeEnd w:id="1473"/>
        <w:r w:rsidR="00067DAD" w:rsidDel="00672F66">
          <w:rPr>
            <w:rStyle w:val="Kommentinviite"/>
            <w:rFonts w:asciiTheme="minorHAnsi" w:eastAsiaTheme="minorHAnsi" w:hAnsiTheme="minorHAnsi" w:cstheme="minorBidi"/>
            <w:b w:val="0"/>
            <w:caps w:val="0"/>
            <w:color w:val="auto"/>
          </w:rPr>
          <w:commentReference w:id="1473"/>
        </w:r>
      </w:del>
      <w:bookmarkEnd w:id="1471"/>
    </w:p>
    <w:p w14:paraId="34786D28" w14:textId="4D798D0F" w:rsidR="00D14277" w:rsidRPr="00F830C3" w:rsidDel="006C0517" w:rsidRDefault="00D14277" w:rsidP="00D14277">
      <w:pPr>
        <w:pStyle w:val="Leipteksti"/>
        <w:rPr>
          <w:del w:id="1474" w:author="Kaski Maiju" w:date="2024-09-26T11:47:00Z" w16du:dateUtc="2024-09-26T08:47:00Z"/>
        </w:rPr>
      </w:pPr>
      <w:moveFromRangeStart w:id="1475" w:author="Kaski Maiju" w:date="2024-09-23T14:47:00Z" w:name="move177995294"/>
      <w:moveFrom w:id="1476" w:author="Kaski Maiju" w:date="2024-09-23T14:47:00Z" w16du:dateUtc="2024-09-23T11:47:00Z">
        <w:del w:id="1477" w:author="Kaski Maiju" w:date="2024-09-26T11:47:00Z" w16du:dateUtc="2024-09-26T08:47:00Z">
          <w:r w:rsidDel="006C0517">
            <w:rPr>
              <w:noProof/>
              <w:lang w:val="sv-SE" w:eastAsia="sv-SE"/>
            </w:rPr>
            <w:drawing>
              <wp:inline distT="0" distB="0" distL="0" distR="0" wp14:anchorId="3C2419A0" wp14:editId="3FD531BA">
                <wp:extent cx="6480175" cy="3293110"/>
                <wp:effectExtent l="0" t="0" r="0" b="2540"/>
                <wp:docPr id="5"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480175" cy="3293110"/>
                        </a:xfrm>
                        <a:prstGeom prst="rect">
                          <a:avLst/>
                        </a:prstGeom>
                      </pic:spPr>
                    </pic:pic>
                  </a:graphicData>
                </a:graphic>
              </wp:inline>
            </w:drawing>
          </w:r>
        </w:del>
      </w:moveFrom>
      <w:moveFromRangeEnd w:id="1475"/>
    </w:p>
    <w:p w14:paraId="0B00714D" w14:textId="501482BB" w:rsidR="00D14277" w:rsidDel="00672F66" w:rsidRDefault="00D14277">
      <w:pPr>
        <w:pStyle w:val="Leipteksti"/>
        <w:ind w:left="3119" w:hanging="992"/>
        <w:rPr>
          <w:del w:id="1478" w:author="Kaski Maiju" w:date="2024-09-23T14:48:00Z" w16du:dateUtc="2024-09-23T11:48:00Z"/>
        </w:rPr>
        <w:pPrChange w:id="1479" w:author="Kaski Maiju" w:date="2024-09-23T14:50:00Z" w16du:dateUtc="2024-09-23T11:50:00Z">
          <w:pPr>
            <w:pStyle w:val="Leipteksti"/>
          </w:pPr>
        </w:pPrChange>
      </w:pPr>
      <w:del w:id="1480" w:author="Kaski Maiju" w:date="2024-09-23T14:48:00Z" w16du:dateUtc="2024-09-23T11:48:00Z">
        <w:r w:rsidDel="00672F66">
          <w:delText>Currently identified VTS specific Technical Services are:</w:delText>
        </w:r>
      </w:del>
    </w:p>
    <w:p w14:paraId="2B073B51" w14:textId="3E1E4841" w:rsidR="00D14277" w:rsidRPr="004D6B5D" w:rsidDel="00672F66" w:rsidRDefault="00D14277">
      <w:pPr>
        <w:pStyle w:val="Otsikko3"/>
        <w:numPr>
          <w:ilvl w:val="0"/>
          <w:numId w:val="0"/>
        </w:numPr>
        <w:rPr>
          <w:del w:id="1481" w:author="Kaski Maiju" w:date="2024-09-23T14:55:00Z" w16du:dateUtc="2024-09-23T11:55:00Z"/>
        </w:rPr>
        <w:pPrChange w:id="1482" w:author="Kaski Maiju" w:date="2024-09-23T14:55:00Z" w16du:dateUtc="2024-09-23T11:55:00Z">
          <w:pPr>
            <w:pStyle w:val="Bullet1"/>
          </w:pPr>
        </w:pPrChange>
      </w:pPr>
      <w:bookmarkStart w:id="1483" w:name="_Toc170377893"/>
      <w:del w:id="1484" w:author="Kaski Maiju" w:date="2024-09-23T14:55:00Z" w16du:dateUtc="2024-09-23T11:55:00Z">
        <w:r w:rsidRPr="00AC05CE" w:rsidDel="00672F66">
          <w:delText>Traffic clearance Service</w:delText>
        </w:r>
        <w:r w:rsidDel="00672F66">
          <w:delText xml:space="preserve"> including anchorage assignment</w:delText>
        </w:r>
        <w:bookmarkEnd w:id="1483"/>
      </w:del>
    </w:p>
    <w:p w14:paraId="6AD263FA" w14:textId="7C020C55" w:rsidR="00672F66" w:rsidDel="005E116F" w:rsidRDefault="00D14277">
      <w:pPr>
        <w:pStyle w:val="Bullet1"/>
        <w:numPr>
          <w:ilvl w:val="0"/>
          <w:numId w:val="0"/>
        </w:numPr>
        <w:rPr>
          <w:ins w:id="1485" w:author="Remi Hoeve" w:date="2024-03-12T15:33:00Z"/>
          <w:del w:id="1486" w:author="Kaski Maiju" w:date="2025-03-19T14:29:00Z" w16du:dateUtc="2025-03-19T12:29:00Z"/>
        </w:rPr>
      </w:pPr>
      <w:del w:id="1487" w:author="Kaski Maiju" w:date="2024-09-26T11:47:00Z" w16du:dateUtc="2024-09-26T08:47:00Z">
        <w:r w:rsidRPr="00986284" w:rsidDel="006C0517">
          <w:delText xml:space="preserve">Traffic clearance </w:delText>
        </w:r>
        <w:r w:rsidRPr="00B40AEA" w:rsidDel="006C0517">
          <w:delText xml:space="preserve">refers to the process of ensuring that there is sufficient space and time for vessels to navigate safely through an area, taking into account other vessels, obstructions, regulatory and environmental factors. </w:delText>
        </w:r>
        <w:r w:rsidRPr="00085EA1" w:rsidDel="006C0517">
          <w:delText xml:space="preserve">The Traffic Clearance Service (TCS) provides vessels with permission to proceed, impose conditions or deny clearance and or </w:delText>
        </w:r>
        <w:r w:rsidRPr="00085EA1" w:rsidDel="006C0517">
          <w:rPr>
            <w:color w:val="auto"/>
          </w:rPr>
          <w:delText>assists ships into anchorage positions by assigning anchorage areas.</w:delText>
        </w:r>
        <w:r w:rsidRPr="00B40AEA" w:rsidDel="006C0517">
          <w:delText xml:space="preserve"> </w:delText>
        </w:r>
        <w:r w:rsidRPr="00B40AEA" w:rsidDel="006C0517">
          <w:rPr>
            <w:color w:val="auto"/>
          </w:rPr>
          <w:delText xml:space="preserve">Within this service the VTS authority(s) is </w:delText>
        </w:r>
        <w:r w:rsidRPr="00B40AEA" w:rsidDel="006C0517">
          <w:delText>responsible for coordinating, authorizing, and</w:delText>
        </w:r>
        <w:r w:rsidRPr="00966B20" w:rsidDel="006C0517">
          <w:delText xml:space="preserve"> monitoring the passage of vessels through </w:delText>
        </w:r>
        <w:r w:rsidDel="006C0517">
          <w:delText>the</w:delText>
        </w:r>
        <w:r w:rsidRPr="00966B20" w:rsidDel="006C0517">
          <w:delText xml:space="preserve"> areas</w:delText>
        </w:r>
        <w:r w:rsidDel="006C0517">
          <w:delText xml:space="preserve">. </w:delText>
        </w:r>
        <w:r w:rsidRPr="00966B20" w:rsidDel="006C0517">
          <w:delText>Its primary purpose is to ensure the safe and efficient flow of vessel traffic by</w:delText>
        </w:r>
        <w:r w:rsidRPr="00083E32" w:rsidDel="006C0517">
          <w:delText xml:space="preserve"> </w:delText>
        </w:r>
        <w:r w:rsidDel="006C0517">
          <w:delText>e</w:delText>
        </w:r>
        <w:r w:rsidRPr="00083E32" w:rsidDel="006C0517">
          <w:delText>nsuring vessels comply with</w:delText>
        </w:r>
        <w:r w:rsidRPr="00966B20" w:rsidDel="006C0517">
          <w:delText xml:space="preserve"> </w:delText>
        </w:r>
        <w:r w:rsidDel="006C0517">
          <w:delText xml:space="preserve">regulations, </w:delText>
        </w:r>
        <w:r w:rsidRPr="00966B20" w:rsidDel="006C0517">
          <w:delText>managing traffic</w:delText>
        </w:r>
        <w:r w:rsidDel="006C0517">
          <w:delText xml:space="preserve"> </w:delText>
        </w:r>
        <w:r w:rsidRPr="00966B20" w:rsidDel="006C0517">
          <w:delText>and minimizing the risk of collisions or incidents.</w:delText>
        </w:r>
      </w:del>
    </w:p>
    <w:p w14:paraId="4C119DDB" w14:textId="59A392EB" w:rsidR="00304A13" w:rsidRPr="006D0F9C" w:rsidDel="005E116F" w:rsidRDefault="00304A13">
      <w:pPr>
        <w:pStyle w:val="AppendixHead3"/>
        <w:rPr>
          <w:ins w:id="1488" w:author="Remi Hoeve" w:date="2024-03-12T15:48:00Z"/>
          <w:del w:id="1489" w:author="Kaski Maiju" w:date="2025-03-19T14:29:00Z" w16du:dateUtc="2025-03-19T12:29:00Z"/>
        </w:rPr>
        <w:pPrChange w:id="1490" w:author="Kaski Maiju" w:date="2024-09-23T15:02:00Z" w16du:dateUtc="2024-09-23T12:02:00Z">
          <w:pPr>
            <w:spacing w:after="160" w:line="259" w:lineRule="auto"/>
          </w:pPr>
        </w:pPrChange>
      </w:pPr>
      <w:ins w:id="1491" w:author="Remi Hoeve" w:date="2024-03-12T15:48:00Z">
        <w:del w:id="1492" w:author="Kaski Maiju" w:date="2024-09-26T12:09:00Z" w16du:dateUtc="2024-09-26T09:09:00Z">
          <w:r w:rsidRPr="006D0F9C" w:rsidDel="006C0517">
            <w:delText>Use Case</w:delText>
          </w:r>
        </w:del>
      </w:ins>
      <w:ins w:id="1493" w:author="Remi Hoeve" w:date="2024-03-12T15:51:00Z">
        <w:del w:id="1494" w:author="Kaski Maiju" w:date="2024-09-26T12:09:00Z" w16du:dateUtc="2024-09-26T09:09:00Z">
          <w:r w:rsidR="000D76D9" w:rsidRPr="006D0F9C" w:rsidDel="006C0517">
            <w:delText xml:space="preserve"> </w:delText>
          </w:r>
          <w:r w:rsidR="00411697" w:rsidRPr="006D0F9C" w:rsidDel="006C0517">
            <w:delText>1</w:delText>
          </w:r>
        </w:del>
      </w:ins>
    </w:p>
    <w:p w14:paraId="5AE1C94D" w14:textId="48479C57" w:rsidR="00304A13" w:rsidRPr="0031508E" w:rsidDel="00935D23" w:rsidRDefault="00304A13" w:rsidP="00304A13">
      <w:pPr>
        <w:spacing w:after="160" w:line="259" w:lineRule="auto"/>
        <w:rPr>
          <w:ins w:id="1495" w:author="Remi Hoeve" w:date="2024-03-12T15:48:00Z"/>
          <w:del w:id="1496" w:author="Kaski Maiju" w:date="2024-06-26T15:28:00Z"/>
          <w:rFonts w:ascii="Calibri" w:eastAsia="Calibri" w:hAnsi="Calibri" w:cs="Times New Roman"/>
          <w:sz w:val="22"/>
        </w:rPr>
      </w:pPr>
      <w:ins w:id="1497" w:author="Remi Hoeve" w:date="2024-03-12T15:48:00Z">
        <w:del w:id="1498" w:author="Kaski Maiju" w:date="2024-06-26T15:28:00Z">
          <w:r w:rsidRPr="0031508E" w:rsidDel="00935D23">
            <w:rPr>
              <w:rFonts w:ascii="Calibri" w:eastAsia="Calibri" w:hAnsi="Calibri" w:cs="Times New Roman"/>
              <w:sz w:val="22"/>
              <w:u w:val="single"/>
            </w:rPr>
            <w:delText>Use-case (name):</w:delText>
          </w:r>
        </w:del>
      </w:ins>
      <w:ins w:id="1499" w:author="Remi Hoeve" w:date="2024-03-12T15:51:00Z">
        <w:del w:id="1500" w:author="Kaski Maiju" w:date="2024-06-26T15:28:00Z">
          <w:r w:rsidR="00411697" w:rsidDel="00935D23">
            <w:rPr>
              <w:rFonts w:ascii="Calibri" w:eastAsia="Calibri" w:hAnsi="Calibri" w:cs="Times New Roman"/>
              <w:sz w:val="22"/>
              <w:u w:val="single"/>
            </w:rPr>
            <w:tab/>
            <w:delText xml:space="preserve">Departing </w:delText>
          </w:r>
          <w:r w:rsidR="00770F6D" w:rsidDel="00935D23">
            <w:rPr>
              <w:rFonts w:ascii="Calibri" w:eastAsia="Calibri" w:hAnsi="Calibri" w:cs="Times New Roman"/>
              <w:sz w:val="22"/>
              <w:u w:val="single"/>
            </w:rPr>
            <w:delText xml:space="preserve">vessels from </w:delText>
          </w:r>
        </w:del>
      </w:ins>
      <w:ins w:id="1501" w:author="Remi Hoeve" w:date="2024-03-12T15:52:00Z">
        <w:del w:id="1502" w:author="Kaski Maiju" w:date="2024-06-26T15:28:00Z">
          <w:r w:rsidR="00770F6D" w:rsidDel="00935D23">
            <w:rPr>
              <w:rFonts w:ascii="Calibri" w:eastAsia="Calibri" w:hAnsi="Calibri" w:cs="Times New Roman"/>
              <w:sz w:val="22"/>
              <w:u w:val="single"/>
            </w:rPr>
            <w:delText>berth or anchorage</w:delText>
          </w:r>
        </w:del>
      </w:ins>
    </w:p>
    <w:p w14:paraId="22F47AA6" w14:textId="6B59A3A5" w:rsidR="00304A13" w:rsidRPr="0031508E" w:rsidDel="00EB7650" w:rsidRDefault="00304A13" w:rsidP="00304A13">
      <w:pPr>
        <w:spacing w:after="160" w:line="259" w:lineRule="auto"/>
        <w:ind w:left="2608" w:hanging="2608"/>
        <w:rPr>
          <w:ins w:id="1503" w:author="Remi Hoeve" w:date="2024-03-12T15:48:00Z"/>
          <w:del w:id="1504" w:author="Kaski Maiju" w:date="2024-06-26T12:24:00Z"/>
          <w:rFonts w:ascii="Calibri" w:eastAsia="Calibri" w:hAnsi="Calibri" w:cs="Times New Roman"/>
          <w:sz w:val="22"/>
        </w:rPr>
      </w:pPr>
      <w:ins w:id="1505" w:author="Remi Hoeve" w:date="2024-03-12T15:48:00Z">
        <w:del w:id="1506" w:author="Kaski Maiju" w:date="2025-03-19T14:29:00Z" w16du:dateUtc="2025-03-19T12:29:00Z">
          <w:r w:rsidRPr="0031508E" w:rsidDel="005E116F">
            <w:rPr>
              <w:rFonts w:ascii="Calibri" w:eastAsia="Calibri" w:hAnsi="Calibri" w:cs="Times New Roman"/>
              <w:sz w:val="22"/>
              <w:u w:val="single"/>
            </w:rPr>
            <w:delText>Description:</w:delText>
          </w:r>
        </w:del>
      </w:ins>
      <w:ins w:id="1507" w:author="Remi Hoeve" w:date="2024-03-12T15:57:00Z">
        <w:del w:id="1508" w:author="Kaski Maiju" w:date="2025-03-19T14:29:00Z" w16du:dateUtc="2025-03-19T12:29:00Z">
          <w:r w:rsidR="00CB4922" w:rsidRPr="00935D23" w:rsidDel="005E116F">
            <w:rPr>
              <w:rFonts w:ascii="Calibri" w:eastAsia="Calibri" w:hAnsi="Calibri" w:cs="Times New Roman"/>
              <w:sz w:val="22"/>
              <w:rPrChange w:id="1509" w:author="Kaski Maiju" w:date="2024-06-26T15:28:00Z">
                <w:rPr>
                  <w:rFonts w:ascii="Calibri" w:eastAsia="Calibri" w:hAnsi="Calibri" w:cs="Times New Roman"/>
                  <w:sz w:val="22"/>
                  <w:u w:val="single"/>
                </w:rPr>
              </w:rPrChange>
            </w:rPr>
            <w:tab/>
          </w:r>
          <w:r w:rsidR="00CB4922" w:rsidRPr="0031508E" w:rsidDel="005E116F">
            <w:rPr>
              <w:rFonts w:ascii="Calibri" w:eastAsia="Calibri" w:hAnsi="Calibri" w:cs="Times New Roman"/>
              <w:sz w:val="22"/>
            </w:rPr>
            <w:delText xml:space="preserve">Vessel sends prior to its </w:delText>
          </w:r>
        </w:del>
      </w:ins>
      <w:ins w:id="1510" w:author="Remi Hoeve" w:date="2024-03-12T15:58:00Z">
        <w:del w:id="1511" w:author="Kaski Maiju" w:date="2025-03-19T14:29:00Z" w16du:dateUtc="2025-03-19T12:29:00Z">
          <w:r w:rsidR="00CB4922" w:rsidDel="005E116F">
            <w:rPr>
              <w:rFonts w:ascii="Calibri" w:eastAsia="Calibri" w:hAnsi="Calibri" w:cs="Times New Roman"/>
              <w:sz w:val="22"/>
            </w:rPr>
            <w:delText>departure</w:delText>
          </w:r>
        </w:del>
      </w:ins>
      <w:ins w:id="1512" w:author="Remi Hoeve" w:date="2024-03-12T15:57:00Z">
        <w:del w:id="1513" w:author="Kaski Maiju" w:date="2025-03-19T14:29:00Z" w16du:dateUtc="2025-03-19T12:29:00Z">
          <w:r w:rsidR="00CB4922" w:rsidRPr="0031508E" w:rsidDel="005E116F">
            <w:rPr>
              <w:rFonts w:ascii="Calibri" w:eastAsia="Calibri" w:hAnsi="Calibri" w:cs="Times New Roman"/>
              <w:sz w:val="22"/>
            </w:rPr>
            <w:delText xml:space="preserve"> the intended </w:delText>
          </w:r>
        </w:del>
      </w:ins>
      <w:ins w:id="1514" w:author="Remi Hoeve" w:date="2024-03-12T15:58:00Z">
        <w:del w:id="1515" w:author="Kaski Maiju" w:date="2025-03-19T14:29:00Z" w16du:dateUtc="2025-03-19T12:29:00Z">
          <w:r w:rsidR="009B18A7" w:rsidDel="005E116F">
            <w:rPr>
              <w:rFonts w:ascii="Calibri" w:eastAsia="Calibri" w:hAnsi="Calibri" w:cs="Times New Roman"/>
              <w:sz w:val="22"/>
            </w:rPr>
            <w:delText>ETD and</w:delText>
          </w:r>
        </w:del>
      </w:ins>
      <w:ins w:id="1516" w:author="Remi Hoeve" w:date="2024-03-12T15:59:00Z">
        <w:del w:id="1517" w:author="Kaski Maiju" w:date="2025-03-19T14:29:00Z" w16du:dateUtc="2025-03-19T12:29:00Z">
          <w:r w:rsidR="00CF3F84" w:rsidDel="005E116F">
            <w:rPr>
              <w:rFonts w:ascii="Calibri" w:eastAsia="Calibri" w:hAnsi="Calibri" w:cs="Times New Roman"/>
              <w:sz w:val="22"/>
            </w:rPr>
            <w:delText xml:space="preserve"> </w:delText>
          </w:r>
        </w:del>
      </w:ins>
      <w:ins w:id="1518" w:author="Remi Hoeve" w:date="2024-03-12T15:57:00Z">
        <w:del w:id="1519" w:author="Kaski Maiju" w:date="2025-03-19T14:29:00Z" w16du:dateUtc="2025-03-19T12:29:00Z">
          <w:r w:rsidR="00CB4922" w:rsidRPr="0031508E" w:rsidDel="005E116F">
            <w:rPr>
              <w:rFonts w:ascii="Calibri" w:eastAsia="Calibri" w:hAnsi="Calibri" w:cs="Times New Roman"/>
              <w:sz w:val="22"/>
            </w:rPr>
            <w:delText xml:space="preserve">route through the VTS area to the VTS. </w:delText>
          </w:r>
        </w:del>
      </w:ins>
      <w:ins w:id="1520" w:author="Remi Hoeve" w:date="2024-03-12T15:59:00Z">
        <w:del w:id="1521" w:author="Kaski Maiju" w:date="2025-03-19T14:29:00Z" w16du:dateUtc="2025-03-19T12:29:00Z">
          <w:r w:rsidR="00CF3F84" w:rsidDel="005E116F">
            <w:rPr>
              <w:rFonts w:ascii="Calibri" w:eastAsia="Calibri" w:hAnsi="Calibri" w:cs="Times New Roman"/>
              <w:sz w:val="22"/>
            </w:rPr>
            <w:delText xml:space="preserve">The </w:delText>
          </w:r>
        </w:del>
      </w:ins>
      <w:ins w:id="1522" w:author="Remi Hoeve" w:date="2024-03-12T15:57:00Z">
        <w:del w:id="1523" w:author="Kaski Maiju" w:date="2025-03-19T14:29:00Z" w16du:dateUtc="2025-03-19T12:29:00Z">
          <w:r w:rsidR="00CB4922" w:rsidRPr="0031508E" w:rsidDel="005E116F">
            <w:rPr>
              <w:rFonts w:ascii="Calibri" w:eastAsia="Calibri" w:hAnsi="Calibri" w:cs="Times New Roman"/>
              <w:sz w:val="22"/>
            </w:rPr>
            <w:delText>VTS validates the intended</w:delText>
          </w:r>
        </w:del>
      </w:ins>
      <w:ins w:id="1524" w:author="Remi Hoeve" w:date="2024-03-12T15:59:00Z">
        <w:del w:id="1525" w:author="Kaski Maiju" w:date="2025-03-19T14:29:00Z" w16du:dateUtc="2025-03-19T12:29:00Z">
          <w:r w:rsidR="00CF3F84" w:rsidDel="005E116F">
            <w:rPr>
              <w:rFonts w:ascii="Calibri" w:eastAsia="Calibri" w:hAnsi="Calibri" w:cs="Times New Roman"/>
              <w:sz w:val="22"/>
            </w:rPr>
            <w:delText xml:space="preserve"> ETD and</w:delText>
          </w:r>
        </w:del>
      </w:ins>
      <w:ins w:id="1526" w:author="Remi Hoeve" w:date="2024-03-12T15:57:00Z">
        <w:del w:id="1527" w:author="Kaski Maiju" w:date="2025-03-19T14:29:00Z" w16du:dateUtc="2025-03-19T12:29:00Z">
          <w:r w:rsidR="00CB4922" w:rsidRPr="0031508E" w:rsidDel="005E116F">
            <w:rPr>
              <w:rFonts w:ascii="Calibri" w:eastAsia="Calibri" w:hAnsi="Calibri" w:cs="Times New Roman"/>
              <w:sz w:val="22"/>
            </w:rPr>
            <w:delText xml:space="preserve"> route </w:delText>
          </w:r>
        </w:del>
      </w:ins>
      <w:ins w:id="1528" w:author="Remi Hoeve" w:date="2024-03-12T16:00:00Z">
        <w:del w:id="1529" w:author="Kaski Maiju" w:date="2025-03-19T14:29:00Z" w16du:dateUtc="2025-03-19T12:29:00Z">
          <w:r w:rsidR="00491244" w:rsidDel="005E116F">
            <w:rPr>
              <w:rFonts w:ascii="Calibri" w:eastAsia="Calibri" w:hAnsi="Calibri" w:cs="Times New Roman"/>
              <w:sz w:val="22"/>
            </w:rPr>
            <w:delText xml:space="preserve">and approves </w:delText>
          </w:r>
        </w:del>
      </w:ins>
      <w:ins w:id="1530" w:author="Remi Hoeve" w:date="2024-03-12T15:57:00Z">
        <w:del w:id="1531" w:author="Kaski Maiju" w:date="2025-03-19T14:29:00Z" w16du:dateUtc="2025-03-19T12:29:00Z">
          <w:r w:rsidR="00CB4922" w:rsidRPr="0031508E" w:rsidDel="005E116F">
            <w:rPr>
              <w:rFonts w:ascii="Calibri" w:eastAsia="Calibri" w:hAnsi="Calibri" w:cs="Times New Roman"/>
              <w:sz w:val="22"/>
            </w:rPr>
            <w:delText xml:space="preserve">or sends a </w:delText>
          </w:r>
        </w:del>
      </w:ins>
      <w:ins w:id="1532" w:author="Remi Hoeve" w:date="2024-03-12T16:00:00Z">
        <w:del w:id="1533" w:author="Kaski Maiju" w:date="2025-03-19T14:29:00Z" w16du:dateUtc="2025-03-19T12:29:00Z">
          <w:r w:rsidR="00830829" w:rsidDel="005E116F">
            <w:rPr>
              <w:rFonts w:ascii="Calibri" w:eastAsia="Calibri" w:hAnsi="Calibri" w:cs="Times New Roman"/>
              <w:sz w:val="22"/>
            </w:rPr>
            <w:delText>denial or a proposal</w:delText>
          </w:r>
          <w:r w:rsidR="0052002F" w:rsidDel="005E116F">
            <w:rPr>
              <w:rFonts w:ascii="Calibri" w:eastAsia="Calibri" w:hAnsi="Calibri" w:cs="Times New Roman"/>
              <w:sz w:val="22"/>
            </w:rPr>
            <w:delText xml:space="preserve"> </w:delText>
          </w:r>
        </w:del>
      </w:ins>
      <w:ins w:id="1534" w:author="Remi Hoeve" w:date="2024-03-12T16:01:00Z">
        <w:del w:id="1535" w:author="Kaski Maiju" w:date="2025-03-19T14:29:00Z" w16du:dateUtc="2025-03-19T12:29:00Z">
          <w:r w:rsidR="0052002F" w:rsidDel="005E116F">
            <w:rPr>
              <w:rFonts w:ascii="Calibri" w:eastAsia="Calibri" w:hAnsi="Calibri" w:cs="Times New Roman"/>
              <w:sz w:val="22"/>
            </w:rPr>
            <w:delText xml:space="preserve">with recommended information on when the vessel </w:delText>
          </w:r>
          <w:r w:rsidR="007F3679" w:rsidDel="005E116F">
            <w:rPr>
              <w:rFonts w:ascii="Calibri" w:eastAsia="Calibri" w:hAnsi="Calibri" w:cs="Times New Roman"/>
              <w:sz w:val="22"/>
            </w:rPr>
            <w:delText>can leave the berth/anchorage</w:delText>
          </w:r>
        </w:del>
      </w:ins>
      <w:ins w:id="1536" w:author="Remi Hoeve" w:date="2024-03-12T16:02:00Z">
        <w:del w:id="1537" w:author="Kaski Maiju" w:date="2025-03-19T14:29:00Z" w16du:dateUtc="2025-03-19T12:29:00Z">
          <w:r w:rsidR="00D3021C" w:rsidDel="005E116F">
            <w:rPr>
              <w:rFonts w:ascii="Calibri" w:eastAsia="Calibri" w:hAnsi="Calibri" w:cs="Times New Roman"/>
              <w:sz w:val="22"/>
            </w:rPr>
            <w:delText>. The</w:delText>
          </w:r>
        </w:del>
      </w:ins>
      <w:ins w:id="1538" w:author="Remi Hoeve" w:date="2024-03-12T15:57:00Z">
        <w:del w:id="1539" w:author="Kaski Maiju" w:date="2025-03-19T14:29:00Z" w16du:dateUtc="2025-03-19T12:29:00Z">
          <w:r w:rsidR="00CB4922" w:rsidRPr="0031508E" w:rsidDel="005E116F">
            <w:rPr>
              <w:rFonts w:ascii="Calibri" w:eastAsia="Calibri" w:hAnsi="Calibri" w:cs="Times New Roman"/>
              <w:sz w:val="22"/>
            </w:rPr>
            <w:delText xml:space="preserve"> </w:delText>
          </w:r>
        </w:del>
      </w:ins>
      <w:ins w:id="1540" w:author="Remi Hoeve" w:date="2024-03-12T16:02:00Z">
        <w:del w:id="1541" w:author="Kaski Maiju" w:date="2025-03-19T14:29:00Z" w16du:dateUtc="2025-03-19T12:29:00Z">
          <w:r w:rsidR="00D3021C" w:rsidDel="005E116F">
            <w:rPr>
              <w:rFonts w:ascii="Calibri" w:eastAsia="Calibri" w:hAnsi="Calibri" w:cs="Times New Roman"/>
              <w:sz w:val="22"/>
            </w:rPr>
            <w:delText>v</w:delText>
          </w:r>
        </w:del>
      </w:ins>
      <w:ins w:id="1542" w:author="Remi Hoeve" w:date="2024-03-12T15:57:00Z">
        <w:del w:id="1543" w:author="Kaski Maiju" w:date="2025-03-19T14:29:00Z" w16du:dateUtc="2025-03-19T12:29:00Z">
          <w:r w:rsidR="00CB4922" w:rsidRPr="0031508E" w:rsidDel="005E116F">
            <w:rPr>
              <w:rFonts w:ascii="Calibri" w:eastAsia="Calibri" w:hAnsi="Calibri" w:cs="Times New Roman"/>
              <w:sz w:val="22"/>
            </w:rPr>
            <w:delText>essel approves the recommended route.</w:delText>
          </w:r>
        </w:del>
      </w:ins>
    </w:p>
    <w:p w14:paraId="1811E675" w14:textId="19AF05B1" w:rsidR="00304A13" w:rsidRPr="0031508E" w:rsidDel="00EB7650" w:rsidRDefault="00304A13">
      <w:pPr>
        <w:spacing w:after="160" w:line="259" w:lineRule="auto"/>
        <w:rPr>
          <w:ins w:id="1544" w:author="Remi Hoeve" w:date="2024-03-12T15:48:00Z"/>
          <w:del w:id="1545" w:author="Kaski Maiju" w:date="2024-06-26T12:24:00Z"/>
          <w:rFonts w:ascii="Calibri" w:eastAsia="Calibri" w:hAnsi="Calibri" w:cs="Times New Roman"/>
          <w:sz w:val="22"/>
        </w:rPr>
      </w:pPr>
      <w:ins w:id="1546" w:author="Remi Hoeve" w:date="2024-03-12T15:48:00Z">
        <w:del w:id="1547" w:author="Kaski Maiju" w:date="2024-06-26T12:24:00Z">
          <w:r w:rsidRPr="0031508E" w:rsidDel="00EB7650">
            <w:rPr>
              <w:rFonts w:ascii="Calibri" w:eastAsia="Calibri" w:hAnsi="Calibri" w:cs="Times New Roman"/>
              <w:sz w:val="22"/>
              <w:u w:val="single"/>
            </w:rPr>
            <w:delText>Actors:</w:delText>
          </w:r>
        </w:del>
      </w:ins>
      <w:ins w:id="1548" w:author="Remi Hoeve" w:date="2024-03-12T15:52:00Z">
        <w:del w:id="1549" w:author="Kaski Maiju" w:date="2024-06-26T12:24:00Z">
          <w:r w:rsidR="00770F6D" w:rsidDel="00EB7650">
            <w:rPr>
              <w:rFonts w:ascii="Calibri" w:eastAsia="Calibri" w:hAnsi="Calibri" w:cs="Times New Roman"/>
              <w:sz w:val="22"/>
              <w:u w:val="single"/>
            </w:rPr>
            <w:tab/>
          </w:r>
          <w:r w:rsidR="00770F6D" w:rsidDel="00EB7650">
            <w:rPr>
              <w:rFonts w:ascii="Calibri" w:eastAsia="Calibri" w:hAnsi="Calibri" w:cs="Times New Roman"/>
              <w:sz w:val="22"/>
              <w:u w:val="single"/>
            </w:rPr>
            <w:tab/>
          </w:r>
          <w:r w:rsidR="00770F6D" w:rsidDel="00EB7650">
            <w:rPr>
              <w:rFonts w:ascii="Calibri" w:eastAsia="Calibri" w:hAnsi="Calibri" w:cs="Times New Roman"/>
              <w:sz w:val="22"/>
              <w:u w:val="single"/>
            </w:rPr>
            <w:tab/>
          </w:r>
        </w:del>
      </w:ins>
      <w:bookmarkStart w:id="1550" w:name="_Hlk161153021"/>
      <w:ins w:id="1551" w:author="Remi Hoeve" w:date="2024-03-12T15:54:00Z">
        <w:del w:id="1552" w:author="Kaski Maiju" w:date="2024-06-26T12:24:00Z">
          <w:r w:rsidR="002D7D68" w:rsidDel="00EB7650">
            <w:rPr>
              <w:rFonts w:ascii="Calibri" w:eastAsia="Calibri" w:hAnsi="Calibri" w:cs="Times New Roman"/>
              <w:sz w:val="22"/>
              <w:u w:val="single"/>
            </w:rPr>
            <w:delText>Mariner, ECDIS/</w:delText>
          </w:r>
        </w:del>
      </w:ins>
      <w:ins w:id="1553" w:author="Remi Hoeve" w:date="2024-03-12T16:22:00Z">
        <w:del w:id="1554" w:author="Kaski Maiju" w:date="2024-06-26T12:24:00Z">
          <w:r w:rsidR="00E835F3" w:rsidDel="00EB7650">
            <w:rPr>
              <w:rFonts w:ascii="Calibri" w:eastAsia="Calibri" w:hAnsi="Calibri" w:cs="Times New Roman"/>
              <w:sz w:val="22"/>
              <w:u w:val="single"/>
            </w:rPr>
            <w:delText>on board system</w:delText>
          </w:r>
        </w:del>
      </w:ins>
      <w:ins w:id="1555" w:author="Remi Hoeve" w:date="2024-03-12T15:54:00Z">
        <w:del w:id="1556" w:author="Kaski Maiju" w:date="2024-06-26T12:24:00Z">
          <w:r w:rsidR="002D7D68" w:rsidDel="00EB7650">
            <w:rPr>
              <w:rFonts w:ascii="Calibri" w:eastAsia="Calibri" w:hAnsi="Calibri" w:cs="Times New Roman"/>
              <w:sz w:val="22"/>
              <w:u w:val="single"/>
            </w:rPr>
            <w:delText>, VTS</w:delText>
          </w:r>
        </w:del>
      </w:ins>
      <w:bookmarkEnd w:id="1550"/>
    </w:p>
    <w:p w14:paraId="01C2DA2B" w14:textId="191DCF7B" w:rsidR="00304A13" w:rsidRPr="0031508E" w:rsidDel="00EB7650" w:rsidRDefault="00304A13">
      <w:pPr>
        <w:spacing w:after="160" w:line="259" w:lineRule="auto"/>
        <w:rPr>
          <w:ins w:id="1557" w:author="Remi Hoeve" w:date="2024-03-12T15:48:00Z"/>
          <w:del w:id="1558" w:author="Kaski Maiju" w:date="2024-06-26T12:24:00Z"/>
          <w:rFonts w:ascii="Calibri" w:eastAsia="Calibri" w:hAnsi="Calibri" w:cs="Times New Roman"/>
          <w:sz w:val="22"/>
        </w:rPr>
      </w:pPr>
      <w:ins w:id="1559" w:author="Remi Hoeve" w:date="2024-03-12T15:48:00Z">
        <w:del w:id="1560" w:author="Kaski Maiju" w:date="2024-06-26T12:24:00Z">
          <w:r w:rsidRPr="0031508E" w:rsidDel="00EB7650">
            <w:rPr>
              <w:rFonts w:ascii="Calibri" w:eastAsia="Calibri" w:hAnsi="Calibri" w:cs="Times New Roman"/>
              <w:sz w:val="22"/>
              <w:u w:val="single"/>
            </w:rPr>
            <w:delText>Frequency of Use</w:delText>
          </w:r>
          <w:r w:rsidRPr="0031508E" w:rsidDel="00EB7650">
            <w:rPr>
              <w:rFonts w:ascii="Calibri" w:eastAsia="Calibri" w:hAnsi="Calibri" w:cs="Times New Roman"/>
              <w:sz w:val="22"/>
            </w:rPr>
            <w:delText>:</w:delText>
          </w:r>
        </w:del>
      </w:ins>
      <w:ins w:id="1561" w:author="Remi Hoeve" w:date="2024-03-12T16:04:00Z">
        <w:del w:id="1562" w:author="Kaski Maiju" w:date="2024-06-26T12:24:00Z">
          <w:r w:rsidR="00950900" w:rsidDel="00EB7650">
            <w:rPr>
              <w:rFonts w:ascii="Calibri" w:eastAsia="Calibri" w:hAnsi="Calibri" w:cs="Times New Roman"/>
              <w:sz w:val="22"/>
            </w:rPr>
            <w:tab/>
          </w:r>
          <w:r w:rsidR="00950900" w:rsidRPr="0031508E" w:rsidDel="00EB7650">
            <w:rPr>
              <w:rFonts w:ascii="Calibri" w:eastAsia="Calibri" w:hAnsi="Calibri" w:cs="Times New Roman"/>
              <w:sz w:val="22"/>
            </w:rPr>
            <w:delText xml:space="preserve">Typically triggered before </w:delText>
          </w:r>
        </w:del>
      </w:ins>
      <w:ins w:id="1563" w:author="Remi Hoeve" w:date="2024-03-12T16:05:00Z">
        <w:del w:id="1564" w:author="Kaski Maiju" w:date="2024-06-26T12:24:00Z">
          <w:r w:rsidR="00C55FE8" w:rsidDel="00EB7650">
            <w:rPr>
              <w:rFonts w:ascii="Calibri" w:eastAsia="Calibri" w:hAnsi="Calibri" w:cs="Times New Roman"/>
              <w:sz w:val="22"/>
            </w:rPr>
            <w:delText>s</w:delText>
          </w:r>
        </w:del>
      </w:ins>
      <w:ins w:id="1565" w:author="Remi Hoeve" w:date="2024-03-12T16:06:00Z">
        <w:del w:id="1566" w:author="Kaski Maiju" w:date="2024-06-26T12:24:00Z">
          <w:r w:rsidR="00C55FE8" w:rsidDel="00EB7650">
            <w:rPr>
              <w:rFonts w:ascii="Calibri" w:eastAsia="Calibri" w:hAnsi="Calibri" w:cs="Times New Roman"/>
              <w:sz w:val="22"/>
            </w:rPr>
            <w:delText>ailing in the</w:delText>
          </w:r>
        </w:del>
      </w:ins>
      <w:ins w:id="1567" w:author="Remi Hoeve" w:date="2024-03-12T16:04:00Z">
        <w:del w:id="1568" w:author="Kaski Maiju" w:date="2024-06-26T12:24:00Z">
          <w:r w:rsidR="00950900" w:rsidRPr="0031508E" w:rsidDel="00EB7650">
            <w:rPr>
              <w:rFonts w:ascii="Calibri" w:eastAsia="Calibri" w:hAnsi="Calibri" w:cs="Times New Roman"/>
              <w:sz w:val="22"/>
            </w:rPr>
            <w:delText xml:space="preserve"> VTS area.</w:delText>
          </w:r>
        </w:del>
      </w:ins>
    </w:p>
    <w:p w14:paraId="5619781F" w14:textId="0004C768" w:rsidR="00EC319D" w:rsidRPr="0031508E" w:rsidDel="00EB7650" w:rsidRDefault="00304A13">
      <w:pPr>
        <w:spacing w:after="120" w:line="259" w:lineRule="auto"/>
        <w:rPr>
          <w:ins w:id="1569" w:author="Remi Hoeve" w:date="2024-03-12T16:07:00Z"/>
          <w:del w:id="1570" w:author="Kaski Maiju" w:date="2024-06-26T12:24:00Z"/>
          <w:rFonts w:ascii="Calibri" w:eastAsia="Calibri" w:hAnsi="Calibri" w:cs="Times New Roman"/>
          <w:sz w:val="22"/>
        </w:rPr>
        <w:pPrChange w:id="1571" w:author="Kaski Maiju" w:date="2024-06-26T12:24:00Z">
          <w:pPr>
            <w:spacing w:after="120" w:line="259" w:lineRule="auto"/>
            <w:ind w:left="2832" w:hanging="2832"/>
          </w:pPr>
        </w:pPrChange>
      </w:pPr>
      <w:ins w:id="1572" w:author="Remi Hoeve" w:date="2024-03-12T15:48:00Z">
        <w:del w:id="1573" w:author="Kaski Maiju" w:date="2024-06-26T12:24:00Z">
          <w:r w:rsidRPr="0031508E" w:rsidDel="00EB7650">
            <w:rPr>
              <w:rFonts w:ascii="Calibri" w:eastAsia="Calibri" w:hAnsi="Calibri" w:cs="Times New Roman"/>
              <w:sz w:val="22"/>
              <w:u w:val="single"/>
            </w:rPr>
            <w:delText>Pre-conditions</w:delText>
          </w:r>
          <w:r w:rsidRPr="0031508E" w:rsidDel="00EB7650">
            <w:rPr>
              <w:rFonts w:ascii="Calibri" w:eastAsia="Calibri" w:hAnsi="Calibri" w:cs="Times New Roman"/>
              <w:sz w:val="22"/>
            </w:rPr>
            <w:delText>:</w:delText>
          </w:r>
        </w:del>
      </w:ins>
      <w:ins w:id="1574" w:author="Remi Hoeve" w:date="2024-03-12T16:07:00Z">
        <w:del w:id="1575" w:author="Kaski Maiju" w:date="2024-06-26T12:24:00Z">
          <w:r w:rsidR="00B50520" w:rsidDel="00EB7650">
            <w:rPr>
              <w:rFonts w:ascii="Calibri" w:eastAsia="Calibri" w:hAnsi="Calibri" w:cs="Times New Roman"/>
              <w:sz w:val="22"/>
            </w:rPr>
            <w:tab/>
          </w:r>
          <w:r w:rsidR="00EC319D" w:rsidRPr="0031508E" w:rsidDel="00EB7650">
            <w:rPr>
              <w:rFonts w:ascii="Calibri" w:eastAsia="Calibri" w:hAnsi="Calibri" w:cs="Times New Roman"/>
              <w:sz w:val="22"/>
            </w:rPr>
            <w:delText>The service instance is known to the on-board system, or the on board system has access to a service registry in which the service instance can be discovered.</w:delText>
          </w:r>
        </w:del>
      </w:ins>
      <w:ins w:id="1576" w:author="Remi Hoeve [2]" w:date="2024-03-13T09:45:00Z">
        <w:del w:id="1577" w:author="Kaski Maiju" w:date="2024-06-26T12:24:00Z">
          <w:r w:rsidR="005453DC" w:rsidDel="00EB7650">
            <w:rPr>
              <w:rFonts w:ascii="Calibri" w:eastAsia="Calibri" w:hAnsi="Calibri" w:cs="Times New Roman"/>
              <w:sz w:val="22"/>
            </w:rPr>
            <w:delText xml:space="preserve"> </w:delText>
          </w:r>
        </w:del>
      </w:ins>
      <w:ins w:id="1578" w:author="Remi Hoeve [2]" w:date="2024-03-13T09:46:00Z">
        <w:del w:id="1579" w:author="Kaski Maiju" w:date="2024-06-26T12:24:00Z">
          <w:r w:rsidR="005453DC" w:rsidDel="00EB7650">
            <w:rPr>
              <w:rFonts w:ascii="Calibri" w:eastAsia="Calibri" w:hAnsi="Calibri" w:cs="Times New Roman"/>
              <w:sz w:val="22"/>
            </w:rPr>
            <w:delText>The time before activating this use case depends from VTS to VTS</w:delText>
          </w:r>
        </w:del>
      </w:ins>
      <w:ins w:id="1580" w:author="Remi Hoeve [2]" w:date="2024-03-13T09:47:00Z">
        <w:del w:id="1581" w:author="Kaski Maiju" w:date="2024-06-26T12:24:00Z">
          <w:r w:rsidR="005453DC" w:rsidDel="00EB7650">
            <w:rPr>
              <w:rFonts w:ascii="Calibri" w:eastAsia="Calibri" w:hAnsi="Calibri" w:cs="Times New Roman"/>
              <w:sz w:val="22"/>
            </w:rPr>
            <w:delText>.</w:delText>
          </w:r>
        </w:del>
      </w:ins>
    </w:p>
    <w:p w14:paraId="2B3857EC" w14:textId="68E7D56B" w:rsidR="00304A13" w:rsidRPr="0031508E" w:rsidDel="005E116F" w:rsidRDefault="00304A13" w:rsidP="00EB7650">
      <w:pPr>
        <w:spacing w:after="160" w:line="259" w:lineRule="auto"/>
        <w:ind w:left="2608" w:hanging="2608"/>
        <w:rPr>
          <w:ins w:id="1582" w:author="Remi Hoeve" w:date="2024-03-12T15:48:00Z"/>
          <w:del w:id="1583" w:author="Kaski Maiju" w:date="2025-03-19T14:29:00Z" w16du:dateUtc="2025-03-19T12:29:00Z"/>
          <w:rFonts w:ascii="Calibri" w:eastAsia="Calibri" w:hAnsi="Calibri" w:cs="Times New Roman"/>
          <w:sz w:val="22"/>
        </w:rPr>
      </w:pPr>
    </w:p>
    <w:p w14:paraId="2B91CA56" w14:textId="20F35A0A" w:rsidR="00304A13" w:rsidDel="00935D23" w:rsidRDefault="005453DC" w:rsidP="004F6822">
      <w:pPr>
        <w:pStyle w:val="Luettelokappale"/>
        <w:numPr>
          <w:ilvl w:val="0"/>
          <w:numId w:val="46"/>
        </w:numPr>
        <w:autoSpaceDE w:val="0"/>
        <w:autoSpaceDN w:val="0"/>
        <w:adjustRightInd w:val="0"/>
        <w:spacing w:after="0" w:line="240" w:lineRule="auto"/>
        <w:rPr>
          <w:del w:id="1584" w:author="Kaski Maiju" w:date="2024-06-26T15:28:00Z"/>
          <w:rFonts w:ascii="Calibri" w:eastAsia="Calibri" w:hAnsi="Calibri" w:cs="Times New Roman"/>
          <w:color w:val="000000" w:themeColor="text1"/>
          <w:u w:val="single"/>
        </w:rPr>
      </w:pPr>
      <w:ins w:id="1585" w:author="Remi Hoeve [2]" w:date="2024-03-13T09:41:00Z">
        <w:del w:id="1586" w:author="Kaski Maiju" w:date="2024-06-26T15:28:00Z">
          <w:r w:rsidDel="00935D23">
            <w:rPr>
              <w:rFonts w:ascii="Calibri" w:eastAsia="Calibri" w:hAnsi="Calibri" w:cs="Times New Roman"/>
              <w:u w:val="single"/>
            </w:rPr>
            <w:delText>Nominal sequence scenario</w:delText>
          </w:r>
        </w:del>
      </w:ins>
      <w:ins w:id="1587" w:author="Remi Hoeve" w:date="2024-03-12T15:48:00Z">
        <w:del w:id="1588" w:author="Kaski Maiju" w:date="2024-06-26T15:28:00Z">
          <w:r w:rsidR="00304A13" w:rsidRPr="0031508E" w:rsidDel="00935D23">
            <w:rPr>
              <w:rFonts w:ascii="Calibri" w:eastAsia="Calibri" w:hAnsi="Calibri" w:cs="Times New Roman"/>
              <w:u w:val="single"/>
            </w:rPr>
            <w:delText>Ordinary Sequence:</w:delText>
          </w:r>
        </w:del>
      </w:ins>
      <w:ins w:id="1589" w:author="Remi Hoeve" w:date="2024-03-12T16:07:00Z">
        <w:del w:id="1590" w:author="Kaski Maiju" w:date="2024-06-26T15:28:00Z">
          <w:r w:rsidR="00395E06" w:rsidDel="00935D23">
            <w:rPr>
              <w:rFonts w:ascii="Calibri" w:eastAsia="Calibri" w:hAnsi="Calibri" w:cs="Times New Roman"/>
              <w:u w:val="single"/>
            </w:rPr>
            <w:tab/>
          </w:r>
        </w:del>
      </w:ins>
    </w:p>
    <w:p w14:paraId="7E7F80B9" w14:textId="397EA697" w:rsidR="005A4C10" w:rsidRPr="006D71EC" w:rsidDel="005E116F" w:rsidRDefault="005A4C10" w:rsidP="004F6822">
      <w:pPr>
        <w:pStyle w:val="Luettelokappale"/>
        <w:numPr>
          <w:ilvl w:val="0"/>
          <w:numId w:val="46"/>
        </w:numPr>
        <w:autoSpaceDE w:val="0"/>
        <w:autoSpaceDN w:val="0"/>
        <w:adjustRightInd w:val="0"/>
        <w:spacing w:after="0" w:line="240" w:lineRule="auto"/>
        <w:rPr>
          <w:ins w:id="1591" w:author="Remi Hoeve" w:date="2024-03-12T16:09:00Z"/>
          <w:del w:id="1592" w:author="Kaski Maiju" w:date="2025-03-19T14:29:00Z" w16du:dateUtc="2025-03-19T12:29:00Z"/>
          <w:lang w:val="en-US"/>
        </w:rPr>
      </w:pPr>
      <w:ins w:id="1593" w:author="Remi Hoeve" w:date="2024-03-12T16:09:00Z">
        <w:del w:id="1594" w:author="Kaski Maiju" w:date="2025-03-19T14:29:00Z" w16du:dateUtc="2025-03-19T12:29:00Z">
          <w:r w:rsidRPr="006D71EC" w:rsidDel="005E116F">
            <w:rPr>
              <w:lang w:val="en-US"/>
            </w:rPr>
            <w:delText>Vessel wants to leave berth/anchorage</w:delText>
          </w:r>
        </w:del>
      </w:ins>
    </w:p>
    <w:p w14:paraId="7C7A2853" w14:textId="1CB0427B" w:rsidR="005A4C10" w:rsidRPr="006D71EC" w:rsidDel="005E116F" w:rsidRDefault="005A4C10" w:rsidP="004F6822">
      <w:pPr>
        <w:pStyle w:val="Luettelokappale"/>
        <w:numPr>
          <w:ilvl w:val="0"/>
          <w:numId w:val="46"/>
        </w:numPr>
        <w:autoSpaceDE w:val="0"/>
        <w:autoSpaceDN w:val="0"/>
        <w:adjustRightInd w:val="0"/>
        <w:spacing w:after="0" w:line="240" w:lineRule="auto"/>
        <w:rPr>
          <w:ins w:id="1595" w:author="Remi Hoeve" w:date="2024-03-12T16:09:00Z"/>
          <w:del w:id="1596" w:author="Kaski Maiju" w:date="2025-03-19T14:29:00Z" w16du:dateUtc="2025-03-19T12:29:00Z"/>
          <w:lang w:val="en-US"/>
        </w:rPr>
      </w:pPr>
      <w:ins w:id="1597" w:author="Remi Hoeve" w:date="2024-03-12T16:09:00Z">
        <w:del w:id="1598" w:author="Kaski Maiju" w:date="2025-03-19T14:29:00Z" w16du:dateUtc="2025-03-19T12:29:00Z">
          <w:r w:rsidRPr="006D71EC" w:rsidDel="005E116F">
            <w:rPr>
              <w:lang w:val="en-US"/>
            </w:rPr>
            <w:delText>The vessel sends message (ETD</w:delText>
          </w:r>
        </w:del>
        <w:del w:id="1599" w:author="Kaski Maiju" w:date="2024-06-26T12:24:00Z">
          <w:r w:rsidRPr="006D71EC" w:rsidDel="00EB7650">
            <w:rPr>
              <w:lang w:val="en-US"/>
            </w:rPr>
            <w:delText xml:space="preserve"> or route plan</w:delText>
          </w:r>
        </w:del>
        <w:del w:id="1600" w:author="Kaski Maiju" w:date="2025-03-19T14:29:00Z" w16du:dateUtc="2025-03-19T12:29:00Z">
          <w:r w:rsidRPr="006D71EC" w:rsidDel="005E116F">
            <w:rPr>
              <w:lang w:val="en-US"/>
            </w:rPr>
            <w:delText>) through its system to the service and requests traffic clearance to leave berth/anchorage</w:delText>
          </w:r>
        </w:del>
      </w:ins>
    </w:p>
    <w:p w14:paraId="7569E060" w14:textId="79F0BE09" w:rsidR="005A4C10" w:rsidRPr="006D71EC" w:rsidDel="005E116F" w:rsidRDefault="005A4C10" w:rsidP="004F6822">
      <w:pPr>
        <w:pStyle w:val="Luettelokappale"/>
        <w:numPr>
          <w:ilvl w:val="0"/>
          <w:numId w:val="46"/>
        </w:numPr>
        <w:autoSpaceDE w:val="0"/>
        <w:autoSpaceDN w:val="0"/>
        <w:adjustRightInd w:val="0"/>
        <w:spacing w:after="0" w:line="240" w:lineRule="auto"/>
        <w:rPr>
          <w:ins w:id="1601" w:author="Remi Hoeve" w:date="2024-03-12T16:09:00Z"/>
          <w:del w:id="1602" w:author="Kaski Maiju" w:date="2025-03-19T14:29:00Z" w16du:dateUtc="2025-03-19T12:29:00Z"/>
          <w:lang w:val="en-US"/>
        </w:rPr>
      </w:pPr>
      <w:ins w:id="1603" w:author="Remi Hoeve" w:date="2024-03-12T16:09:00Z">
        <w:del w:id="1604" w:author="Kaski Maiju" w:date="2025-03-19T14:29:00Z" w16du:dateUtc="2025-03-19T12:29:00Z">
          <w:r w:rsidRPr="006D71EC" w:rsidDel="005E116F">
            <w:rPr>
              <w:lang w:val="en-US"/>
            </w:rPr>
            <w:delText>If vessel's schedule is suitable VTS [go to step 7]</w:delText>
          </w:r>
        </w:del>
      </w:ins>
    </w:p>
    <w:p w14:paraId="79D1B630" w14:textId="1B955DA8" w:rsidR="005A4C10" w:rsidRPr="006D71EC" w:rsidDel="005E116F" w:rsidRDefault="005A4C10" w:rsidP="004F6822">
      <w:pPr>
        <w:pStyle w:val="Luettelokappale"/>
        <w:numPr>
          <w:ilvl w:val="0"/>
          <w:numId w:val="46"/>
        </w:numPr>
        <w:autoSpaceDE w:val="0"/>
        <w:autoSpaceDN w:val="0"/>
        <w:adjustRightInd w:val="0"/>
        <w:spacing w:after="0" w:line="240" w:lineRule="auto"/>
        <w:rPr>
          <w:ins w:id="1605" w:author="Remi Hoeve" w:date="2024-03-12T16:09:00Z"/>
          <w:del w:id="1606" w:author="Kaski Maiju" w:date="2025-03-19T14:29:00Z" w16du:dateUtc="2025-03-19T12:29:00Z"/>
          <w:lang w:val="en-US"/>
        </w:rPr>
      </w:pPr>
      <w:ins w:id="1607" w:author="Remi Hoeve" w:date="2024-03-12T16:09:00Z">
        <w:del w:id="1608" w:author="Kaski Maiju" w:date="2025-03-19T14:29:00Z" w16du:dateUtc="2025-03-19T12:29:00Z">
          <w:r w:rsidRPr="006D71EC" w:rsidDel="005E116F">
            <w:rPr>
              <w:lang w:val="en-US"/>
            </w:rPr>
            <w:delText>If vessel's plan (ETD</w:delText>
          </w:r>
        </w:del>
        <w:del w:id="1609" w:author="Kaski Maiju" w:date="2024-06-26T12:24:00Z">
          <w:r w:rsidRPr="006D71EC" w:rsidDel="00EB7650">
            <w:rPr>
              <w:lang w:val="en-US"/>
            </w:rPr>
            <w:delText xml:space="preserve"> or route plan</w:delText>
          </w:r>
        </w:del>
        <w:del w:id="1610" w:author="Kaski Maiju" w:date="2025-03-19T14:29:00Z" w16du:dateUtc="2025-03-19T12:29:00Z">
          <w:r w:rsidRPr="006D71EC" w:rsidDel="005E116F">
            <w:rPr>
              <w:lang w:val="en-US"/>
            </w:rPr>
            <w:delText xml:space="preserve">)  is not suitable, VTS sends denial or a </w:delText>
          </w:r>
          <w:r w:rsidDel="005E116F">
            <w:rPr>
              <w:lang w:val="en-US"/>
            </w:rPr>
            <w:delText>proposal</w:delText>
          </w:r>
          <w:r w:rsidRPr="006D71EC" w:rsidDel="005E116F">
            <w:rPr>
              <w:lang w:val="en-US"/>
            </w:rPr>
            <w:delText xml:space="preserve"> with recommended information on when vessel can leave the berth/anchorage.</w:delText>
          </w:r>
        </w:del>
      </w:ins>
    </w:p>
    <w:p w14:paraId="7D473E41" w14:textId="6CA67D22" w:rsidR="005A4C10" w:rsidRPr="006D71EC" w:rsidDel="005E116F" w:rsidRDefault="005A4C10" w:rsidP="004F6822">
      <w:pPr>
        <w:pStyle w:val="Luettelokappale"/>
        <w:numPr>
          <w:ilvl w:val="0"/>
          <w:numId w:val="46"/>
        </w:numPr>
        <w:autoSpaceDE w:val="0"/>
        <w:autoSpaceDN w:val="0"/>
        <w:adjustRightInd w:val="0"/>
        <w:spacing w:after="0" w:line="240" w:lineRule="auto"/>
        <w:rPr>
          <w:ins w:id="1611" w:author="Remi Hoeve" w:date="2024-03-12T16:09:00Z"/>
          <w:del w:id="1612" w:author="Kaski Maiju" w:date="2025-03-19T14:29:00Z" w16du:dateUtc="2025-03-19T12:29:00Z"/>
          <w:lang w:val="en-US"/>
        </w:rPr>
      </w:pPr>
      <w:ins w:id="1613" w:author="Remi Hoeve" w:date="2024-03-12T16:09:00Z">
        <w:del w:id="1614" w:author="Kaski Maiju" w:date="2025-03-19T14:29:00Z" w16du:dateUtc="2025-03-19T12:29:00Z">
          <w:r w:rsidRPr="006D71EC" w:rsidDel="005E116F">
            <w:rPr>
              <w:lang w:val="en-US"/>
            </w:rPr>
            <w:delText>Service delivers response to the vessel</w:delText>
          </w:r>
        </w:del>
      </w:ins>
    </w:p>
    <w:p w14:paraId="312C3654" w14:textId="1771EDF2" w:rsidR="005A4C10" w:rsidRPr="006D71EC" w:rsidDel="005E116F" w:rsidRDefault="005A4C10" w:rsidP="004F6822">
      <w:pPr>
        <w:pStyle w:val="Luettelokappale"/>
        <w:numPr>
          <w:ilvl w:val="0"/>
          <w:numId w:val="46"/>
        </w:numPr>
        <w:autoSpaceDE w:val="0"/>
        <w:autoSpaceDN w:val="0"/>
        <w:adjustRightInd w:val="0"/>
        <w:spacing w:after="0" w:line="240" w:lineRule="auto"/>
        <w:rPr>
          <w:ins w:id="1615" w:author="Remi Hoeve" w:date="2024-03-12T16:09:00Z"/>
          <w:del w:id="1616" w:author="Kaski Maiju" w:date="2025-03-19T14:29:00Z" w16du:dateUtc="2025-03-19T12:29:00Z"/>
          <w:lang w:val="en-US"/>
        </w:rPr>
      </w:pPr>
      <w:ins w:id="1617" w:author="Remi Hoeve" w:date="2024-03-12T16:09:00Z">
        <w:del w:id="1618" w:author="Kaski Maiju" w:date="2025-03-19T14:29:00Z" w16du:dateUtc="2025-03-19T12:29:00Z">
          <w:r w:rsidRPr="006D71EC" w:rsidDel="005E116F">
            <w:rPr>
              <w:lang w:val="en-US"/>
            </w:rPr>
            <w:delText>The vessel acknowledges revised ETD and sends response to the VTS or creates new plan [go to step 2]</w:delText>
          </w:r>
        </w:del>
      </w:ins>
    </w:p>
    <w:p w14:paraId="082D11F4" w14:textId="1A0F6614" w:rsidR="005A4C10" w:rsidRPr="006D71EC" w:rsidDel="005E116F" w:rsidRDefault="005A4C10" w:rsidP="004F6822">
      <w:pPr>
        <w:pStyle w:val="Luettelokappale"/>
        <w:numPr>
          <w:ilvl w:val="0"/>
          <w:numId w:val="46"/>
        </w:numPr>
        <w:autoSpaceDE w:val="0"/>
        <w:autoSpaceDN w:val="0"/>
        <w:adjustRightInd w:val="0"/>
        <w:spacing w:after="0" w:line="240" w:lineRule="auto"/>
        <w:rPr>
          <w:ins w:id="1619" w:author="Remi Hoeve" w:date="2024-03-12T16:09:00Z"/>
          <w:del w:id="1620" w:author="Kaski Maiju" w:date="2025-03-19T14:29:00Z" w16du:dateUtc="2025-03-19T12:29:00Z"/>
          <w:lang w:val="en-US"/>
        </w:rPr>
      </w:pPr>
      <w:ins w:id="1621" w:author="Remi Hoeve" w:date="2024-03-12T16:09:00Z">
        <w:del w:id="1622" w:author="Kaski Maiju" w:date="2025-03-19T14:29:00Z" w16du:dateUtc="2025-03-19T12:29:00Z">
          <w:r w:rsidRPr="006D71EC" w:rsidDel="005E116F">
            <w:rPr>
              <w:lang w:val="en-US"/>
            </w:rPr>
            <w:delText>Berth/anchorage location with ETD are acknowledged by the VTS and sends approval</w:delText>
          </w:r>
        </w:del>
      </w:ins>
    </w:p>
    <w:p w14:paraId="44168486" w14:textId="5BCBC529" w:rsidR="005A4C10" w:rsidRPr="006D71EC" w:rsidDel="00935D23" w:rsidRDefault="005A4C10" w:rsidP="004F6822">
      <w:pPr>
        <w:pStyle w:val="Luettelokappale"/>
        <w:numPr>
          <w:ilvl w:val="0"/>
          <w:numId w:val="46"/>
        </w:numPr>
        <w:autoSpaceDE w:val="0"/>
        <w:autoSpaceDN w:val="0"/>
        <w:adjustRightInd w:val="0"/>
        <w:spacing w:after="0" w:line="240" w:lineRule="auto"/>
        <w:rPr>
          <w:ins w:id="1623" w:author="Remi Hoeve" w:date="2024-03-12T16:09:00Z"/>
          <w:del w:id="1624" w:author="Kaski Maiju" w:date="2024-06-26T15:28:00Z"/>
          <w:lang w:val="en-US"/>
        </w:rPr>
      </w:pPr>
      <w:ins w:id="1625" w:author="Remi Hoeve" w:date="2024-03-12T16:09:00Z">
        <w:del w:id="1626" w:author="Kaski Maiju" w:date="2025-03-19T14:29:00Z" w16du:dateUtc="2025-03-19T12:29:00Z">
          <w:r w:rsidRPr="006D71EC" w:rsidDel="005E116F">
            <w:rPr>
              <w:lang w:val="en-US"/>
            </w:rPr>
            <w:delText>The vessel leaves berth/anchorage</w:delText>
          </w:r>
        </w:del>
      </w:ins>
    </w:p>
    <w:p w14:paraId="22433F6C" w14:textId="3357A311" w:rsidR="005A4C10" w:rsidRPr="000F5614" w:rsidDel="005E116F" w:rsidRDefault="005A4C10">
      <w:pPr>
        <w:pStyle w:val="Luettelokappale"/>
        <w:numPr>
          <w:ilvl w:val="0"/>
          <w:numId w:val="46"/>
        </w:numPr>
        <w:autoSpaceDE w:val="0"/>
        <w:autoSpaceDN w:val="0"/>
        <w:adjustRightInd w:val="0"/>
        <w:spacing w:after="0" w:line="240" w:lineRule="auto"/>
        <w:rPr>
          <w:ins w:id="1627" w:author="Remi Hoeve" w:date="2024-03-12T15:48:00Z"/>
          <w:del w:id="1628" w:author="Kaski Maiju" w:date="2025-03-19T14:29:00Z" w16du:dateUtc="2025-03-19T12:29:00Z"/>
          <w:rFonts w:ascii="Calibri" w:eastAsia="Calibri" w:hAnsi="Calibri" w:cs="Times New Roman"/>
          <w:lang w:val="en-US"/>
          <w:rPrChange w:id="1629" w:author="Kaski Maiju" w:date="2024-06-27T10:51:00Z">
            <w:rPr>
              <w:ins w:id="1630" w:author="Remi Hoeve" w:date="2024-03-12T15:48:00Z"/>
              <w:del w:id="1631" w:author="Kaski Maiju" w:date="2025-03-19T14:29:00Z" w16du:dateUtc="2025-03-19T12:29:00Z"/>
            </w:rPr>
          </w:rPrChange>
        </w:rPr>
        <w:pPrChange w:id="1632" w:author="Kaski Maiju" w:date="2024-06-26T15:28:00Z">
          <w:pPr>
            <w:spacing w:after="160" w:line="259" w:lineRule="auto"/>
          </w:pPr>
        </w:pPrChange>
      </w:pPr>
    </w:p>
    <w:p w14:paraId="107AC287" w14:textId="585D4B06" w:rsidR="000A0779" w:rsidRPr="0031508E" w:rsidDel="00EB7650" w:rsidRDefault="00304A13" w:rsidP="000A0779">
      <w:pPr>
        <w:suppressAutoHyphens/>
        <w:spacing w:after="120" w:line="240" w:lineRule="auto"/>
        <w:ind w:left="2608" w:hanging="2608"/>
        <w:rPr>
          <w:ins w:id="1633" w:author="Remi Hoeve" w:date="2024-03-12T16:10:00Z"/>
          <w:del w:id="1634" w:author="Kaski Maiju" w:date="2024-06-26T12:24:00Z"/>
          <w:rFonts w:ascii="Calibri" w:eastAsia="Calibri" w:hAnsi="Calibri" w:cs="Times New Roman"/>
          <w:sz w:val="22"/>
        </w:rPr>
      </w:pPr>
      <w:ins w:id="1635" w:author="Remi Hoeve" w:date="2024-03-12T15:48:00Z">
        <w:del w:id="1636" w:author="Kaski Maiju" w:date="2024-06-26T12:24:00Z">
          <w:r w:rsidRPr="0031508E" w:rsidDel="00EB7650">
            <w:rPr>
              <w:rFonts w:ascii="Calibri" w:eastAsia="Calibri" w:hAnsi="Calibri" w:cs="Times New Roman"/>
              <w:sz w:val="22"/>
              <w:u w:val="single"/>
            </w:rPr>
            <w:delText>Post-conditions</w:delText>
          </w:r>
          <w:r w:rsidRPr="0031508E" w:rsidDel="00EB7650">
            <w:rPr>
              <w:rFonts w:ascii="Calibri" w:eastAsia="Calibri" w:hAnsi="Calibri" w:cs="Times New Roman"/>
              <w:sz w:val="22"/>
            </w:rPr>
            <w:delText>:</w:delText>
          </w:r>
        </w:del>
      </w:ins>
      <w:ins w:id="1637" w:author="Remi Hoeve" w:date="2024-03-12T16:10:00Z">
        <w:del w:id="1638" w:author="Kaski Maiju" w:date="2024-06-26T12:24:00Z">
          <w:r w:rsidR="000A0779" w:rsidDel="00EB7650">
            <w:rPr>
              <w:rFonts w:ascii="Calibri" w:eastAsia="Calibri" w:hAnsi="Calibri" w:cs="Times New Roman"/>
            </w:rPr>
            <w:tab/>
          </w:r>
          <w:r w:rsidR="000A0779" w:rsidRPr="0031508E" w:rsidDel="00EB7650">
            <w:rPr>
              <w:rFonts w:ascii="Calibri" w:eastAsia="Calibri" w:hAnsi="Calibri" w:cs="Times New Roman"/>
              <w:sz w:val="22"/>
            </w:rPr>
            <w:delText>The vessel's intended</w:delText>
          </w:r>
          <w:r w:rsidR="000A0779" w:rsidDel="00EB7650">
            <w:rPr>
              <w:rFonts w:ascii="Calibri" w:eastAsia="Calibri" w:hAnsi="Calibri" w:cs="Times New Roman"/>
              <w:sz w:val="22"/>
            </w:rPr>
            <w:delText xml:space="preserve"> ETD and</w:delText>
          </w:r>
          <w:r w:rsidR="000A0779" w:rsidRPr="0031508E" w:rsidDel="00EB7650">
            <w:rPr>
              <w:rFonts w:ascii="Calibri" w:eastAsia="Calibri" w:hAnsi="Calibri" w:cs="Times New Roman"/>
              <w:sz w:val="22"/>
            </w:rPr>
            <w:delText xml:space="preserve"> route </w:delText>
          </w:r>
          <w:r w:rsidR="000A0779" w:rsidDel="00EB7650">
            <w:rPr>
              <w:rFonts w:ascii="Calibri" w:eastAsia="Calibri" w:hAnsi="Calibri" w:cs="Times New Roman"/>
              <w:sz w:val="22"/>
            </w:rPr>
            <w:delText>are</w:delText>
          </w:r>
          <w:r w:rsidR="000A0779" w:rsidRPr="0031508E" w:rsidDel="00EB7650">
            <w:rPr>
              <w:rFonts w:ascii="Calibri" w:eastAsia="Calibri" w:hAnsi="Calibri" w:cs="Times New Roman"/>
              <w:sz w:val="22"/>
            </w:rPr>
            <w:delText xml:space="preserve"> incorporated in the VTS system. </w:delText>
          </w:r>
        </w:del>
      </w:ins>
    </w:p>
    <w:p w14:paraId="50857435" w14:textId="0C232BF6" w:rsidR="000A0779" w:rsidRPr="0031508E" w:rsidDel="00EB7650" w:rsidRDefault="000A0779" w:rsidP="000A0779">
      <w:pPr>
        <w:suppressAutoHyphens/>
        <w:spacing w:after="120" w:line="240" w:lineRule="auto"/>
        <w:ind w:left="2608" w:hanging="2608"/>
        <w:rPr>
          <w:ins w:id="1639" w:author="Remi Hoeve" w:date="2024-03-12T16:10:00Z"/>
          <w:del w:id="1640" w:author="Kaski Maiju" w:date="2024-06-26T12:24:00Z"/>
          <w:rFonts w:ascii="Calibri" w:eastAsia="Calibri" w:hAnsi="Calibri" w:cs="Times New Roman"/>
          <w:sz w:val="22"/>
        </w:rPr>
      </w:pPr>
      <w:ins w:id="1641" w:author="Remi Hoeve" w:date="2024-03-12T16:10:00Z">
        <w:del w:id="1642" w:author="Kaski Maiju" w:date="2024-06-26T12:24:00Z">
          <w:r w:rsidRPr="0031508E" w:rsidDel="00EB7650">
            <w:rPr>
              <w:rFonts w:ascii="Calibri" w:eastAsia="Calibri" w:hAnsi="Calibri" w:cs="Times New Roman"/>
              <w:sz w:val="22"/>
            </w:rPr>
            <w:tab/>
            <w:delText xml:space="preserve">If the route cannot be agreed, VTS operator contacts the vessel by </w:delText>
          </w:r>
        </w:del>
      </w:ins>
      <w:ins w:id="1643" w:author="Remi Hoeve [2]" w:date="2024-03-13T09:50:00Z">
        <w:del w:id="1644" w:author="Kaski Maiju" w:date="2024-06-26T12:24:00Z">
          <w:r w:rsidR="005453DC" w:rsidDel="00EB7650">
            <w:rPr>
              <w:rFonts w:ascii="Calibri" w:eastAsia="Calibri" w:hAnsi="Calibri" w:cs="Times New Roman"/>
              <w:sz w:val="22"/>
            </w:rPr>
            <w:delText>other means</w:delText>
          </w:r>
        </w:del>
      </w:ins>
      <w:ins w:id="1645" w:author="Remi Hoeve" w:date="2024-03-12T16:10:00Z">
        <w:del w:id="1646" w:author="Kaski Maiju" w:date="2024-06-26T12:24:00Z">
          <w:r w:rsidRPr="0031508E" w:rsidDel="00EB7650">
            <w:rPr>
              <w:rFonts w:ascii="Calibri" w:eastAsia="Calibri" w:hAnsi="Calibri" w:cs="Times New Roman"/>
              <w:sz w:val="22"/>
            </w:rPr>
            <w:delText>VHF.</w:delText>
          </w:r>
        </w:del>
      </w:ins>
    </w:p>
    <w:p w14:paraId="6080ADDE" w14:textId="3C5A3C48" w:rsidR="008A2D71" w:rsidDel="00EB7650" w:rsidRDefault="008A2D71" w:rsidP="00A17417">
      <w:pPr>
        <w:pStyle w:val="Bullet1"/>
        <w:numPr>
          <w:ilvl w:val="0"/>
          <w:numId w:val="0"/>
        </w:numPr>
        <w:ind w:left="360" w:hanging="360"/>
        <w:rPr>
          <w:ins w:id="1647" w:author="Remi Hoeve [2]" w:date="2024-03-13T10:36:00Z"/>
          <w:del w:id="1648" w:author="Kaski Maiju" w:date="2024-06-26T12:24:00Z"/>
          <w:rFonts w:ascii="Calibri" w:eastAsia="Calibri" w:hAnsi="Calibri" w:cs="Times New Roman"/>
        </w:rPr>
      </w:pPr>
    </w:p>
    <w:p w14:paraId="6A9B4971" w14:textId="77777777" w:rsidR="00112571" w:rsidDel="0092327C" w:rsidRDefault="00112571" w:rsidP="00112571">
      <w:pPr>
        <w:spacing w:line="259" w:lineRule="auto"/>
        <w:rPr>
          <w:ins w:id="1649" w:author="Remi Hoeve [2]" w:date="2024-03-13T10:36:00Z"/>
          <w:del w:id="1650" w:author="Kaski Maiju" w:date="2024-06-26T12:32:00Z"/>
          <w:rFonts w:ascii="Calibri" w:eastAsia="Calibri" w:hAnsi="Calibri" w:cs="Times New Roman"/>
        </w:rPr>
      </w:pPr>
    </w:p>
    <w:p w14:paraId="625D6531" w14:textId="2E931415" w:rsidR="00112571" w:rsidRPr="00112571" w:rsidDel="0092327C" w:rsidRDefault="00112571">
      <w:pPr>
        <w:spacing w:line="240" w:lineRule="auto"/>
        <w:rPr>
          <w:ins w:id="1651" w:author="Remi Hoeve [2]" w:date="2024-03-13T10:36:00Z"/>
          <w:del w:id="1652" w:author="Kaski Maiju" w:date="2024-06-26T12:32:00Z"/>
          <w:rFonts w:ascii="Times New Roman" w:eastAsia="Times New Roman" w:hAnsi="Times New Roman" w:cs="Times New Roman"/>
          <w:i/>
          <w:iCs/>
          <w:sz w:val="24"/>
          <w:szCs w:val="24"/>
          <w:lang w:eastAsia="nl-NL"/>
          <w:rPrChange w:id="1653" w:author="Remi Hoeve [2]" w:date="2024-03-13T10:36:00Z">
            <w:rPr>
              <w:ins w:id="1654" w:author="Remi Hoeve [2]" w:date="2024-03-13T10:36:00Z"/>
              <w:del w:id="1655" w:author="Kaski Maiju" w:date="2024-06-26T12:32:00Z"/>
              <w:rFonts w:ascii="Times New Roman" w:eastAsia="Times New Roman" w:hAnsi="Times New Roman" w:cs="Times New Roman"/>
              <w:sz w:val="24"/>
              <w:szCs w:val="24"/>
              <w:lang w:eastAsia="nl-NL"/>
            </w:rPr>
          </w:rPrChange>
        </w:rPr>
      </w:pPr>
      <w:ins w:id="1656" w:author="Remi Hoeve [2]" w:date="2024-03-13T10:36:00Z">
        <w:del w:id="1657" w:author="Kaski Maiju" w:date="2024-06-26T12:32:00Z">
          <w:r w:rsidRPr="00112571" w:rsidDel="0092327C">
            <w:rPr>
              <w:rFonts w:ascii="Times New Roman" w:eastAsia="Times New Roman" w:hAnsi="Times New Roman" w:cs="Times New Roman"/>
              <w:i/>
              <w:iCs/>
              <w:sz w:val="24"/>
              <w:szCs w:val="24"/>
              <w:lang w:eastAsia="nl-NL"/>
              <w:rPrChange w:id="1658" w:author="Remi Hoeve [2]" w:date="2024-03-13T10:36:00Z">
                <w:rPr>
                  <w:rFonts w:ascii="Times New Roman" w:eastAsia="Times New Roman" w:hAnsi="Times New Roman" w:cs="Times New Roman"/>
                  <w:sz w:val="24"/>
                  <w:szCs w:val="24"/>
                  <w:lang w:eastAsia="nl-NL"/>
                </w:rPr>
              </w:rPrChange>
            </w:rPr>
            <w:delText xml:space="preserve">Proposal for use case </w:delText>
          </w:r>
        </w:del>
      </w:ins>
    </w:p>
    <w:p w14:paraId="33FFED48" w14:textId="5F1ED145" w:rsidR="00112571" w:rsidRPr="00112571" w:rsidDel="0092327C" w:rsidRDefault="00112571">
      <w:pPr>
        <w:spacing w:line="240" w:lineRule="auto"/>
        <w:rPr>
          <w:ins w:id="1659" w:author="Remi Hoeve [2]" w:date="2024-03-13T10:36:00Z"/>
          <w:del w:id="1660" w:author="Kaski Maiju" w:date="2024-06-26T12:32:00Z"/>
          <w:rFonts w:ascii="Times New Roman" w:eastAsia="Times New Roman" w:hAnsi="Times New Roman" w:cs="Times New Roman"/>
          <w:i/>
          <w:iCs/>
          <w:sz w:val="24"/>
          <w:szCs w:val="24"/>
          <w:lang w:eastAsia="nl-NL"/>
          <w:rPrChange w:id="1661" w:author="Remi Hoeve [2]" w:date="2024-03-13T10:36:00Z">
            <w:rPr>
              <w:ins w:id="1662" w:author="Remi Hoeve [2]" w:date="2024-03-13T10:36:00Z"/>
              <w:del w:id="1663" w:author="Kaski Maiju" w:date="2024-06-26T12:32:00Z"/>
              <w:rFonts w:ascii="Times New Roman" w:eastAsia="Times New Roman" w:hAnsi="Times New Roman" w:cs="Times New Roman"/>
              <w:sz w:val="24"/>
              <w:szCs w:val="24"/>
              <w:lang w:eastAsia="nl-NL"/>
            </w:rPr>
          </w:rPrChange>
        </w:rPr>
      </w:pPr>
      <w:ins w:id="1664" w:author="Remi Hoeve [2]" w:date="2024-03-13T10:36:00Z">
        <w:del w:id="1665" w:author="Kaski Maiju" w:date="2024-06-26T12:32:00Z">
          <w:r w:rsidRPr="00112571" w:rsidDel="0092327C">
            <w:rPr>
              <w:rFonts w:ascii="Times New Roman" w:eastAsia="Times New Roman" w:hAnsi="Times New Roman" w:cs="Times New Roman"/>
              <w:i/>
              <w:iCs/>
              <w:sz w:val="24"/>
              <w:szCs w:val="24"/>
              <w:lang w:eastAsia="nl-NL"/>
              <w:rPrChange w:id="1666" w:author="Remi Hoeve [2]" w:date="2024-03-13T10:36:00Z">
                <w:rPr>
                  <w:rFonts w:ascii="Times New Roman" w:eastAsia="Times New Roman" w:hAnsi="Times New Roman" w:cs="Times New Roman"/>
                  <w:sz w:val="24"/>
                  <w:szCs w:val="24"/>
                  <w:lang w:eastAsia="nl-NL"/>
                </w:rPr>
              </w:rPrChange>
            </w:rPr>
            <w:delText>Possible non-nominal scenarios:</w:delText>
          </w:r>
        </w:del>
      </w:ins>
    </w:p>
    <w:p w14:paraId="7C3EACE2" w14:textId="272B701C" w:rsidR="00112571" w:rsidRPr="00112571" w:rsidDel="0092327C" w:rsidRDefault="00112571">
      <w:pPr>
        <w:numPr>
          <w:ilvl w:val="0"/>
          <w:numId w:val="52"/>
        </w:numPr>
        <w:spacing w:line="240" w:lineRule="auto"/>
        <w:ind w:left="0" w:firstLine="0"/>
        <w:rPr>
          <w:ins w:id="1667" w:author="Remi Hoeve [2]" w:date="2024-03-13T10:36:00Z"/>
          <w:del w:id="1668" w:author="Kaski Maiju" w:date="2024-06-26T12:31:00Z"/>
          <w:rFonts w:ascii="Times New Roman" w:eastAsia="Times New Roman" w:hAnsi="Times New Roman" w:cs="Times New Roman"/>
          <w:i/>
          <w:iCs/>
          <w:sz w:val="24"/>
          <w:szCs w:val="24"/>
          <w:lang w:eastAsia="nl-NL"/>
          <w:rPrChange w:id="1669" w:author="Remi Hoeve [2]" w:date="2024-03-13T10:36:00Z">
            <w:rPr>
              <w:ins w:id="1670" w:author="Remi Hoeve [2]" w:date="2024-03-13T10:36:00Z"/>
              <w:del w:id="1671" w:author="Kaski Maiju" w:date="2024-06-26T12:31:00Z"/>
              <w:rFonts w:ascii="Times New Roman" w:eastAsia="Times New Roman" w:hAnsi="Times New Roman" w:cs="Times New Roman"/>
              <w:sz w:val="24"/>
              <w:szCs w:val="24"/>
              <w:lang w:eastAsia="nl-NL"/>
            </w:rPr>
          </w:rPrChange>
        </w:rPr>
        <w:pPrChange w:id="1672" w:author="Kaski Maiju" w:date="2024-06-26T12:32:00Z">
          <w:pPr>
            <w:numPr>
              <w:numId w:val="52"/>
            </w:numPr>
            <w:tabs>
              <w:tab w:val="num" w:pos="720"/>
            </w:tabs>
            <w:spacing w:line="240" w:lineRule="auto"/>
            <w:ind w:left="720" w:hanging="360"/>
          </w:pPr>
        </w:pPrChange>
      </w:pPr>
      <w:ins w:id="1673" w:author="Remi Hoeve [2]" w:date="2024-03-13T10:36:00Z">
        <w:del w:id="1674" w:author="Kaski Maiju" w:date="2024-06-26T12:31:00Z">
          <w:r w:rsidRPr="00112571" w:rsidDel="0092327C">
            <w:rPr>
              <w:rFonts w:ascii="Times New Roman" w:eastAsia="Times New Roman" w:hAnsi="Times New Roman" w:cs="Times New Roman"/>
              <w:i/>
              <w:iCs/>
              <w:sz w:val="24"/>
              <w:szCs w:val="24"/>
              <w:lang w:eastAsia="nl-NL"/>
              <w:rPrChange w:id="1675" w:author="Remi Hoeve [2]" w:date="2024-03-13T10:36:00Z">
                <w:rPr>
                  <w:rFonts w:ascii="Times New Roman" w:eastAsia="Times New Roman" w:hAnsi="Times New Roman" w:cs="Times New Roman"/>
                  <w:sz w:val="24"/>
                  <w:szCs w:val="24"/>
                  <w:lang w:eastAsia="nl-NL"/>
                </w:rPr>
              </w:rPrChange>
            </w:rPr>
            <w:delText>The vessel changes its plans and re-issues its clearance request to VTS which overrules the originally  issued request</w:delText>
          </w:r>
        </w:del>
      </w:ins>
    </w:p>
    <w:p w14:paraId="0B7B501E" w14:textId="458750F2" w:rsidR="00112571" w:rsidRPr="00112571" w:rsidDel="0092327C" w:rsidRDefault="00112571">
      <w:pPr>
        <w:numPr>
          <w:ilvl w:val="0"/>
          <w:numId w:val="52"/>
        </w:numPr>
        <w:spacing w:line="240" w:lineRule="auto"/>
        <w:ind w:left="0" w:firstLine="0"/>
        <w:rPr>
          <w:ins w:id="1676" w:author="Remi Hoeve [2]" w:date="2024-03-13T10:36:00Z"/>
          <w:del w:id="1677" w:author="Kaski Maiju" w:date="2024-06-26T12:30:00Z"/>
          <w:rFonts w:ascii="Times New Roman" w:eastAsia="Times New Roman" w:hAnsi="Times New Roman" w:cs="Times New Roman"/>
          <w:i/>
          <w:iCs/>
          <w:sz w:val="24"/>
          <w:szCs w:val="24"/>
          <w:lang w:eastAsia="nl-NL"/>
          <w:rPrChange w:id="1678" w:author="Remi Hoeve [2]" w:date="2024-03-13T10:36:00Z">
            <w:rPr>
              <w:ins w:id="1679" w:author="Remi Hoeve [2]" w:date="2024-03-13T10:36:00Z"/>
              <w:del w:id="1680" w:author="Kaski Maiju" w:date="2024-06-26T12:30:00Z"/>
              <w:rFonts w:ascii="Times New Roman" w:eastAsia="Times New Roman" w:hAnsi="Times New Roman" w:cs="Times New Roman"/>
              <w:sz w:val="24"/>
              <w:szCs w:val="24"/>
              <w:lang w:eastAsia="nl-NL"/>
            </w:rPr>
          </w:rPrChange>
        </w:rPr>
        <w:pPrChange w:id="1681" w:author="Kaski Maiju" w:date="2024-06-26T12:32:00Z">
          <w:pPr>
            <w:numPr>
              <w:numId w:val="52"/>
            </w:numPr>
            <w:tabs>
              <w:tab w:val="num" w:pos="720"/>
            </w:tabs>
            <w:spacing w:line="240" w:lineRule="auto"/>
            <w:ind w:left="720" w:hanging="360"/>
          </w:pPr>
        </w:pPrChange>
      </w:pPr>
      <w:ins w:id="1682" w:author="Remi Hoeve [2]" w:date="2024-03-13T10:36:00Z">
        <w:del w:id="1683" w:author="Kaski Maiju" w:date="2024-06-26T12:30:00Z">
          <w:r w:rsidRPr="00112571" w:rsidDel="0092327C">
            <w:rPr>
              <w:rFonts w:ascii="Times New Roman" w:eastAsia="Times New Roman" w:hAnsi="Times New Roman" w:cs="Times New Roman"/>
              <w:i/>
              <w:iCs/>
              <w:sz w:val="24"/>
              <w:szCs w:val="24"/>
              <w:lang w:eastAsia="nl-NL"/>
              <w:rPrChange w:id="1684" w:author="Remi Hoeve [2]" w:date="2024-03-13T10:36:00Z">
                <w:rPr>
                  <w:rFonts w:ascii="Times New Roman" w:eastAsia="Times New Roman" w:hAnsi="Times New Roman" w:cs="Times New Roman"/>
                  <w:sz w:val="24"/>
                  <w:szCs w:val="24"/>
                  <w:lang w:eastAsia="nl-NL"/>
                </w:rPr>
              </w:rPrChange>
            </w:rPr>
            <w:delText>The VTSO has to retract the clearance approval due to changes in the ops situation after it has been approved by VTS.</w:delText>
          </w:r>
        </w:del>
      </w:ins>
    </w:p>
    <w:p w14:paraId="14BD45AD" w14:textId="445D4662" w:rsidR="00112571" w:rsidRPr="00112571" w:rsidDel="0092327C" w:rsidRDefault="00112571">
      <w:pPr>
        <w:numPr>
          <w:ilvl w:val="0"/>
          <w:numId w:val="52"/>
        </w:numPr>
        <w:spacing w:line="240" w:lineRule="auto"/>
        <w:ind w:left="0" w:firstLine="0"/>
        <w:rPr>
          <w:ins w:id="1685" w:author="Remi Hoeve [2]" w:date="2024-03-13T10:36:00Z"/>
          <w:del w:id="1686" w:author="Kaski Maiju" w:date="2024-06-26T12:32:00Z"/>
          <w:rFonts w:ascii="Times New Roman" w:eastAsia="Times New Roman" w:hAnsi="Times New Roman" w:cs="Times New Roman"/>
          <w:i/>
          <w:iCs/>
          <w:sz w:val="24"/>
          <w:szCs w:val="24"/>
          <w:lang w:eastAsia="nl-NL"/>
          <w:rPrChange w:id="1687" w:author="Remi Hoeve [2]" w:date="2024-03-13T10:36:00Z">
            <w:rPr>
              <w:ins w:id="1688" w:author="Remi Hoeve [2]" w:date="2024-03-13T10:36:00Z"/>
              <w:del w:id="1689" w:author="Kaski Maiju" w:date="2024-06-26T12:32:00Z"/>
              <w:rFonts w:ascii="Times New Roman" w:eastAsia="Times New Roman" w:hAnsi="Times New Roman" w:cs="Times New Roman"/>
              <w:sz w:val="24"/>
              <w:szCs w:val="24"/>
              <w:lang w:eastAsia="nl-NL"/>
            </w:rPr>
          </w:rPrChange>
        </w:rPr>
        <w:pPrChange w:id="1690" w:author="Kaski Maiju" w:date="2024-06-26T12:32:00Z">
          <w:pPr>
            <w:numPr>
              <w:numId w:val="52"/>
            </w:numPr>
            <w:tabs>
              <w:tab w:val="num" w:pos="720"/>
            </w:tabs>
            <w:spacing w:line="240" w:lineRule="auto"/>
            <w:ind w:left="720" w:hanging="360"/>
          </w:pPr>
        </w:pPrChange>
      </w:pPr>
      <w:ins w:id="1691" w:author="Remi Hoeve [2]" w:date="2024-03-13T10:36:00Z">
        <w:del w:id="1692" w:author="Kaski Maiju" w:date="2024-06-26T12:32:00Z">
          <w:r w:rsidRPr="00112571" w:rsidDel="0092327C">
            <w:rPr>
              <w:rFonts w:ascii="Times New Roman" w:eastAsia="Times New Roman" w:hAnsi="Times New Roman" w:cs="Times New Roman"/>
              <w:i/>
              <w:iCs/>
              <w:sz w:val="24"/>
              <w:szCs w:val="24"/>
              <w:lang w:eastAsia="nl-NL"/>
              <w:rPrChange w:id="1693" w:author="Remi Hoeve [2]" w:date="2024-03-13T10:36:00Z">
                <w:rPr>
                  <w:rFonts w:ascii="Times New Roman" w:eastAsia="Times New Roman" w:hAnsi="Times New Roman" w:cs="Times New Roman"/>
                  <w:sz w:val="24"/>
                  <w:szCs w:val="24"/>
                  <w:lang w:eastAsia="nl-NL"/>
                </w:rPr>
              </w:rPrChange>
            </w:rPr>
            <w:delText>VTS has additional conditions on the already approved clearance, VTS will contact the vessel by other means, for example voice comm.</w:delText>
          </w:r>
        </w:del>
      </w:ins>
    </w:p>
    <w:p w14:paraId="20AD7C96" w14:textId="77777777" w:rsidR="00112571" w:rsidDel="00935D23" w:rsidRDefault="00112571">
      <w:pPr>
        <w:pStyle w:val="Bullet1"/>
        <w:numPr>
          <w:ilvl w:val="0"/>
          <w:numId w:val="0"/>
        </w:numPr>
        <w:rPr>
          <w:ins w:id="1694" w:author="Remi Hoeve" w:date="2024-03-12T15:50:00Z"/>
          <w:del w:id="1695" w:author="Kaski Maiju" w:date="2024-06-26T15:28:00Z"/>
          <w:rFonts w:ascii="Calibri" w:eastAsia="Calibri" w:hAnsi="Calibri" w:cs="Times New Roman"/>
        </w:rPr>
      </w:pPr>
    </w:p>
    <w:p w14:paraId="5D6D8848" w14:textId="44178F9A" w:rsidR="000D76D9" w:rsidDel="005E116F" w:rsidRDefault="000D76D9">
      <w:pPr>
        <w:pStyle w:val="Bullet1"/>
        <w:numPr>
          <w:ilvl w:val="0"/>
          <w:numId w:val="0"/>
        </w:numPr>
        <w:rPr>
          <w:ins w:id="1696" w:author="Remi Hoeve" w:date="2024-03-12T15:50:00Z"/>
          <w:del w:id="1697" w:author="Kaski Maiju" w:date="2025-03-19T14:29:00Z" w16du:dateUtc="2025-03-19T12:29:00Z"/>
          <w:rFonts w:ascii="Calibri" w:eastAsia="Calibri" w:hAnsi="Calibri" w:cs="Times New Roman"/>
        </w:rPr>
      </w:pPr>
    </w:p>
    <w:p w14:paraId="5C39E6D2" w14:textId="354641FD" w:rsidR="000D76D9" w:rsidRPr="00702C17" w:rsidDel="005E116F" w:rsidRDefault="000D76D9">
      <w:pPr>
        <w:pStyle w:val="AppendixHead3"/>
        <w:rPr>
          <w:ins w:id="1698" w:author="Remi Hoeve" w:date="2024-03-12T15:50:00Z"/>
          <w:del w:id="1699" w:author="Kaski Maiju" w:date="2025-03-19T14:29:00Z" w16du:dateUtc="2025-03-19T12:29:00Z"/>
          <w:rFonts w:asciiTheme="majorHAnsi" w:hAnsiTheme="majorHAnsi" w:cstheme="majorBidi"/>
          <w:b w:val="0"/>
          <w:iCs/>
          <w:rPrChange w:id="1700" w:author="Kaski Maiju" w:date="2024-03-14T15:50:00Z">
            <w:rPr>
              <w:ins w:id="1701" w:author="Remi Hoeve" w:date="2024-03-12T15:50:00Z"/>
              <w:del w:id="1702" w:author="Kaski Maiju" w:date="2025-03-19T14:29:00Z" w16du:dateUtc="2025-03-19T12:29:00Z"/>
              <w:rFonts w:ascii="Calibri" w:eastAsia="Calibri" w:hAnsi="Calibri" w:cs="Times New Roman"/>
              <w:b/>
              <w:bCs/>
              <w:sz w:val="22"/>
            </w:rPr>
          </w:rPrChange>
        </w:rPr>
        <w:pPrChange w:id="1703" w:author="Kaski Maiju" w:date="2024-09-23T15:02:00Z" w16du:dateUtc="2024-09-23T12:02:00Z">
          <w:pPr>
            <w:spacing w:after="160" w:line="259" w:lineRule="auto"/>
          </w:pPr>
        </w:pPrChange>
      </w:pPr>
      <w:ins w:id="1704" w:author="Remi Hoeve" w:date="2024-03-12T15:50:00Z">
        <w:del w:id="1705" w:author="Kaski Maiju" w:date="2024-09-26T12:10:00Z" w16du:dateUtc="2024-09-26T09:10:00Z">
          <w:r w:rsidRPr="00702C17" w:rsidDel="006C0517">
            <w:rPr>
              <w:rFonts w:asciiTheme="majorHAnsi" w:hAnsiTheme="majorHAnsi" w:cstheme="majorBidi"/>
              <w:b w:val="0"/>
              <w:iCs/>
              <w:smallCaps w:val="0"/>
              <w:rPrChange w:id="1706" w:author="Kaski Maiju" w:date="2024-03-14T15:50:00Z">
                <w:rPr>
                  <w:rFonts w:ascii="Calibri" w:hAnsi="Calibri" w:cs="Times New Roman"/>
                  <w:b/>
                  <w:bCs/>
                  <w:iCs/>
                  <w:smallCaps/>
                </w:rPr>
              </w:rPrChange>
            </w:rPr>
            <w:delText>Use Case</w:delText>
          </w:r>
        </w:del>
      </w:ins>
      <w:ins w:id="1707" w:author="Remi Hoeve" w:date="2024-03-12T16:11:00Z">
        <w:del w:id="1708" w:author="Kaski Maiju" w:date="2024-09-26T12:10:00Z" w16du:dateUtc="2024-09-26T09:10:00Z">
          <w:r w:rsidR="003F4E7D" w:rsidRPr="00702C17" w:rsidDel="006C0517">
            <w:rPr>
              <w:rFonts w:asciiTheme="majorHAnsi" w:hAnsiTheme="majorHAnsi" w:cstheme="majorBidi"/>
              <w:b w:val="0"/>
              <w:iCs/>
              <w:smallCaps w:val="0"/>
              <w:rPrChange w:id="1709" w:author="Kaski Maiju" w:date="2024-03-14T15:50:00Z">
                <w:rPr>
                  <w:rFonts w:ascii="Calibri" w:hAnsi="Calibri" w:cs="Times New Roman"/>
                  <w:b/>
                  <w:bCs/>
                  <w:iCs/>
                  <w:smallCaps/>
                </w:rPr>
              </w:rPrChange>
            </w:rPr>
            <w:delText xml:space="preserve"> 2</w:delText>
          </w:r>
        </w:del>
      </w:ins>
    </w:p>
    <w:p w14:paraId="3458DF74" w14:textId="63F5AA7F" w:rsidR="000D76D9" w:rsidRPr="0031508E" w:rsidDel="00935D23" w:rsidRDefault="000D76D9" w:rsidP="000D76D9">
      <w:pPr>
        <w:spacing w:after="160" w:line="259" w:lineRule="auto"/>
        <w:rPr>
          <w:ins w:id="1710" w:author="Remi Hoeve" w:date="2024-03-12T15:50:00Z"/>
          <w:del w:id="1711" w:author="Kaski Maiju" w:date="2024-06-26T15:30:00Z"/>
          <w:rFonts w:ascii="Calibri" w:eastAsia="Calibri" w:hAnsi="Calibri" w:cs="Times New Roman"/>
          <w:sz w:val="22"/>
        </w:rPr>
      </w:pPr>
      <w:ins w:id="1712" w:author="Remi Hoeve" w:date="2024-03-12T15:50:00Z">
        <w:del w:id="1713" w:author="Kaski Maiju" w:date="2024-06-26T15:30:00Z">
          <w:r w:rsidRPr="0031508E" w:rsidDel="00935D23">
            <w:rPr>
              <w:rFonts w:ascii="Calibri" w:eastAsia="Calibri" w:hAnsi="Calibri" w:cs="Times New Roman"/>
              <w:sz w:val="22"/>
              <w:u w:val="single"/>
            </w:rPr>
            <w:delText>Use-case (name):</w:delText>
          </w:r>
        </w:del>
      </w:ins>
      <w:ins w:id="1714" w:author="Remi Hoeve" w:date="2024-03-12T16:11:00Z">
        <w:del w:id="1715" w:author="Kaski Maiju" w:date="2024-06-26T15:30:00Z">
          <w:r w:rsidR="001C6D80" w:rsidDel="00935D23">
            <w:rPr>
              <w:rFonts w:ascii="Calibri" w:eastAsia="Calibri" w:hAnsi="Calibri" w:cs="Times New Roman"/>
              <w:sz w:val="22"/>
              <w:u w:val="single"/>
            </w:rPr>
            <w:tab/>
            <w:delText>Entering or passing through a VTS ar</w:delText>
          </w:r>
        </w:del>
      </w:ins>
      <w:ins w:id="1716" w:author="Remi Hoeve" w:date="2024-03-12T16:12:00Z">
        <w:del w:id="1717" w:author="Kaski Maiju" w:date="2024-06-26T15:30:00Z">
          <w:r w:rsidR="001C6D80" w:rsidDel="00935D23">
            <w:rPr>
              <w:rFonts w:ascii="Calibri" w:eastAsia="Calibri" w:hAnsi="Calibri" w:cs="Times New Roman"/>
              <w:sz w:val="22"/>
              <w:u w:val="single"/>
            </w:rPr>
            <w:delText>ea</w:delText>
          </w:r>
        </w:del>
      </w:ins>
    </w:p>
    <w:p w14:paraId="508144D3" w14:textId="1D34CB55" w:rsidR="000D76D9" w:rsidRPr="0031508E" w:rsidDel="005E116F" w:rsidRDefault="000D76D9" w:rsidP="000D76D9">
      <w:pPr>
        <w:spacing w:after="160" w:line="259" w:lineRule="auto"/>
        <w:ind w:left="2608" w:hanging="2608"/>
        <w:rPr>
          <w:ins w:id="1718" w:author="Remi Hoeve" w:date="2024-03-12T15:50:00Z"/>
          <w:del w:id="1719" w:author="Kaski Maiju" w:date="2025-03-19T14:29:00Z" w16du:dateUtc="2025-03-19T12:29:00Z"/>
          <w:rFonts w:ascii="Calibri" w:eastAsia="Calibri" w:hAnsi="Calibri" w:cs="Times New Roman"/>
          <w:sz w:val="22"/>
        </w:rPr>
      </w:pPr>
      <w:ins w:id="1720" w:author="Remi Hoeve" w:date="2024-03-12T15:50:00Z">
        <w:del w:id="1721" w:author="Kaski Maiju" w:date="2025-03-19T14:29:00Z" w16du:dateUtc="2025-03-19T12:29:00Z">
          <w:r w:rsidRPr="0031508E" w:rsidDel="005E116F">
            <w:rPr>
              <w:rFonts w:ascii="Calibri" w:eastAsia="Calibri" w:hAnsi="Calibri" w:cs="Times New Roman"/>
              <w:sz w:val="22"/>
              <w:u w:val="single"/>
            </w:rPr>
            <w:delText>Description:</w:delText>
          </w:r>
        </w:del>
      </w:ins>
      <w:ins w:id="1722" w:author="Remi Hoeve" w:date="2024-03-12T16:42:00Z">
        <w:del w:id="1723" w:author="Kaski Maiju" w:date="2025-03-19T14:29:00Z" w16du:dateUtc="2025-03-19T12:29:00Z">
          <w:r w:rsidR="006B3E4C" w:rsidRPr="00D92CAE" w:rsidDel="005E116F">
            <w:rPr>
              <w:rFonts w:ascii="Calibri" w:eastAsia="Calibri" w:hAnsi="Calibri" w:cs="Times New Roman"/>
              <w:sz w:val="22"/>
              <w:rPrChange w:id="1724" w:author="Kaski Maiju" w:date="2024-06-26T15:00:00Z">
                <w:rPr>
                  <w:rFonts w:ascii="Calibri" w:eastAsia="Calibri" w:hAnsi="Calibri" w:cs="Times New Roman"/>
                  <w:sz w:val="22"/>
                  <w:u w:val="single"/>
                </w:rPr>
              </w:rPrChange>
            </w:rPr>
            <w:tab/>
          </w:r>
        </w:del>
      </w:ins>
      <w:ins w:id="1725" w:author="Remi Hoeve" w:date="2024-03-12T16:43:00Z">
        <w:del w:id="1726" w:author="Kaski Maiju" w:date="2025-03-19T14:29:00Z" w16du:dateUtc="2025-03-19T12:29:00Z">
          <w:r w:rsidR="00107BD3" w:rsidRPr="00D92CAE" w:rsidDel="005E116F">
            <w:rPr>
              <w:rFonts w:ascii="Calibri" w:eastAsia="Calibri" w:hAnsi="Calibri" w:cs="Times New Roman"/>
              <w:sz w:val="22"/>
              <w:rPrChange w:id="1727" w:author="Kaski Maiju" w:date="2024-06-26T15:00:00Z">
                <w:rPr>
                  <w:rFonts w:ascii="Calibri" w:eastAsia="Calibri" w:hAnsi="Calibri" w:cs="Times New Roman"/>
                  <w:sz w:val="22"/>
                  <w:u w:val="single"/>
                </w:rPr>
              </w:rPrChange>
            </w:rPr>
            <w:delText xml:space="preserve">Vessel request for </w:delText>
          </w:r>
          <w:r w:rsidR="00F53A2F" w:rsidRPr="00D92CAE" w:rsidDel="005E116F">
            <w:rPr>
              <w:rFonts w:ascii="Calibri" w:eastAsia="Calibri" w:hAnsi="Calibri" w:cs="Times New Roman"/>
              <w:sz w:val="22"/>
              <w:rPrChange w:id="1728" w:author="Kaski Maiju" w:date="2024-06-26T15:00:00Z">
                <w:rPr>
                  <w:rFonts w:ascii="Calibri" w:eastAsia="Calibri" w:hAnsi="Calibri" w:cs="Times New Roman"/>
                  <w:sz w:val="22"/>
                  <w:u w:val="single"/>
                </w:rPr>
              </w:rPrChange>
            </w:rPr>
            <w:delText xml:space="preserve">Traffic Clearance </w:delText>
          </w:r>
        </w:del>
      </w:ins>
      <w:ins w:id="1729" w:author="Remi Hoeve" w:date="2024-03-12T16:44:00Z">
        <w:del w:id="1730" w:author="Kaski Maiju" w:date="2025-03-19T14:29:00Z" w16du:dateUtc="2025-03-19T12:29:00Z">
          <w:r w:rsidR="003D78F7" w:rsidRPr="00D92CAE" w:rsidDel="005E116F">
            <w:rPr>
              <w:rFonts w:ascii="Calibri" w:eastAsia="Calibri" w:hAnsi="Calibri" w:cs="Times New Roman"/>
              <w:sz w:val="22"/>
              <w:rPrChange w:id="1731" w:author="Kaski Maiju" w:date="2024-06-26T15:00:00Z">
                <w:rPr>
                  <w:rFonts w:ascii="Calibri" w:eastAsia="Calibri" w:hAnsi="Calibri" w:cs="Times New Roman"/>
                  <w:sz w:val="22"/>
                  <w:u w:val="single"/>
                </w:rPr>
              </w:rPrChange>
            </w:rPr>
            <w:delText xml:space="preserve">entering of passing through a </w:delText>
          </w:r>
        </w:del>
      </w:ins>
      <w:ins w:id="1732" w:author="Remi Hoeve" w:date="2024-03-12T16:43:00Z">
        <w:del w:id="1733" w:author="Kaski Maiju" w:date="2025-03-19T14:29:00Z" w16du:dateUtc="2025-03-19T12:29:00Z">
          <w:r w:rsidR="00F53A2F" w:rsidRPr="00D92CAE" w:rsidDel="005E116F">
            <w:rPr>
              <w:rFonts w:ascii="Calibri" w:eastAsia="Calibri" w:hAnsi="Calibri" w:cs="Times New Roman"/>
              <w:sz w:val="22"/>
              <w:rPrChange w:id="1734" w:author="Kaski Maiju" w:date="2024-06-26T15:00:00Z">
                <w:rPr>
                  <w:rFonts w:ascii="Calibri" w:eastAsia="Calibri" w:hAnsi="Calibri" w:cs="Times New Roman"/>
                  <w:sz w:val="22"/>
                  <w:u w:val="single"/>
                </w:rPr>
              </w:rPrChange>
            </w:rPr>
            <w:delText>VTS area but has no desti</w:delText>
          </w:r>
        </w:del>
      </w:ins>
      <w:ins w:id="1735" w:author="Remi Hoeve" w:date="2024-03-12T16:44:00Z">
        <w:del w:id="1736" w:author="Kaski Maiju" w:date="2025-03-19T14:29:00Z" w16du:dateUtc="2025-03-19T12:29:00Z">
          <w:r w:rsidR="00F53A2F" w:rsidRPr="00D92CAE" w:rsidDel="005E116F">
            <w:rPr>
              <w:rFonts w:ascii="Calibri" w:eastAsia="Calibri" w:hAnsi="Calibri" w:cs="Times New Roman"/>
              <w:sz w:val="22"/>
              <w:rPrChange w:id="1737" w:author="Kaski Maiju" w:date="2024-06-26T15:00:00Z">
                <w:rPr>
                  <w:rFonts w:ascii="Calibri" w:eastAsia="Calibri" w:hAnsi="Calibri" w:cs="Times New Roman"/>
                  <w:sz w:val="22"/>
                  <w:u w:val="single"/>
                </w:rPr>
              </w:rPrChange>
            </w:rPr>
            <w:delText>nation within the VTS area</w:delText>
          </w:r>
          <w:r w:rsidR="00F53A2F" w:rsidDel="005E116F">
            <w:rPr>
              <w:rFonts w:ascii="Calibri" w:eastAsia="Calibri" w:hAnsi="Calibri" w:cs="Times New Roman"/>
              <w:sz w:val="22"/>
              <w:u w:val="single"/>
            </w:rPr>
            <w:delText xml:space="preserve">. </w:delText>
          </w:r>
        </w:del>
      </w:ins>
    </w:p>
    <w:p w14:paraId="0A3A2AC6" w14:textId="1D2E5448" w:rsidR="000D76D9" w:rsidRPr="0031508E" w:rsidDel="00EB7650" w:rsidRDefault="000D76D9" w:rsidP="000D76D9">
      <w:pPr>
        <w:spacing w:after="160" w:line="259" w:lineRule="auto"/>
        <w:rPr>
          <w:ins w:id="1738" w:author="Remi Hoeve" w:date="2024-03-12T15:50:00Z"/>
          <w:del w:id="1739" w:author="Kaski Maiju" w:date="2024-06-26T12:25:00Z"/>
          <w:rFonts w:ascii="Calibri" w:eastAsia="Calibri" w:hAnsi="Calibri" w:cs="Times New Roman"/>
          <w:sz w:val="22"/>
        </w:rPr>
      </w:pPr>
      <w:ins w:id="1740" w:author="Remi Hoeve" w:date="2024-03-12T15:50:00Z">
        <w:del w:id="1741" w:author="Kaski Maiju" w:date="2024-06-26T12:25:00Z">
          <w:r w:rsidRPr="0031508E" w:rsidDel="00EB7650">
            <w:rPr>
              <w:rFonts w:ascii="Calibri" w:eastAsia="Calibri" w:hAnsi="Calibri" w:cs="Times New Roman"/>
              <w:sz w:val="22"/>
              <w:u w:val="single"/>
            </w:rPr>
            <w:delText>Actors:</w:delText>
          </w:r>
        </w:del>
      </w:ins>
      <w:ins w:id="1742" w:author="Remi Hoeve" w:date="2024-03-12T16:22:00Z">
        <w:del w:id="1743" w:author="Kaski Maiju" w:date="2024-06-26T12:25:00Z">
          <w:r w:rsidR="00E835F3" w:rsidDel="00EB7650">
            <w:rPr>
              <w:rFonts w:ascii="Calibri" w:eastAsia="Calibri" w:hAnsi="Calibri" w:cs="Times New Roman"/>
              <w:sz w:val="22"/>
              <w:u w:val="single"/>
            </w:rPr>
            <w:tab/>
          </w:r>
        </w:del>
      </w:ins>
      <w:ins w:id="1744" w:author="Remi Hoeve" w:date="2024-03-12T16:23:00Z">
        <w:del w:id="1745" w:author="Kaski Maiju" w:date="2024-06-26T12:25:00Z">
          <w:r w:rsidR="00E835F3" w:rsidDel="00EB7650">
            <w:rPr>
              <w:rFonts w:ascii="Calibri" w:eastAsia="Calibri" w:hAnsi="Calibri" w:cs="Times New Roman"/>
              <w:sz w:val="22"/>
              <w:u w:val="single"/>
            </w:rPr>
            <w:tab/>
          </w:r>
          <w:r w:rsidR="00E835F3" w:rsidDel="00EB7650">
            <w:rPr>
              <w:rFonts w:ascii="Calibri" w:eastAsia="Calibri" w:hAnsi="Calibri" w:cs="Times New Roman"/>
              <w:sz w:val="22"/>
              <w:u w:val="single"/>
            </w:rPr>
            <w:tab/>
            <w:delText>Mariner, ECDIS/on board system, VTS</w:delText>
          </w:r>
        </w:del>
      </w:ins>
    </w:p>
    <w:p w14:paraId="7487926B" w14:textId="1FB5F2DC" w:rsidR="000D76D9" w:rsidRPr="0031508E" w:rsidDel="00EB7650" w:rsidRDefault="000D76D9" w:rsidP="000D76D9">
      <w:pPr>
        <w:spacing w:after="160" w:line="259" w:lineRule="auto"/>
        <w:rPr>
          <w:ins w:id="1746" w:author="Remi Hoeve" w:date="2024-03-12T15:50:00Z"/>
          <w:del w:id="1747" w:author="Kaski Maiju" w:date="2024-06-26T12:25:00Z"/>
          <w:rFonts w:ascii="Calibri" w:eastAsia="Calibri" w:hAnsi="Calibri" w:cs="Times New Roman"/>
          <w:sz w:val="22"/>
        </w:rPr>
      </w:pPr>
      <w:ins w:id="1748" w:author="Remi Hoeve" w:date="2024-03-12T15:50:00Z">
        <w:del w:id="1749" w:author="Kaski Maiju" w:date="2024-06-26T12:25:00Z">
          <w:r w:rsidRPr="0031508E" w:rsidDel="00EB7650">
            <w:rPr>
              <w:rFonts w:ascii="Calibri" w:eastAsia="Calibri" w:hAnsi="Calibri" w:cs="Times New Roman"/>
              <w:sz w:val="22"/>
              <w:u w:val="single"/>
            </w:rPr>
            <w:delText>Frequency of Use</w:delText>
          </w:r>
          <w:r w:rsidRPr="0031508E" w:rsidDel="00EB7650">
            <w:rPr>
              <w:rFonts w:ascii="Calibri" w:eastAsia="Calibri" w:hAnsi="Calibri" w:cs="Times New Roman"/>
              <w:sz w:val="22"/>
            </w:rPr>
            <w:delText>:</w:delText>
          </w:r>
        </w:del>
      </w:ins>
      <w:ins w:id="1750" w:author="Remi Hoeve" w:date="2024-03-12T16:26:00Z">
        <w:del w:id="1751" w:author="Kaski Maiju" w:date="2024-06-26T12:25:00Z">
          <w:r w:rsidR="00D90107" w:rsidDel="00EB7650">
            <w:rPr>
              <w:rFonts w:ascii="Calibri" w:eastAsia="Calibri" w:hAnsi="Calibri" w:cs="Times New Roman"/>
              <w:sz w:val="22"/>
            </w:rPr>
            <w:tab/>
          </w:r>
          <w:r w:rsidR="00D90107" w:rsidRPr="0031508E" w:rsidDel="00EB7650">
            <w:rPr>
              <w:rFonts w:ascii="Calibri" w:eastAsia="Calibri" w:hAnsi="Calibri" w:cs="Times New Roman"/>
              <w:sz w:val="22"/>
            </w:rPr>
            <w:delText>Typically triggered before vessel enters VTS area</w:delText>
          </w:r>
        </w:del>
      </w:ins>
    </w:p>
    <w:p w14:paraId="053873C9" w14:textId="603D3051" w:rsidR="00E835F3" w:rsidRPr="0031508E" w:rsidDel="00EB7650" w:rsidRDefault="000D76D9" w:rsidP="00E835F3">
      <w:pPr>
        <w:spacing w:after="120" w:line="259" w:lineRule="auto"/>
        <w:ind w:left="2832" w:hanging="2832"/>
        <w:rPr>
          <w:ins w:id="1752" w:author="Remi Hoeve" w:date="2024-03-12T16:21:00Z"/>
          <w:del w:id="1753" w:author="Kaski Maiju" w:date="2024-06-26T12:25:00Z"/>
          <w:rFonts w:ascii="Calibri" w:eastAsia="Calibri" w:hAnsi="Calibri" w:cs="Times New Roman"/>
          <w:sz w:val="22"/>
        </w:rPr>
      </w:pPr>
      <w:ins w:id="1754" w:author="Remi Hoeve" w:date="2024-03-12T15:50:00Z">
        <w:del w:id="1755" w:author="Kaski Maiju" w:date="2024-06-26T12:25:00Z">
          <w:r w:rsidRPr="0031508E" w:rsidDel="00EB7650">
            <w:rPr>
              <w:rFonts w:ascii="Calibri" w:eastAsia="Calibri" w:hAnsi="Calibri" w:cs="Times New Roman"/>
              <w:sz w:val="22"/>
              <w:u w:val="single"/>
            </w:rPr>
            <w:delText>Pre-conditions</w:delText>
          </w:r>
          <w:r w:rsidRPr="0031508E" w:rsidDel="00EB7650">
            <w:rPr>
              <w:rFonts w:ascii="Calibri" w:eastAsia="Calibri" w:hAnsi="Calibri" w:cs="Times New Roman"/>
              <w:sz w:val="22"/>
            </w:rPr>
            <w:delText>:</w:delText>
          </w:r>
        </w:del>
      </w:ins>
      <w:ins w:id="1756" w:author="Remi Hoeve" w:date="2024-03-12T16:21:00Z">
        <w:del w:id="1757" w:author="Kaski Maiju" w:date="2024-06-26T12:25:00Z">
          <w:r w:rsidR="00E835F3" w:rsidDel="00EB7650">
            <w:rPr>
              <w:rFonts w:ascii="Calibri" w:eastAsia="Calibri" w:hAnsi="Calibri" w:cs="Times New Roman"/>
              <w:sz w:val="22"/>
            </w:rPr>
            <w:tab/>
          </w:r>
          <w:r w:rsidR="00E835F3" w:rsidRPr="0031508E" w:rsidDel="00EB7650">
            <w:rPr>
              <w:rFonts w:ascii="Calibri" w:eastAsia="Calibri" w:hAnsi="Calibri" w:cs="Times New Roman"/>
              <w:sz w:val="22"/>
            </w:rPr>
            <w:delText>The service instance is known to the on-board system, or the on board system has access to a service registry in which the service instance can be discovered.</w:delText>
          </w:r>
        </w:del>
      </w:ins>
    </w:p>
    <w:p w14:paraId="4411558C" w14:textId="0D6931D5" w:rsidR="000D76D9" w:rsidDel="00EB7650" w:rsidRDefault="000D76D9" w:rsidP="004F6822">
      <w:pPr>
        <w:pStyle w:val="Luettelokappale"/>
        <w:numPr>
          <w:ilvl w:val="0"/>
          <w:numId w:val="47"/>
        </w:numPr>
        <w:autoSpaceDE w:val="0"/>
        <w:autoSpaceDN w:val="0"/>
        <w:adjustRightInd w:val="0"/>
        <w:spacing w:after="0" w:line="240" w:lineRule="auto"/>
        <w:rPr>
          <w:del w:id="1758" w:author="Kaski Maiju" w:date="2024-03-13T15:55:00Z"/>
          <w:rFonts w:ascii="Calibri" w:eastAsia="Calibri" w:hAnsi="Calibri" w:cs="Times New Roman"/>
          <w:u w:val="single"/>
        </w:rPr>
      </w:pPr>
      <w:ins w:id="1759" w:author="Remi Hoeve" w:date="2024-03-12T15:50:00Z">
        <w:del w:id="1760" w:author="Kaski Maiju" w:date="2024-03-13T15:55:00Z">
          <w:r w:rsidRPr="0031508E" w:rsidDel="005E285F">
            <w:rPr>
              <w:rFonts w:ascii="Calibri" w:eastAsia="Calibri" w:hAnsi="Calibri" w:cs="Times New Roman"/>
              <w:u w:val="single"/>
            </w:rPr>
            <w:delText>Ordinary Sequence:</w:delText>
          </w:r>
        </w:del>
      </w:ins>
    </w:p>
    <w:p w14:paraId="051C4A5E" w14:textId="60DD582A" w:rsidR="00E409B6" w:rsidRPr="006D71EC" w:rsidDel="005E116F" w:rsidRDefault="00E409B6" w:rsidP="004F6822">
      <w:pPr>
        <w:pStyle w:val="Luettelokappale"/>
        <w:numPr>
          <w:ilvl w:val="0"/>
          <w:numId w:val="47"/>
        </w:numPr>
        <w:autoSpaceDE w:val="0"/>
        <w:autoSpaceDN w:val="0"/>
        <w:adjustRightInd w:val="0"/>
        <w:spacing w:after="0" w:line="240" w:lineRule="auto"/>
        <w:rPr>
          <w:ins w:id="1761" w:author="Remi Hoeve" w:date="2024-03-12T16:12:00Z"/>
          <w:del w:id="1762" w:author="Kaski Maiju" w:date="2025-03-19T14:29:00Z" w16du:dateUtc="2025-03-19T12:29:00Z"/>
          <w:lang w:val="en-US"/>
        </w:rPr>
      </w:pPr>
      <w:bookmarkStart w:id="1763" w:name="_Hlk146193039"/>
      <w:ins w:id="1764" w:author="Remi Hoeve" w:date="2024-03-12T16:12:00Z">
        <w:del w:id="1765" w:author="Kaski Maiju" w:date="2025-03-19T14:29:00Z" w16du:dateUtc="2025-03-19T12:29:00Z">
          <w:r w:rsidRPr="006D71EC" w:rsidDel="005E116F">
            <w:rPr>
              <w:lang w:val="en-US"/>
            </w:rPr>
            <w:delText xml:space="preserve">Vessel is about to pass through the VTS area </w:delText>
          </w:r>
        </w:del>
      </w:ins>
    </w:p>
    <w:bookmarkEnd w:id="1763"/>
    <w:p w14:paraId="295D9EBD" w14:textId="565EC82D" w:rsidR="00E409B6" w:rsidRPr="006D71EC" w:rsidDel="005E116F" w:rsidRDefault="00E409B6" w:rsidP="004F6822">
      <w:pPr>
        <w:pStyle w:val="Luettelokappale"/>
        <w:numPr>
          <w:ilvl w:val="0"/>
          <w:numId w:val="47"/>
        </w:numPr>
        <w:autoSpaceDE w:val="0"/>
        <w:autoSpaceDN w:val="0"/>
        <w:adjustRightInd w:val="0"/>
        <w:spacing w:after="0" w:line="240" w:lineRule="auto"/>
        <w:rPr>
          <w:ins w:id="1766" w:author="Remi Hoeve" w:date="2024-03-12T16:12:00Z"/>
          <w:del w:id="1767" w:author="Kaski Maiju" w:date="2025-03-19T14:29:00Z" w16du:dateUtc="2025-03-19T12:29:00Z"/>
          <w:lang w:val="en-US"/>
        </w:rPr>
      </w:pPr>
      <w:ins w:id="1768" w:author="Remi Hoeve" w:date="2024-03-12T16:12:00Z">
        <w:del w:id="1769" w:author="Kaski Maiju" w:date="2025-03-19T14:29:00Z" w16du:dateUtc="2025-03-19T12:29:00Z">
          <w:r w:rsidRPr="006D71EC" w:rsidDel="005E116F">
            <w:rPr>
              <w:lang w:val="en-US"/>
            </w:rPr>
            <w:delText>The vessel sends message (ETA</w:delText>
          </w:r>
        </w:del>
        <w:del w:id="1770" w:author="Kaski Maiju" w:date="2024-06-26T12:23:00Z">
          <w:r w:rsidRPr="006D71EC" w:rsidDel="00EB7650">
            <w:rPr>
              <w:lang w:val="en-US"/>
            </w:rPr>
            <w:delText xml:space="preserve"> or route plan</w:delText>
          </w:r>
        </w:del>
        <w:del w:id="1771" w:author="Kaski Maiju" w:date="2025-03-19T14:29:00Z" w16du:dateUtc="2025-03-19T12:29:00Z">
          <w:r w:rsidRPr="006D71EC" w:rsidDel="005E116F">
            <w:rPr>
              <w:lang w:val="en-US"/>
            </w:rPr>
            <w:delText>) through its system to the service and requests traffic clearance to proceed through the VTS area from the service</w:delText>
          </w:r>
        </w:del>
      </w:ins>
    </w:p>
    <w:p w14:paraId="079F810B" w14:textId="5BA18570" w:rsidR="00E409B6" w:rsidRPr="006D71EC" w:rsidDel="005E116F" w:rsidRDefault="00E409B6" w:rsidP="004F6822">
      <w:pPr>
        <w:pStyle w:val="Luettelokappale"/>
        <w:numPr>
          <w:ilvl w:val="0"/>
          <w:numId w:val="47"/>
        </w:numPr>
        <w:autoSpaceDE w:val="0"/>
        <w:autoSpaceDN w:val="0"/>
        <w:adjustRightInd w:val="0"/>
        <w:spacing w:after="0" w:line="240" w:lineRule="auto"/>
        <w:rPr>
          <w:ins w:id="1772" w:author="Remi Hoeve" w:date="2024-03-12T16:12:00Z"/>
          <w:del w:id="1773" w:author="Kaski Maiju" w:date="2025-03-19T14:29:00Z" w16du:dateUtc="2025-03-19T12:29:00Z"/>
          <w:lang w:val="en-US"/>
        </w:rPr>
      </w:pPr>
      <w:ins w:id="1774" w:author="Remi Hoeve" w:date="2024-03-12T16:12:00Z">
        <w:del w:id="1775" w:author="Kaski Maiju" w:date="2025-03-19T14:29:00Z" w16du:dateUtc="2025-03-19T12:29:00Z">
          <w:r w:rsidRPr="006D71EC" w:rsidDel="005E116F">
            <w:rPr>
              <w:lang w:val="en-US"/>
            </w:rPr>
            <w:delText>If vessel's planned route and schedule is suitable, [go to step 7]</w:delText>
          </w:r>
        </w:del>
      </w:ins>
    </w:p>
    <w:p w14:paraId="0D26484F" w14:textId="468058E3" w:rsidR="00E409B6" w:rsidRPr="006D71EC" w:rsidDel="005E116F" w:rsidRDefault="00E409B6" w:rsidP="004F6822">
      <w:pPr>
        <w:pStyle w:val="Luettelokappale"/>
        <w:numPr>
          <w:ilvl w:val="0"/>
          <w:numId w:val="47"/>
        </w:numPr>
        <w:autoSpaceDE w:val="0"/>
        <w:autoSpaceDN w:val="0"/>
        <w:adjustRightInd w:val="0"/>
        <w:spacing w:after="0" w:line="240" w:lineRule="auto"/>
        <w:rPr>
          <w:ins w:id="1776" w:author="Remi Hoeve" w:date="2024-03-12T16:12:00Z"/>
          <w:del w:id="1777" w:author="Kaski Maiju" w:date="2025-03-19T14:29:00Z" w16du:dateUtc="2025-03-19T12:29:00Z"/>
          <w:lang w:val="en-US"/>
        </w:rPr>
      </w:pPr>
      <w:ins w:id="1778" w:author="Remi Hoeve" w:date="2024-03-12T16:12:00Z">
        <w:del w:id="1779" w:author="Kaski Maiju" w:date="2025-03-19T14:29:00Z" w16du:dateUtc="2025-03-19T12:29:00Z">
          <w:r w:rsidRPr="006D71EC" w:rsidDel="005E116F">
            <w:rPr>
              <w:lang w:val="en-US"/>
            </w:rPr>
            <w:delText>If vessel's planned route or schedule is not suitable, VTS sends denial or a RTA to the vessel through the service</w:delText>
          </w:r>
        </w:del>
      </w:ins>
    </w:p>
    <w:p w14:paraId="10B0B2DA" w14:textId="3573ED21" w:rsidR="00E409B6" w:rsidRPr="006D71EC" w:rsidDel="005E116F" w:rsidRDefault="00E409B6" w:rsidP="004F6822">
      <w:pPr>
        <w:pStyle w:val="Luettelokappale"/>
        <w:numPr>
          <w:ilvl w:val="0"/>
          <w:numId w:val="47"/>
        </w:numPr>
        <w:autoSpaceDE w:val="0"/>
        <w:autoSpaceDN w:val="0"/>
        <w:adjustRightInd w:val="0"/>
        <w:spacing w:after="0" w:line="240" w:lineRule="auto"/>
        <w:rPr>
          <w:ins w:id="1780" w:author="Remi Hoeve" w:date="2024-03-12T16:12:00Z"/>
          <w:del w:id="1781" w:author="Kaski Maiju" w:date="2025-03-19T14:29:00Z" w16du:dateUtc="2025-03-19T12:29:00Z"/>
          <w:lang w:val="en-US"/>
        </w:rPr>
      </w:pPr>
      <w:ins w:id="1782" w:author="Remi Hoeve" w:date="2024-03-12T16:12:00Z">
        <w:del w:id="1783" w:author="Kaski Maiju" w:date="2025-03-19T14:29:00Z" w16du:dateUtc="2025-03-19T12:29:00Z">
          <w:r w:rsidRPr="006D71EC" w:rsidDel="005E116F">
            <w:rPr>
              <w:lang w:val="en-US"/>
            </w:rPr>
            <w:delText>Service delivers response to the vessel</w:delText>
          </w:r>
        </w:del>
      </w:ins>
    </w:p>
    <w:p w14:paraId="65CA18DB" w14:textId="71C418BA" w:rsidR="00E409B6" w:rsidRPr="006D71EC" w:rsidDel="005E116F" w:rsidRDefault="00E409B6" w:rsidP="004F6822">
      <w:pPr>
        <w:pStyle w:val="Luettelokappale"/>
        <w:numPr>
          <w:ilvl w:val="0"/>
          <w:numId w:val="47"/>
        </w:numPr>
        <w:autoSpaceDE w:val="0"/>
        <w:autoSpaceDN w:val="0"/>
        <w:adjustRightInd w:val="0"/>
        <w:spacing w:after="0" w:line="240" w:lineRule="auto"/>
        <w:rPr>
          <w:ins w:id="1784" w:author="Remi Hoeve" w:date="2024-03-12T16:12:00Z"/>
          <w:del w:id="1785" w:author="Kaski Maiju" w:date="2025-03-19T14:29:00Z" w16du:dateUtc="2025-03-19T12:29:00Z"/>
          <w:lang w:val="en-US"/>
        </w:rPr>
      </w:pPr>
      <w:ins w:id="1786" w:author="Remi Hoeve" w:date="2024-03-12T16:12:00Z">
        <w:del w:id="1787" w:author="Kaski Maiju" w:date="2025-03-19T14:29:00Z" w16du:dateUtc="2025-03-19T12:29:00Z">
          <w:r w:rsidRPr="006D71EC" w:rsidDel="005E116F">
            <w:rPr>
              <w:lang w:val="en-US"/>
            </w:rPr>
            <w:delText>The vessel acknowledges revised ETA and sends response to the VTS or creates new plan [go to step 2]</w:delText>
          </w:r>
        </w:del>
      </w:ins>
    </w:p>
    <w:p w14:paraId="1528643A" w14:textId="065FCBA2" w:rsidR="00E409B6" w:rsidRPr="006D71EC" w:rsidDel="005E116F" w:rsidRDefault="00E409B6" w:rsidP="004F6822">
      <w:pPr>
        <w:pStyle w:val="Luettelokappale"/>
        <w:numPr>
          <w:ilvl w:val="0"/>
          <w:numId w:val="47"/>
        </w:numPr>
        <w:autoSpaceDE w:val="0"/>
        <w:autoSpaceDN w:val="0"/>
        <w:adjustRightInd w:val="0"/>
        <w:spacing w:after="0" w:line="240" w:lineRule="auto"/>
        <w:rPr>
          <w:ins w:id="1788" w:author="Remi Hoeve" w:date="2024-03-12T16:12:00Z"/>
          <w:del w:id="1789" w:author="Kaski Maiju" w:date="2025-03-19T14:29:00Z" w16du:dateUtc="2025-03-19T12:29:00Z"/>
          <w:lang w:val="en-US"/>
        </w:rPr>
      </w:pPr>
      <w:bookmarkStart w:id="1790" w:name="_Hlk146185398"/>
      <w:ins w:id="1791" w:author="Remi Hoeve" w:date="2024-03-12T16:12:00Z">
        <w:del w:id="1792" w:author="Kaski Maiju" w:date="2025-03-19T14:29:00Z" w16du:dateUtc="2025-03-19T12:29:00Z">
          <w:r w:rsidRPr="006D71EC" w:rsidDel="005E116F">
            <w:rPr>
              <w:lang w:val="en-US"/>
            </w:rPr>
            <w:delText>Route with ETA are acknowledged by the VTS and sends approval,</w:delText>
          </w:r>
        </w:del>
      </w:ins>
    </w:p>
    <w:bookmarkEnd w:id="1790"/>
    <w:p w14:paraId="4999B04E" w14:textId="457440A2" w:rsidR="00E409B6" w:rsidRPr="006D71EC" w:rsidDel="005E116F" w:rsidRDefault="00E409B6" w:rsidP="004F6822">
      <w:pPr>
        <w:pStyle w:val="Luettelokappale"/>
        <w:numPr>
          <w:ilvl w:val="0"/>
          <w:numId w:val="47"/>
        </w:numPr>
        <w:spacing w:after="0" w:line="240" w:lineRule="auto"/>
        <w:rPr>
          <w:ins w:id="1793" w:author="Remi Hoeve" w:date="2024-03-12T16:12:00Z"/>
          <w:del w:id="1794" w:author="Kaski Maiju" w:date="2025-03-19T14:29:00Z" w16du:dateUtc="2025-03-19T12:29:00Z"/>
          <w:lang w:val="en-US"/>
        </w:rPr>
      </w:pPr>
      <w:ins w:id="1795" w:author="Remi Hoeve" w:date="2024-03-12T16:12:00Z">
        <w:del w:id="1796" w:author="Kaski Maiju" w:date="2025-03-19T14:29:00Z" w16du:dateUtc="2025-03-19T12:29:00Z">
          <w:r w:rsidRPr="006D71EC" w:rsidDel="005E116F">
            <w:rPr>
              <w:lang w:val="en-US"/>
            </w:rPr>
            <w:delText>The vessel enters the VTS area</w:delText>
          </w:r>
        </w:del>
      </w:ins>
    </w:p>
    <w:p w14:paraId="719D9424" w14:textId="77777777" w:rsidR="00E409B6" w:rsidRPr="00E409B6" w:rsidDel="00EB7650" w:rsidRDefault="00E409B6" w:rsidP="000D76D9">
      <w:pPr>
        <w:spacing w:after="160" w:line="259" w:lineRule="auto"/>
        <w:rPr>
          <w:ins w:id="1797" w:author="Remi Hoeve" w:date="2024-03-12T15:50:00Z"/>
          <w:del w:id="1798" w:author="Kaski Maiju" w:date="2024-06-26T12:25:00Z"/>
          <w:rFonts w:ascii="Calibri" w:eastAsia="Calibri" w:hAnsi="Calibri" w:cs="Times New Roman"/>
          <w:sz w:val="22"/>
          <w:lang w:val="en-US"/>
          <w:rPrChange w:id="1799" w:author="Remi Hoeve" w:date="2024-03-12T16:12:00Z">
            <w:rPr>
              <w:ins w:id="1800" w:author="Remi Hoeve" w:date="2024-03-12T15:50:00Z"/>
              <w:del w:id="1801" w:author="Kaski Maiju" w:date="2024-06-26T12:25:00Z"/>
              <w:rFonts w:ascii="Calibri" w:eastAsia="Calibri" w:hAnsi="Calibri" w:cs="Times New Roman"/>
              <w:sz w:val="22"/>
            </w:rPr>
          </w:rPrChange>
        </w:rPr>
      </w:pPr>
    </w:p>
    <w:p w14:paraId="680BB9D1" w14:textId="1FCF2603" w:rsidR="000D76D9" w:rsidDel="00EB7650" w:rsidRDefault="000D76D9">
      <w:pPr>
        <w:pStyle w:val="Bullet1"/>
        <w:numPr>
          <w:ilvl w:val="0"/>
          <w:numId w:val="0"/>
        </w:numPr>
        <w:rPr>
          <w:ins w:id="1802" w:author="Remi Hoeve" w:date="2024-03-12T15:50:00Z"/>
          <w:del w:id="1803" w:author="Kaski Maiju" w:date="2024-06-26T12:25:00Z"/>
        </w:rPr>
      </w:pPr>
      <w:ins w:id="1804" w:author="Remi Hoeve" w:date="2024-03-12T15:50:00Z">
        <w:del w:id="1805" w:author="Kaski Maiju" w:date="2024-06-26T12:25:00Z">
          <w:r w:rsidRPr="0031508E" w:rsidDel="00EB7650">
            <w:rPr>
              <w:rFonts w:ascii="Calibri" w:eastAsia="Calibri" w:hAnsi="Calibri" w:cs="Times New Roman"/>
              <w:u w:val="single"/>
            </w:rPr>
            <w:delText>Post-conditions</w:delText>
          </w:r>
          <w:r w:rsidRPr="0031508E" w:rsidDel="00EB7650">
            <w:rPr>
              <w:rFonts w:ascii="Calibri" w:eastAsia="Calibri" w:hAnsi="Calibri" w:cs="Times New Roman"/>
            </w:rPr>
            <w:delText>:</w:delText>
          </w:r>
        </w:del>
      </w:ins>
    </w:p>
    <w:p w14:paraId="5560386B" w14:textId="223519E4" w:rsidR="000D76D9" w:rsidDel="00EB7650" w:rsidRDefault="000D76D9">
      <w:pPr>
        <w:pStyle w:val="Bullet1"/>
        <w:numPr>
          <w:ilvl w:val="0"/>
          <w:numId w:val="0"/>
        </w:numPr>
        <w:rPr>
          <w:ins w:id="1806" w:author="Remi Hoeve" w:date="2024-03-12T15:50:00Z"/>
          <w:del w:id="1807" w:author="Kaski Maiju" w:date="2024-06-26T12:25:00Z"/>
        </w:rPr>
      </w:pPr>
    </w:p>
    <w:p w14:paraId="13761B09" w14:textId="17E0571A" w:rsidR="000D76D9" w:rsidDel="005E116F" w:rsidRDefault="000D76D9" w:rsidP="00A17417">
      <w:pPr>
        <w:pStyle w:val="Bullet1"/>
        <w:numPr>
          <w:ilvl w:val="0"/>
          <w:numId w:val="0"/>
        </w:numPr>
        <w:ind w:left="360" w:hanging="360"/>
        <w:rPr>
          <w:ins w:id="1808" w:author="Remi Hoeve" w:date="2024-03-12T15:50:00Z"/>
          <w:del w:id="1809" w:author="Kaski Maiju" w:date="2025-03-19T14:29:00Z" w16du:dateUtc="2025-03-19T12:29:00Z"/>
        </w:rPr>
      </w:pPr>
    </w:p>
    <w:p w14:paraId="3DFE726E" w14:textId="354400EB" w:rsidR="000D76D9" w:rsidRPr="00702C17" w:rsidDel="005E116F" w:rsidRDefault="000D76D9">
      <w:pPr>
        <w:pStyle w:val="AppendixHead3"/>
        <w:rPr>
          <w:ins w:id="1810" w:author="Remi Hoeve" w:date="2024-03-12T15:50:00Z"/>
          <w:del w:id="1811" w:author="Kaski Maiju" w:date="2025-03-19T14:29:00Z" w16du:dateUtc="2025-03-19T12:29:00Z"/>
          <w:rFonts w:asciiTheme="majorHAnsi" w:hAnsiTheme="majorHAnsi" w:cstheme="majorBidi"/>
          <w:b w:val="0"/>
          <w:iCs/>
          <w:rPrChange w:id="1812" w:author="Kaski Maiju" w:date="2024-03-14T15:51:00Z">
            <w:rPr>
              <w:ins w:id="1813" w:author="Remi Hoeve" w:date="2024-03-12T15:50:00Z"/>
              <w:del w:id="1814" w:author="Kaski Maiju" w:date="2025-03-19T14:29:00Z" w16du:dateUtc="2025-03-19T12:29:00Z"/>
              <w:rFonts w:ascii="Calibri" w:eastAsia="Calibri" w:hAnsi="Calibri" w:cs="Times New Roman"/>
              <w:b/>
              <w:bCs/>
              <w:sz w:val="22"/>
            </w:rPr>
          </w:rPrChange>
        </w:rPr>
        <w:pPrChange w:id="1815" w:author="Kaski Maiju" w:date="2024-09-23T15:02:00Z" w16du:dateUtc="2024-09-23T12:02:00Z">
          <w:pPr>
            <w:spacing w:after="160" w:line="259" w:lineRule="auto"/>
          </w:pPr>
        </w:pPrChange>
      </w:pPr>
      <w:ins w:id="1816" w:author="Remi Hoeve" w:date="2024-03-12T15:50:00Z">
        <w:del w:id="1817" w:author="Kaski Maiju" w:date="2024-09-26T12:10:00Z" w16du:dateUtc="2024-09-26T09:10:00Z">
          <w:r w:rsidRPr="00702C17" w:rsidDel="006C0517">
            <w:rPr>
              <w:rFonts w:asciiTheme="majorHAnsi" w:hAnsiTheme="majorHAnsi" w:cstheme="majorBidi"/>
              <w:b w:val="0"/>
              <w:iCs/>
              <w:smallCaps w:val="0"/>
              <w:rPrChange w:id="1818" w:author="Kaski Maiju" w:date="2024-03-14T15:51:00Z">
                <w:rPr>
                  <w:rFonts w:ascii="Calibri" w:hAnsi="Calibri" w:cs="Times New Roman"/>
                  <w:b/>
                  <w:bCs/>
                  <w:iCs/>
                  <w:smallCaps/>
                </w:rPr>
              </w:rPrChange>
            </w:rPr>
            <w:delText>Use Case</w:delText>
          </w:r>
        </w:del>
      </w:ins>
      <w:ins w:id="1819" w:author="Remi Hoeve" w:date="2024-03-12T16:11:00Z">
        <w:del w:id="1820" w:author="Kaski Maiju" w:date="2024-09-26T12:10:00Z" w16du:dateUtc="2024-09-26T09:10:00Z">
          <w:r w:rsidR="003F4E7D" w:rsidRPr="00702C17" w:rsidDel="006C0517">
            <w:rPr>
              <w:rFonts w:asciiTheme="majorHAnsi" w:hAnsiTheme="majorHAnsi" w:cstheme="majorBidi"/>
              <w:b w:val="0"/>
              <w:iCs/>
              <w:smallCaps w:val="0"/>
              <w:rPrChange w:id="1821" w:author="Kaski Maiju" w:date="2024-03-14T15:51:00Z">
                <w:rPr>
                  <w:rFonts w:ascii="Calibri" w:hAnsi="Calibri" w:cs="Times New Roman"/>
                  <w:b/>
                  <w:bCs/>
                  <w:iCs/>
                  <w:smallCaps/>
                </w:rPr>
              </w:rPrChange>
            </w:rPr>
            <w:delText xml:space="preserve"> 3</w:delText>
          </w:r>
        </w:del>
      </w:ins>
    </w:p>
    <w:p w14:paraId="6578AA72" w14:textId="74EDDEC7" w:rsidR="000D76D9" w:rsidRPr="0031508E" w:rsidDel="00D92CAE" w:rsidRDefault="000D76D9" w:rsidP="000D76D9">
      <w:pPr>
        <w:spacing w:after="160" w:line="259" w:lineRule="auto"/>
        <w:rPr>
          <w:ins w:id="1822" w:author="Remi Hoeve" w:date="2024-03-12T15:50:00Z"/>
          <w:del w:id="1823" w:author="Kaski Maiju" w:date="2024-06-26T14:59:00Z"/>
          <w:rFonts w:ascii="Calibri" w:eastAsia="Calibri" w:hAnsi="Calibri" w:cs="Times New Roman"/>
          <w:sz w:val="22"/>
        </w:rPr>
      </w:pPr>
      <w:ins w:id="1824" w:author="Remi Hoeve" w:date="2024-03-12T15:50:00Z">
        <w:del w:id="1825" w:author="Kaski Maiju" w:date="2024-06-26T14:59:00Z">
          <w:r w:rsidRPr="0031508E" w:rsidDel="00D92CAE">
            <w:rPr>
              <w:rFonts w:ascii="Calibri" w:eastAsia="Calibri" w:hAnsi="Calibri" w:cs="Times New Roman"/>
              <w:sz w:val="22"/>
              <w:u w:val="single"/>
            </w:rPr>
            <w:delText>Use-case (name):</w:delText>
          </w:r>
        </w:del>
      </w:ins>
      <w:ins w:id="1826" w:author="Remi Hoeve" w:date="2024-03-12T16:13:00Z">
        <w:del w:id="1827" w:author="Kaski Maiju" w:date="2024-06-26T14:59:00Z">
          <w:r w:rsidR="00E409B6" w:rsidDel="00D92CAE">
            <w:rPr>
              <w:rFonts w:ascii="Calibri" w:eastAsia="Calibri" w:hAnsi="Calibri" w:cs="Times New Roman"/>
              <w:sz w:val="22"/>
              <w:u w:val="single"/>
            </w:rPr>
            <w:tab/>
          </w:r>
          <w:r w:rsidR="002E0E41" w:rsidDel="00D92CAE">
            <w:rPr>
              <w:rFonts w:ascii="Calibri" w:eastAsia="Calibri" w:hAnsi="Calibri" w:cs="Times New Roman"/>
              <w:sz w:val="22"/>
              <w:u w:val="single"/>
            </w:rPr>
            <w:delText>Arriving vessels taking berth</w:delText>
          </w:r>
        </w:del>
      </w:ins>
    </w:p>
    <w:p w14:paraId="612FB200" w14:textId="6168F77A" w:rsidR="000D76D9" w:rsidRPr="0031508E" w:rsidDel="005E116F" w:rsidRDefault="000D76D9" w:rsidP="000D76D9">
      <w:pPr>
        <w:spacing w:after="160" w:line="259" w:lineRule="auto"/>
        <w:ind w:left="2608" w:hanging="2608"/>
        <w:rPr>
          <w:ins w:id="1828" w:author="Remi Hoeve" w:date="2024-03-12T15:50:00Z"/>
          <w:del w:id="1829" w:author="Kaski Maiju" w:date="2025-03-19T14:29:00Z" w16du:dateUtc="2025-03-19T12:29:00Z"/>
          <w:rFonts w:ascii="Calibri" w:eastAsia="Calibri" w:hAnsi="Calibri" w:cs="Times New Roman"/>
          <w:sz w:val="22"/>
        </w:rPr>
      </w:pPr>
      <w:ins w:id="1830" w:author="Remi Hoeve" w:date="2024-03-12T15:50:00Z">
        <w:del w:id="1831" w:author="Kaski Maiju" w:date="2025-03-19T14:29:00Z" w16du:dateUtc="2025-03-19T12:29:00Z">
          <w:r w:rsidRPr="0031508E" w:rsidDel="005E116F">
            <w:rPr>
              <w:rFonts w:ascii="Calibri" w:eastAsia="Calibri" w:hAnsi="Calibri" w:cs="Times New Roman"/>
              <w:sz w:val="22"/>
              <w:u w:val="single"/>
            </w:rPr>
            <w:delText>Description:</w:delText>
          </w:r>
        </w:del>
      </w:ins>
      <w:ins w:id="1832" w:author="Remi Hoeve" w:date="2024-03-12T16:40:00Z">
        <w:del w:id="1833" w:author="Kaski Maiju" w:date="2025-03-19T14:29:00Z" w16du:dateUtc="2025-03-19T12:29:00Z">
          <w:r w:rsidR="00821A7D" w:rsidRPr="00D92CAE" w:rsidDel="005E116F">
            <w:rPr>
              <w:rFonts w:ascii="Calibri" w:eastAsia="Calibri" w:hAnsi="Calibri" w:cs="Times New Roman"/>
              <w:sz w:val="22"/>
              <w:rPrChange w:id="1834" w:author="Kaski Maiju" w:date="2024-06-26T14:59:00Z">
                <w:rPr>
                  <w:rFonts w:ascii="Calibri" w:eastAsia="Calibri" w:hAnsi="Calibri" w:cs="Times New Roman"/>
                  <w:sz w:val="22"/>
                  <w:u w:val="single"/>
                </w:rPr>
              </w:rPrChange>
            </w:rPr>
            <w:tab/>
          </w:r>
          <w:r w:rsidR="000B51C0" w:rsidRPr="00D92CAE" w:rsidDel="005E116F">
            <w:rPr>
              <w:rFonts w:ascii="Calibri" w:eastAsia="Calibri" w:hAnsi="Calibri" w:cs="Times New Roman"/>
              <w:sz w:val="22"/>
              <w:rPrChange w:id="1835" w:author="Kaski Maiju" w:date="2024-06-26T14:59:00Z">
                <w:rPr>
                  <w:rFonts w:ascii="Calibri" w:eastAsia="Calibri" w:hAnsi="Calibri" w:cs="Times New Roman"/>
                  <w:sz w:val="22"/>
                  <w:u w:val="single"/>
                </w:rPr>
              </w:rPrChange>
            </w:rPr>
            <w:delText>V</w:delText>
          </w:r>
        </w:del>
      </w:ins>
      <w:ins w:id="1836" w:author="Remi Hoeve" w:date="2024-03-12T16:41:00Z">
        <w:del w:id="1837" w:author="Kaski Maiju" w:date="2025-03-19T14:29:00Z" w16du:dateUtc="2025-03-19T12:29:00Z">
          <w:r w:rsidR="000B51C0" w:rsidRPr="00D92CAE" w:rsidDel="005E116F">
            <w:rPr>
              <w:rFonts w:ascii="Calibri" w:eastAsia="Calibri" w:hAnsi="Calibri" w:cs="Times New Roman"/>
              <w:sz w:val="22"/>
              <w:rPrChange w:id="1838" w:author="Kaski Maiju" w:date="2024-06-26T14:59:00Z">
                <w:rPr>
                  <w:rFonts w:ascii="Calibri" w:eastAsia="Calibri" w:hAnsi="Calibri" w:cs="Times New Roman"/>
                  <w:sz w:val="22"/>
                  <w:u w:val="single"/>
                </w:rPr>
              </w:rPrChange>
            </w:rPr>
            <w:delText xml:space="preserve">essel outside the VTS area request for </w:delText>
          </w:r>
          <w:r w:rsidR="0084610A" w:rsidRPr="00D92CAE" w:rsidDel="005E116F">
            <w:rPr>
              <w:rFonts w:ascii="Calibri" w:eastAsia="Calibri" w:hAnsi="Calibri" w:cs="Times New Roman"/>
              <w:sz w:val="22"/>
              <w:rPrChange w:id="1839" w:author="Kaski Maiju" w:date="2024-06-26T14:59:00Z">
                <w:rPr>
                  <w:rFonts w:ascii="Calibri" w:eastAsia="Calibri" w:hAnsi="Calibri" w:cs="Times New Roman"/>
                  <w:sz w:val="22"/>
                  <w:u w:val="single"/>
                </w:rPr>
              </w:rPrChange>
            </w:rPr>
            <w:delText>Traffic Clearance to a berth within the VTS area.</w:delText>
          </w:r>
        </w:del>
      </w:ins>
    </w:p>
    <w:p w14:paraId="7DCC9AFD" w14:textId="3B9F674E" w:rsidR="000D76D9" w:rsidRPr="0031508E" w:rsidDel="00EB7650" w:rsidRDefault="000D76D9" w:rsidP="000D76D9">
      <w:pPr>
        <w:spacing w:after="160" w:line="259" w:lineRule="auto"/>
        <w:rPr>
          <w:ins w:id="1840" w:author="Remi Hoeve" w:date="2024-03-12T15:50:00Z"/>
          <w:del w:id="1841" w:author="Kaski Maiju" w:date="2024-06-26T12:25:00Z"/>
          <w:rFonts w:ascii="Calibri" w:eastAsia="Calibri" w:hAnsi="Calibri" w:cs="Times New Roman"/>
          <w:sz w:val="22"/>
        </w:rPr>
      </w:pPr>
      <w:ins w:id="1842" w:author="Remi Hoeve" w:date="2024-03-12T15:50:00Z">
        <w:del w:id="1843" w:author="Kaski Maiju" w:date="2024-06-26T12:25:00Z">
          <w:r w:rsidRPr="0031508E" w:rsidDel="00EB7650">
            <w:rPr>
              <w:rFonts w:ascii="Calibri" w:eastAsia="Calibri" w:hAnsi="Calibri" w:cs="Times New Roman"/>
              <w:sz w:val="22"/>
              <w:u w:val="single"/>
            </w:rPr>
            <w:delText>Actors:</w:delText>
          </w:r>
        </w:del>
      </w:ins>
      <w:ins w:id="1844" w:author="Remi Hoeve" w:date="2024-03-12T16:23:00Z">
        <w:del w:id="1845" w:author="Kaski Maiju" w:date="2024-06-26T12:25:00Z">
          <w:r w:rsidR="00E835F3" w:rsidDel="00EB7650">
            <w:rPr>
              <w:rFonts w:ascii="Calibri" w:eastAsia="Calibri" w:hAnsi="Calibri" w:cs="Times New Roman"/>
              <w:sz w:val="22"/>
              <w:u w:val="single"/>
            </w:rPr>
            <w:tab/>
          </w:r>
          <w:r w:rsidR="00E835F3" w:rsidDel="00EB7650">
            <w:rPr>
              <w:rFonts w:ascii="Calibri" w:eastAsia="Calibri" w:hAnsi="Calibri" w:cs="Times New Roman"/>
              <w:sz w:val="22"/>
              <w:u w:val="single"/>
            </w:rPr>
            <w:tab/>
          </w:r>
          <w:r w:rsidR="00E835F3" w:rsidDel="00EB7650">
            <w:rPr>
              <w:rFonts w:ascii="Calibri" w:eastAsia="Calibri" w:hAnsi="Calibri" w:cs="Times New Roman"/>
              <w:sz w:val="22"/>
              <w:u w:val="single"/>
            </w:rPr>
            <w:tab/>
            <w:delText>Mariner, ECDIS/on board system, VTS</w:delText>
          </w:r>
        </w:del>
      </w:ins>
    </w:p>
    <w:p w14:paraId="2D62D8D1" w14:textId="1FB622F1" w:rsidR="000D76D9" w:rsidRPr="0031508E" w:rsidDel="00EB7650" w:rsidRDefault="000D76D9" w:rsidP="000D76D9">
      <w:pPr>
        <w:spacing w:after="160" w:line="259" w:lineRule="auto"/>
        <w:rPr>
          <w:ins w:id="1846" w:author="Remi Hoeve" w:date="2024-03-12T15:50:00Z"/>
          <w:del w:id="1847" w:author="Kaski Maiju" w:date="2024-06-26T12:25:00Z"/>
          <w:rFonts w:ascii="Calibri" w:eastAsia="Calibri" w:hAnsi="Calibri" w:cs="Times New Roman"/>
          <w:sz w:val="22"/>
        </w:rPr>
      </w:pPr>
      <w:ins w:id="1848" w:author="Remi Hoeve" w:date="2024-03-12T15:50:00Z">
        <w:del w:id="1849" w:author="Kaski Maiju" w:date="2024-06-26T12:25:00Z">
          <w:r w:rsidRPr="0031508E" w:rsidDel="00EB7650">
            <w:rPr>
              <w:rFonts w:ascii="Calibri" w:eastAsia="Calibri" w:hAnsi="Calibri" w:cs="Times New Roman"/>
              <w:sz w:val="22"/>
              <w:u w:val="single"/>
            </w:rPr>
            <w:delText>Frequency of Use</w:delText>
          </w:r>
          <w:r w:rsidRPr="0031508E" w:rsidDel="00EB7650">
            <w:rPr>
              <w:rFonts w:ascii="Calibri" w:eastAsia="Calibri" w:hAnsi="Calibri" w:cs="Times New Roman"/>
              <w:sz w:val="22"/>
            </w:rPr>
            <w:delText>:</w:delText>
          </w:r>
        </w:del>
      </w:ins>
      <w:ins w:id="1850" w:author="Remi Hoeve" w:date="2024-03-12T16:27:00Z">
        <w:del w:id="1851" w:author="Kaski Maiju" w:date="2024-06-26T12:25:00Z">
          <w:r w:rsidR="00D90107" w:rsidDel="00EB7650">
            <w:rPr>
              <w:rFonts w:ascii="Calibri" w:eastAsia="Calibri" w:hAnsi="Calibri" w:cs="Times New Roman"/>
              <w:sz w:val="22"/>
            </w:rPr>
            <w:tab/>
          </w:r>
          <w:r w:rsidR="00D90107" w:rsidRPr="0031508E" w:rsidDel="00EB7650">
            <w:rPr>
              <w:rFonts w:ascii="Calibri" w:eastAsia="Calibri" w:hAnsi="Calibri" w:cs="Times New Roman"/>
              <w:sz w:val="22"/>
            </w:rPr>
            <w:delText>Typically triggered before vessel enters VTS area</w:delText>
          </w:r>
        </w:del>
      </w:ins>
    </w:p>
    <w:p w14:paraId="0F1363B6" w14:textId="088D0EC2" w:rsidR="00E835F3" w:rsidRPr="0031508E" w:rsidDel="00EB7650" w:rsidRDefault="000D76D9" w:rsidP="00E835F3">
      <w:pPr>
        <w:spacing w:after="120" w:line="259" w:lineRule="auto"/>
        <w:ind w:left="2832" w:hanging="2832"/>
        <w:rPr>
          <w:ins w:id="1852" w:author="Remi Hoeve" w:date="2024-03-12T16:21:00Z"/>
          <w:del w:id="1853" w:author="Kaski Maiju" w:date="2024-06-26T12:25:00Z"/>
          <w:rFonts w:ascii="Calibri" w:eastAsia="Calibri" w:hAnsi="Calibri" w:cs="Times New Roman"/>
          <w:sz w:val="22"/>
        </w:rPr>
      </w:pPr>
      <w:ins w:id="1854" w:author="Remi Hoeve" w:date="2024-03-12T15:50:00Z">
        <w:del w:id="1855" w:author="Kaski Maiju" w:date="2024-06-26T12:25:00Z">
          <w:r w:rsidRPr="0031508E" w:rsidDel="00EB7650">
            <w:rPr>
              <w:rFonts w:ascii="Calibri" w:eastAsia="Calibri" w:hAnsi="Calibri" w:cs="Times New Roman"/>
              <w:sz w:val="22"/>
              <w:u w:val="single"/>
            </w:rPr>
            <w:delText>Pre-conditions</w:delText>
          </w:r>
          <w:r w:rsidRPr="0031508E" w:rsidDel="00EB7650">
            <w:rPr>
              <w:rFonts w:ascii="Calibri" w:eastAsia="Calibri" w:hAnsi="Calibri" w:cs="Times New Roman"/>
              <w:sz w:val="22"/>
            </w:rPr>
            <w:delText>:</w:delText>
          </w:r>
        </w:del>
      </w:ins>
      <w:ins w:id="1856" w:author="Remi Hoeve" w:date="2024-03-12T16:21:00Z">
        <w:del w:id="1857" w:author="Kaski Maiju" w:date="2024-06-26T12:25:00Z">
          <w:r w:rsidR="00E835F3" w:rsidDel="00EB7650">
            <w:rPr>
              <w:rFonts w:ascii="Calibri" w:eastAsia="Calibri" w:hAnsi="Calibri" w:cs="Times New Roman"/>
              <w:sz w:val="22"/>
            </w:rPr>
            <w:tab/>
          </w:r>
          <w:r w:rsidR="00E835F3" w:rsidRPr="0031508E" w:rsidDel="00EB7650">
            <w:rPr>
              <w:rFonts w:ascii="Calibri" w:eastAsia="Calibri" w:hAnsi="Calibri" w:cs="Times New Roman"/>
              <w:sz w:val="22"/>
            </w:rPr>
            <w:delText>The service instance is known to the on-board system, or the on board system has access to a service registry in which the service instance can be discovered.</w:delText>
          </w:r>
        </w:del>
      </w:ins>
    </w:p>
    <w:p w14:paraId="4B807553" w14:textId="12EADFA3" w:rsidR="000D76D9" w:rsidDel="0092327C" w:rsidRDefault="000D76D9" w:rsidP="004F6822">
      <w:pPr>
        <w:pStyle w:val="Luettelokappale"/>
        <w:numPr>
          <w:ilvl w:val="0"/>
          <w:numId w:val="48"/>
        </w:numPr>
        <w:autoSpaceDE w:val="0"/>
        <w:autoSpaceDN w:val="0"/>
        <w:adjustRightInd w:val="0"/>
        <w:spacing w:after="0" w:line="240" w:lineRule="auto"/>
        <w:rPr>
          <w:del w:id="1858" w:author="Kaski Maiju" w:date="2024-03-13T15:55:00Z"/>
          <w:rFonts w:ascii="Calibri" w:eastAsia="Calibri" w:hAnsi="Calibri" w:cs="Times New Roman"/>
          <w:u w:val="single"/>
        </w:rPr>
      </w:pPr>
      <w:ins w:id="1859" w:author="Remi Hoeve" w:date="2024-03-12T15:50:00Z">
        <w:del w:id="1860" w:author="Kaski Maiju" w:date="2024-03-13T15:55:00Z">
          <w:r w:rsidRPr="0031508E" w:rsidDel="005E285F">
            <w:rPr>
              <w:rFonts w:ascii="Calibri" w:eastAsia="Calibri" w:hAnsi="Calibri" w:cs="Times New Roman"/>
              <w:u w:val="single"/>
            </w:rPr>
            <w:delText>Ordinary Sequence:</w:delText>
          </w:r>
        </w:del>
      </w:ins>
    </w:p>
    <w:p w14:paraId="0509EF1D" w14:textId="7D6A1F58" w:rsidR="000C0EB4" w:rsidRPr="00BA26E2" w:rsidDel="005E116F" w:rsidRDefault="000C0EB4" w:rsidP="004F6822">
      <w:pPr>
        <w:pStyle w:val="Luettelokappale"/>
        <w:numPr>
          <w:ilvl w:val="0"/>
          <w:numId w:val="48"/>
        </w:numPr>
        <w:autoSpaceDE w:val="0"/>
        <w:autoSpaceDN w:val="0"/>
        <w:adjustRightInd w:val="0"/>
        <w:spacing w:after="0" w:line="240" w:lineRule="auto"/>
        <w:rPr>
          <w:ins w:id="1861" w:author="Remi Hoeve" w:date="2024-03-12T16:13:00Z"/>
          <w:del w:id="1862" w:author="Kaski Maiju" w:date="2025-03-19T14:29:00Z" w16du:dateUtc="2025-03-19T12:29:00Z"/>
          <w:lang w:val="en-US"/>
        </w:rPr>
      </w:pPr>
      <w:ins w:id="1863" w:author="Remi Hoeve" w:date="2024-03-12T16:13:00Z">
        <w:del w:id="1864" w:author="Kaski Maiju" w:date="2025-03-19T14:29:00Z" w16du:dateUtc="2025-03-19T12:29:00Z">
          <w:r w:rsidRPr="00BA26E2" w:rsidDel="005E116F">
            <w:rPr>
              <w:lang w:val="en-US"/>
            </w:rPr>
            <w:delText xml:space="preserve">Vessel is about to enter the VTS area </w:delText>
          </w:r>
        </w:del>
      </w:ins>
    </w:p>
    <w:p w14:paraId="6926F111" w14:textId="601FFAF7" w:rsidR="000C0EB4" w:rsidDel="005E116F" w:rsidRDefault="000C0EB4" w:rsidP="004F6822">
      <w:pPr>
        <w:pStyle w:val="Luettelokappale"/>
        <w:numPr>
          <w:ilvl w:val="0"/>
          <w:numId w:val="48"/>
        </w:numPr>
        <w:spacing w:after="0" w:line="240" w:lineRule="auto"/>
        <w:rPr>
          <w:ins w:id="1865" w:author="Remi Hoeve" w:date="2024-03-12T16:13:00Z"/>
          <w:del w:id="1866" w:author="Kaski Maiju" w:date="2025-03-19T14:29:00Z" w16du:dateUtc="2025-03-19T12:29:00Z"/>
          <w:lang w:val="en-US"/>
        </w:rPr>
      </w:pPr>
      <w:ins w:id="1867" w:author="Remi Hoeve" w:date="2024-03-12T16:13:00Z">
        <w:del w:id="1868" w:author="Kaski Maiju" w:date="2025-03-19T14:29:00Z" w16du:dateUtc="2025-03-19T12:29:00Z">
          <w:r w:rsidRPr="52388DDB" w:rsidDel="005E116F">
            <w:rPr>
              <w:lang w:val="en-US"/>
            </w:rPr>
            <w:delText xml:space="preserve">The vessel sends </w:delText>
          </w:r>
          <w:r w:rsidDel="005E116F">
            <w:rPr>
              <w:lang w:val="en-US"/>
            </w:rPr>
            <w:delText>message (ETA at berth location</w:delText>
          </w:r>
        </w:del>
        <w:del w:id="1869" w:author="Kaski Maiju" w:date="2024-06-26T12:31:00Z">
          <w:r w:rsidDel="0092327C">
            <w:rPr>
              <w:lang w:val="en-US"/>
            </w:rPr>
            <w:delText xml:space="preserve"> and/or route plan</w:delText>
          </w:r>
        </w:del>
        <w:del w:id="1870" w:author="Kaski Maiju" w:date="2025-03-19T14:29:00Z" w16du:dateUtc="2025-03-19T12:29:00Z">
          <w:r w:rsidDel="005E116F">
            <w:rPr>
              <w:lang w:val="en-US"/>
            </w:rPr>
            <w:delText xml:space="preserve">) </w:delText>
          </w:r>
          <w:r w:rsidRPr="52388DDB" w:rsidDel="005E116F">
            <w:rPr>
              <w:lang w:val="en-US"/>
            </w:rPr>
            <w:delText xml:space="preserve">through its system to the service and requests traffic clearance to proceed to the predefined </w:delText>
          </w:r>
          <w:r w:rsidDel="005E116F">
            <w:rPr>
              <w:lang w:val="en-US"/>
            </w:rPr>
            <w:delText xml:space="preserve">berth </w:delText>
          </w:r>
          <w:r w:rsidRPr="52388DDB" w:rsidDel="005E116F">
            <w:rPr>
              <w:lang w:val="en-US"/>
            </w:rPr>
            <w:delText>from the service</w:delText>
          </w:r>
        </w:del>
      </w:ins>
    </w:p>
    <w:p w14:paraId="15FB0899" w14:textId="4CEC4689" w:rsidR="000C0EB4" w:rsidDel="005E116F" w:rsidRDefault="000C0EB4" w:rsidP="004F6822">
      <w:pPr>
        <w:pStyle w:val="Luettelokappale"/>
        <w:numPr>
          <w:ilvl w:val="0"/>
          <w:numId w:val="48"/>
        </w:numPr>
        <w:spacing w:after="0" w:line="240" w:lineRule="auto"/>
        <w:rPr>
          <w:ins w:id="1871" w:author="Remi Hoeve" w:date="2024-03-12T16:13:00Z"/>
          <w:del w:id="1872" w:author="Kaski Maiju" w:date="2025-03-19T14:29:00Z" w16du:dateUtc="2025-03-19T12:29:00Z"/>
          <w:lang w:val="en-US"/>
        </w:rPr>
      </w:pPr>
      <w:ins w:id="1873" w:author="Remi Hoeve" w:date="2024-03-12T16:13:00Z">
        <w:del w:id="1874" w:author="Kaski Maiju" w:date="2025-03-19T14:29:00Z" w16du:dateUtc="2025-03-19T12:29:00Z">
          <w:r w:rsidRPr="52388DDB" w:rsidDel="005E116F">
            <w:rPr>
              <w:lang w:val="en-US"/>
            </w:rPr>
            <w:delText>If vessel's planned route and ETA is suitable, then VTS send acknowledgement</w:delText>
          </w:r>
          <w:r w:rsidDel="005E116F">
            <w:rPr>
              <w:lang w:val="en-US"/>
            </w:rPr>
            <w:delText xml:space="preserve"> [go to 7]</w:delText>
          </w:r>
        </w:del>
      </w:ins>
    </w:p>
    <w:p w14:paraId="5A858CE1" w14:textId="21DC7F9A" w:rsidR="000C0EB4" w:rsidDel="005E116F" w:rsidRDefault="000C0EB4" w:rsidP="004F6822">
      <w:pPr>
        <w:pStyle w:val="Luettelokappale"/>
        <w:numPr>
          <w:ilvl w:val="0"/>
          <w:numId w:val="48"/>
        </w:numPr>
        <w:spacing w:after="0" w:line="240" w:lineRule="auto"/>
        <w:rPr>
          <w:ins w:id="1875" w:author="Remi Hoeve" w:date="2024-03-12T16:13:00Z"/>
          <w:del w:id="1876" w:author="Kaski Maiju" w:date="2025-03-19T14:29:00Z" w16du:dateUtc="2025-03-19T12:29:00Z"/>
          <w:lang w:val="en-US"/>
        </w:rPr>
      </w:pPr>
      <w:ins w:id="1877" w:author="Remi Hoeve" w:date="2024-03-12T16:13:00Z">
        <w:del w:id="1878" w:author="Kaski Maiju" w:date="2025-03-19T14:29:00Z" w16du:dateUtc="2025-03-19T12:29:00Z">
          <w:r w:rsidRPr="004E6F61" w:rsidDel="005E116F">
            <w:rPr>
              <w:lang w:val="en-US"/>
            </w:rPr>
            <w:delText xml:space="preserve">If vessel's planned route or ETA is not suitable, VTS sends </w:delText>
          </w:r>
          <w:r w:rsidRPr="00BA26E2" w:rsidDel="005E116F">
            <w:rPr>
              <w:lang w:val="en-US"/>
            </w:rPr>
            <w:delText>denial or a RTA to the vessel through the service</w:delText>
          </w:r>
        </w:del>
      </w:ins>
    </w:p>
    <w:p w14:paraId="507A6F86" w14:textId="6C34CD1B" w:rsidR="000C0EB4" w:rsidRPr="004E6F61" w:rsidDel="005E116F" w:rsidRDefault="000C0EB4" w:rsidP="004F6822">
      <w:pPr>
        <w:pStyle w:val="Luettelokappale"/>
        <w:numPr>
          <w:ilvl w:val="0"/>
          <w:numId w:val="48"/>
        </w:numPr>
        <w:spacing w:after="200" w:line="276" w:lineRule="auto"/>
        <w:rPr>
          <w:ins w:id="1879" w:author="Remi Hoeve" w:date="2024-03-12T16:13:00Z"/>
          <w:del w:id="1880" w:author="Kaski Maiju" w:date="2025-03-19T14:29:00Z" w16du:dateUtc="2025-03-19T12:29:00Z"/>
          <w:lang w:val="en-US"/>
        </w:rPr>
      </w:pPr>
      <w:ins w:id="1881" w:author="Remi Hoeve" w:date="2024-03-12T16:13:00Z">
        <w:del w:id="1882" w:author="Kaski Maiju" w:date="2025-03-19T14:29:00Z" w16du:dateUtc="2025-03-19T12:29:00Z">
          <w:r w:rsidRPr="004E6F61" w:rsidDel="005E116F">
            <w:rPr>
              <w:lang w:val="en-US"/>
            </w:rPr>
            <w:delText>Service delivers response to the vessel</w:delText>
          </w:r>
        </w:del>
      </w:ins>
    </w:p>
    <w:p w14:paraId="04155514" w14:textId="57CF8422" w:rsidR="000C0EB4" w:rsidRPr="004E6F61" w:rsidDel="005E116F" w:rsidRDefault="000C0EB4" w:rsidP="004F6822">
      <w:pPr>
        <w:pStyle w:val="Luettelokappale"/>
        <w:numPr>
          <w:ilvl w:val="0"/>
          <w:numId w:val="48"/>
        </w:numPr>
        <w:spacing w:after="0" w:line="240" w:lineRule="auto"/>
        <w:rPr>
          <w:ins w:id="1883" w:author="Remi Hoeve" w:date="2024-03-12T16:13:00Z"/>
          <w:del w:id="1884" w:author="Kaski Maiju" w:date="2025-03-19T14:29:00Z" w16du:dateUtc="2025-03-19T12:29:00Z"/>
          <w:lang w:val="en-US"/>
        </w:rPr>
      </w:pPr>
      <w:ins w:id="1885" w:author="Remi Hoeve" w:date="2024-03-12T16:13:00Z">
        <w:del w:id="1886" w:author="Kaski Maiju" w:date="2025-03-19T14:29:00Z" w16du:dateUtc="2025-03-19T12:29:00Z">
          <w:r w:rsidRPr="004E6F61" w:rsidDel="005E116F">
            <w:rPr>
              <w:lang w:val="en-US"/>
            </w:rPr>
            <w:delText>The vessel acknowledges revised ETA and sends response to the VTS or creates new plan [go to step 2]</w:delText>
          </w:r>
        </w:del>
      </w:ins>
    </w:p>
    <w:p w14:paraId="416D9B3C" w14:textId="20C80127" w:rsidR="000C0EB4" w:rsidRPr="004E6F61" w:rsidDel="005E116F" w:rsidRDefault="000C0EB4" w:rsidP="004F6822">
      <w:pPr>
        <w:pStyle w:val="Luettelokappale"/>
        <w:numPr>
          <w:ilvl w:val="0"/>
          <w:numId w:val="48"/>
        </w:numPr>
        <w:spacing w:after="200" w:line="276" w:lineRule="auto"/>
        <w:rPr>
          <w:ins w:id="1887" w:author="Remi Hoeve" w:date="2024-03-12T16:13:00Z"/>
          <w:del w:id="1888" w:author="Kaski Maiju" w:date="2025-03-19T14:29:00Z" w16du:dateUtc="2025-03-19T12:29:00Z"/>
          <w:lang w:val="en-US"/>
        </w:rPr>
      </w:pPr>
      <w:ins w:id="1889" w:author="Remi Hoeve" w:date="2024-03-12T16:13:00Z">
        <w:del w:id="1890" w:author="Kaski Maiju" w:date="2025-03-19T14:29:00Z" w16du:dateUtc="2025-03-19T12:29:00Z">
          <w:r w:rsidDel="005E116F">
            <w:rPr>
              <w:lang w:val="en-US"/>
            </w:rPr>
            <w:delText>Berth location with ETA</w:delText>
          </w:r>
          <w:r w:rsidRPr="004E6F61" w:rsidDel="005E116F">
            <w:rPr>
              <w:lang w:val="en-US"/>
            </w:rPr>
            <w:delText xml:space="preserve"> </w:delText>
          </w:r>
          <w:r w:rsidDel="005E116F">
            <w:rPr>
              <w:lang w:val="en-US"/>
            </w:rPr>
            <w:delText>are</w:delText>
          </w:r>
          <w:r w:rsidRPr="004E6F61" w:rsidDel="005E116F">
            <w:rPr>
              <w:lang w:val="en-US"/>
            </w:rPr>
            <w:delText xml:space="preserve"> acknowledged by the VTS and sends approval</w:delText>
          </w:r>
        </w:del>
      </w:ins>
    </w:p>
    <w:p w14:paraId="24E924C4" w14:textId="5797449C" w:rsidR="000C0EB4" w:rsidDel="00453C20" w:rsidRDefault="000C0EB4" w:rsidP="004F6822">
      <w:pPr>
        <w:pStyle w:val="Luettelokappale"/>
        <w:numPr>
          <w:ilvl w:val="0"/>
          <w:numId w:val="48"/>
        </w:numPr>
        <w:spacing w:after="0" w:line="240" w:lineRule="auto"/>
        <w:rPr>
          <w:ins w:id="1891" w:author="Remi Hoeve" w:date="2024-03-12T16:13:00Z"/>
          <w:del w:id="1892" w:author="Kaski Maiju" w:date="2024-09-26T13:17:00Z" w16du:dateUtc="2024-09-26T10:17:00Z"/>
          <w:lang w:val="en-US"/>
        </w:rPr>
      </w:pPr>
      <w:ins w:id="1893" w:author="Remi Hoeve" w:date="2024-03-12T16:13:00Z">
        <w:del w:id="1894" w:author="Kaski Maiju" w:date="2025-03-19T14:29:00Z" w16du:dateUtc="2025-03-19T12:29:00Z">
          <w:r w:rsidRPr="52388DDB" w:rsidDel="005E116F">
            <w:rPr>
              <w:lang w:val="en-US"/>
            </w:rPr>
            <w:delText>The vessel enters the VTS are</w:delText>
          </w:r>
        </w:del>
        <w:del w:id="1895" w:author="Kaski Maiju" w:date="2024-09-26T13:17:00Z" w16du:dateUtc="2024-09-26T10:17:00Z">
          <w:r w:rsidRPr="52388DDB" w:rsidDel="00453C20">
            <w:rPr>
              <w:lang w:val="en-US"/>
            </w:rPr>
            <w:delText>a</w:delText>
          </w:r>
        </w:del>
      </w:ins>
    </w:p>
    <w:p w14:paraId="7E639BF0" w14:textId="77777777" w:rsidR="002E0E41" w:rsidRPr="00453C20" w:rsidDel="00EB7650" w:rsidRDefault="002E0E41">
      <w:pPr>
        <w:pStyle w:val="Luettelokappale"/>
        <w:numPr>
          <w:ilvl w:val="0"/>
          <w:numId w:val="48"/>
        </w:numPr>
        <w:spacing w:after="0" w:line="240" w:lineRule="auto"/>
        <w:rPr>
          <w:ins w:id="1896" w:author="Remi Hoeve" w:date="2024-03-12T15:50:00Z"/>
          <w:del w:id="1897" w:author="Kaski Maiju" w:date="2024-06-26T12:25:00Z"/>
          <w:rFonts w:ascii="Calibri" w:eastAsia="Calibri" w:hAnsi="Calibri" w:cs="Times New Roman"/>
          <w:lang w:val="en-US"/>
          <w:rPrChange w:id="1898" w:author="Kaski Maiju" w:date="2024-09-26T13:17:00Z" w16du:dateUtc="2024-09-26T10:17:00Z">
            <w:rPr>
              <w:ins w:id="1899" w:author="Remi Hoeve" w:date="2024-03-12T15:50:00Z"/>
              <w:del w:id="1900" w:author="Kaski Maiju" w:date="2024-06-26T12:25:00Z"/>
              <w:rFonts w:ascii="Calibri" w:eastAsia="Calibri" w:hAnsi="Calibri" w:cs="Times New Roman"/>
              <w:sz w:val="22"/>
            </w:rPr>
          </w:rPrChange>
        </w:rPr>
        <w:pPrChange w:id="1901" w:author="Kaski Maiju" w:date="2024-09-26T13:17:00Z" w16du:dateUtc="2024-09-26T10:17:00Z">
          <w:pPr>
            <w:spacing w:after="160" w:line="259" w:lineRule="auto"/>
          </w:pPr>
        </w:pPrChange>
      </w:pPr>
    </w:p>
    <w:p w14:paraId="1A21D123" w14:textId="01917AC8" w:rsidR="000D76D9" w:rsidRPr="00453C20" w:rsidDel="00EB7650" w:rsidRDefault="000D76D9">
      <w:pPr>
        <w:pStyle w:val="Luettelokappale"/>
        <w:rPr>
          <w:ins w:id="1902" w:author="Remi Hoeve" w:date="2024-03-12T15:50:00Z"/>
          <w:del w:id="1903" w:author="Kaski Maiju" w:date="2024-06-26T12:25:00Z"/>
          <w:lang w:val="en-US"/>
          <w:rPrChange w:id="1904" w:author="Kaski Maiju" w:date="2024-09-26T13:17:00Z" w16du:dateUtc="2024-09-26T10:17:00Z">
            <w:rPr>
              <w:ins w:id="1905" w:author="Remi Hoeve" w:date="2024-03-12T15:50:00Z"/>
              <w:del w:id="1906" w:author="Kaski Maiju" w:date="2024-06-26T12:25:00Z"/>
            </w:rPr>
          </w:rPrChange>
        </w:rPr>
        <w:pPrChange w:id="1907" w:author="Kaski Maiju" w:date="2024-09-26T13:17:00Z" w16du:dateUtc="2024-09-26T10:17:00Z">
          <w:pPr>
            <w:pStyle w:val="Bullet1"/>
            <w:numPr>
              <w:numId w:val="0"/>
            </w:numPr>
            <w:ind w:left="0" w:firstLine="0"/>
          </w:pPr>
        </w:pPrChange>
      </w:pPr>
      <w:ins w:id="1908" w:author="Remi Hoeve" w:date="2024-03-12T15:50:00Z">
        <w:del w:id="1909" w:author="Kaski Maiju" w:date="2024-06-26T12:25:00Z">
          <w:r w:rsidRPr="00453C20" w:rsidDel="00EB7650">
            <w:rPr>
              <w:u w:val="single"/>
              <w:lang w:val="en-US"/>
              <w:rPrChange w:id="1910" w:author="Kaski Maiju" w:date="2024-09-26T13:17:00Z" w16du:dateUtc="2024-09-26T10:17:00Z">
                <w:rPr>
                  <w:u w:val="single"/>
                </w:rPr>
              </w:rPrChange>
            </w:rPr>
            <w:delText>Post-conditions</w:delText>
          </w:r>
          <w:r w:rsidRPr="00453C20" w:rsidDel="00EB7650">
            <w:rPr>
              <w:lang w:val="en-US"/>
              <w:rPrChange w:id="1911" w:author="Kaski Maiju" w:date="2024-09-26T13:17:00Z" w16du:dateUtc="2024-09-26T10:17:00Z">
                <w:rPr/>
              </w:rPrChange>
            </w:rPr>
            <w:delText>:</w:delText>
          </w:r>
        </w:del>
      </w:ins>
    </w:p>
    <w:p w14:paraId="038A220D" w14:textId="613002BD" w:rsidR="000D76D9" w:rsidRPr="00453C20" w:rsidDel="005E116F" w:rsidRDefault="000D76D9">
      <w:pPr>
        <w:pStyle w:val="Luettelokappale"/>
        <w:numPr>
          <w:ilvl w:val="0"/>
          <w:numId w:val="48"/>
        </w:numPr>
        <w:spacing w:after="0" w:line="240" w:lineRule="auto"/>
        <w:rPr>
          <w:ins w:id="1912" w:author="Remi Hoeve" w:date="2024-03-12T15:50:00Z"/>
          <w:del w:id="1913" w:author="Kaski Maiju" w:date="2025-03-19T14:29:00Z" w16du:dateUtc="2025-03-19T12:29:00Z"/>
          <w:lang w:val="en-US"/>
          <w:rPrChange w:id="1914" w:author="Kaski Maiju" w:date="2024-09-26T13:17:00Z" w16du:dateUtc="2024-09-26T10:17:00Z">
            <w:rPr>
              <w:ins w:id="1915" w:author="Remi Hoeve" w:date="2024-03-12T15:50:00Z"/>
              <w:del w:id="1916" w:author="Kaski Maiju" w:date="2025-03-19T14:29:00Z" w16du:dateUtc="2025-03-19T12:29:00Z"/>
            </w:rPr>
          </w:rPrChange>
        </w:rPr>
        <w:pPrChange w:id="1917" w:author="Kaski Maiju" w:date="2024-09-26T13:17:00Z" w16du:dateUtc="2024-09-26T10:17:00Z">
          <w:pPr>
            <w:pStyle w:val="Bullet1"/>
            <w:numPr>
              <w:numId w:val="0"/>
            </w:numPr>
            <w:ind w:left="0" w:firstLine="0"/>
          </w:pPr>
        </w:pPrChange>
      </w:pPr>
    </w:p>
    <w:p w14:paraId="0E97FF82" w14:textId="09E60659" w:rsidR="000D76D9" w:rsidDel="005E116F" w:rsidRDefault="000D76D9" w:rsidP="00A17417">
      <w:pPr>
        <w:pStyle w:val="Bullet1"/>
        <w:numPr>
          <w:ilvl w:val="0"/>
          <w:numId w:val="0"/>
        </w:numPr>
        <w:ind w:left="360" w:hanging="360"/>
        <w:rPr>
          <w:ins w:id="1918" w:author="Remi Hoeve" w:date="2024-03-12T15:50:00Z"/>
          <w:del w:id="1919" w:author="Kaski Maiju" w:date="2025-03-19T14:29:00Z" w16du:dateUtc="2025-03-19T12:29:00Z"/>
        </w:rPr>
      </w:pPr>
    </w:p>
    <w:p w14:paraId="4969A396" w14:textId="393D6CBE" w:rsidR="000D76D9" w:rsidRPr="00702C17" w:rsidDel="005E116F" w:rsidRDefault="000D76D9">
      <w:pPr>
        <w:pStyle w:val="AppendixHead3"/>
        <w:rPr>
          <w:ins w:id="1920" w:author="Remi Hoeve" w:date="2024-03-12T15:50:00Z"/>
          <w:del w:id="1921" w:author="Kaski Maiju" w:date="2025-03-19T14:29:00Z" w16du:dateUtc="2025-03-19T12:29:00Z"/>
          <w:rFonts w:asciiTheme="majorHAnsi" w:hAnsiTheme="majorHAnsi" w:cstheme="majorBidi"/>
          <w:b w:val="0"/>
          <w:iCs/>
          <w:rPrChange w:id="1922" w:author="Kaski Maiju" w:date="2024-03-14T15:51:00Z">
            <w:rPr>
              <w:ins w:id="1923" w:author="Remi Hoeve" w:date="2024-03-12T15:50:00Z"/>
              <w:del w:id="1924" w:author="Kaski Maiju" w:date="2025-03-19T14:29:00Z" w16du:dateUtc="2025-03-19T12:29:00Z"/>
              <w:rFonts w:ascii="Calibri" w:eastAsia="Calibri" w:hAnsi="Calibri" w:cs="Times New Roman"/>
              <w:b/>
              <w:bCs/>
              <w:sz w:val="22"/>
            </w:rPr>
          </w:rPrChange>
        </w:rPr>
        <w:pPrChange w:id="1925" w:author="Kaski Maiju" w:date="2024-09-23T15:02:00Z" w16du:dateUtc="2024-09-23T12:02:00Z">
          <w:pPr>
            <w:spacing w:after="160" w:line="259" w:lineRule="auto"/>
          </w:pPr>
        </w:pPrChange>
      </w:pPr>
      <w:ins w:id="1926" w:author="Remi Hoeve" w:date="2024-03-12T15:50:00Z">
        <w:del w:id="1927" w:author="Kaski Maiju" w:date="2024-09-26T12:10:00Z" w16du:dateUtc="2024-09-26T09:10:00Z">
          <w:r w:rsidRPr="00702C17" w:rsidDel="006C0517">
            <w:rPr>
              <w:rFonts w:asciiTheme="majorHAnsi" w:hAnsiTheme="majorHAnsi" w:cstheme="majorBidi"/>
              <w:b w:val="0"/>
              <w:iCs/>
              <w:smallCaps w:val="0"/>
              <w:rPrChange w:id="1928" w:author="Kaski Maiju" w:date="2024-03-14T15:51:00Z">
                <w:rPr>
                  <w:rFonts w:ascii="Calibri" w:hAnsi="Calibri" w:cs="Times New Roman"/>
                  <w:b/>
                  <w:bCs/>
                  <w:iCs/>
                  <w:smallCaps/>
                </w:rPr>
              </w:rPrChange>
            </w:rPr>
            <w:delText>Use Case</w:delText>
          </w:r>
        </w:del>
      </w:ins>
      <w:ins w:id="1929" w:author="Remi Hoeve" w:date="2024-03-12T16:11:00Z">
        <w:del w:id="1930" w:author="Kaski Maiju" w:date="2024-09-26T12:10:00Z" w16du:dateUtc="2024-09-26T09:10:00Z">
          <w:r w:rsidR="003F4E7D" w:rsidRPr="00702C17" w:rsidDel="006C0517">
            <w:rPr>
              <w:rFonts w:asciiTheme="majorHAnsi" w:hAnsiTheme="majorHAnsi" w:cstheme="majorBidi"/>
              <w:b w:val="0"/>
              <w:iCs/>
              <w:smallCaps w:val="0"/>
              <w:rPrChange w:id="1931" w:author="Kaski Maiju" w:date="2024-03-14T15:51:00Z">
                <w:rPr>
                  <w:rFonts w:ascii="Calibri" w:hAnsi="Calibri" w:cs="Times New Roman"/>
                  <w:b/>
                  <w:bCs/>
                  <w:iCs/>
                  <w:smallCaps/>
                </w:rPr>
              </w:rPrChange>
            </w:rPr>
            <w:delText xml:space="preserve"> 4</w:delText>
          </w:r>
        </w:del>
      </w:ins>
    </w:p>
    <w:p w14:paraId="74B58183" w14:textId="49B488D0" w:rsidR="000D76D9" w:rsidRPr="0031508E" w:rsidDel="00D92CAE" w:rsidRDefault="000D76D9" w:rsidP="000D76D9">
      <w:pPr>
        <w:spacing w:after="160" w:line="259" w:lineRule="auto"/>
        <w:rPr>
          <w:ins w:id="1932" w:author="Remi Hoeve" w:date="2024-03-12T15:50:00Z"/>
          <w:del w:id="1933" w:author="Kaski Maiju" w:date="2024-06-26T14:59:00Z"/>
          <w:rFonts w:ascii="Calibri" w:eastAsia="Calibri" w:hAnsi="Calibri" w:cs="Times New Roman"/>
          <w:sz w:val="22"/>
        </w:rPr>
      </w:pPr>
      <w:ins w:id="1934" w:author="Remi Hoeve" w:date="2024-03-12T15:50:00Z">
        <w:del w:id="1935" w:author="Kaski Maiju" w:date="2024-06-26T14:59:00Z">
          <w:r w:rsidRPr="0031508E" w:rsidDel="00D92CAE">
            <w:rPr>
              <w:rFonts w:ascii="Calibri" w:eastAsia="Calibri" w:hAnsi="Calibri" w:cs="Times New Roman"/>
              <w:sz w:val="22"/>
              <w:u w:val="single"/>
            </w:rPr>
            <w:delText>Use-case (name):</w:delText>
          </w:r>
        </w:del>
      </w:ins>
      <w:ins w:id="1936" w:author="Remi Hoeve" w:date="2024-03-12T16:13:00Z">
        <w:del w:id="1937" w:author="Kaski Maiju" w:date="2024-06-26T14:59:00Z">
          <w:r w:rsidR="000C0EB4" w:rsidDel="00D92CAE">
            <w:rPr>
              <w:rFonts w:ascii="Calibri" w:eastAsia="Calibri" w:hAnsi="Calibri" w:cs="Times New Roman"/>
              <w:sz w:val="22"/>
              <w:u w:val="single"/>
            </w:rPr>
            <w:tab/>
            <w:delText>Arriving vessels headi</w:delText>
          </w:r>
        </w:del>
      </w:ins>
      <w:ins w:id="1938" w:author="Remi Hoeve" w:date="2024-03-12T16:14:00Z">
        <w:del w:id="1939" w:author="Kaski Maiju" w:date="2024-06-26T14:59:00Z">
          <w:r w:rsidR="000C0EB4" w:rsidDel="00D92CAE">
            <w:rPr>
              <w:rFonts w:ascii="Calibri" w:eastAsia="Calibri" w:hAnsi="Calibri" w:cs="Times New Roman"/>
              <w:sz w:val="22"/>
              <w:u w:val="single"/>
            </w:rPr>
            <w:delText>ng for anchorage</w:delText>
          </w:r>
        </w:del>
      </w:ins>
    </w:p>
    <w:p w14:paraId="72367E7D" w14:textId="5A21CE12" w:rsidR="000D76D9" w:rsidRPr="00D92CAE" w:rsidDel="005E116F" w:rsidRDefault="000D76D9" w:rsidP="000D76D9">
      <w:pPr>
        <w:spacing w:after="160" w:line="259" w:lineRule="auto"/>
        <w:ind w:left="2608" w:hanging="2608"/>
        <w:rPr>
          <w:ins w:id="1940" w:author="Remi Hoeve" w:date="2024-03-12T15:50:00Z"/>
          <w:del w:id="1941" w:author="Kaski Maiju" w:date="2025-03-19T14:29:00Z" w16du:dateUtc="2025-03-19T12:29:00Z"/>
          <w:rFonts w:ascii="Calibri" w:eastAsia="Calibri" w:hAnsi="Calibri" w:cs="Times New Roman"/>
          <w:color w:val="000000" w:themeColor="text1"/>
          <w:sz w:val="22"/>
          <w:u w:val="single"/>
          <w:rPrChange w:id="1942" w:author="Kaski Maiju" w:date="2024-06-26T14:59:00Z">
            <w:rPr>
              <w:ins w:id="1943" w:author="Remi Hoeve" w:date="2024-03-12T15:50:00Z"/>
              <w:del w:id="1944" w:author="Kaski Maiju" w:date="2025-03-19T14:29:00Z" w16du:dateUtc="2025-03-19T12:29:00Z"/>
              <w:rFonts w:ascii="Calibri" w:eastAsia="Calibri" w:hAnsi="Calibri" w:cs="Times New Roman"/>
              <w:sz w:val="22"/>
            </w:rPr>
          </w:rPrChange>
        </w:rPr>
      </w:pPr>
      <w:ins w:id="1945" w:author="Remi Hoeve" w:date="2024-03-12T15:50:00Z">
        <w:del w:id="1946" w:author="Kaski Maiju" w:date="2025-03-19T14:29:00Z" w16du:dateUtc="2025-03-19T12:29:00Z">
          <w:r w:rsidRPr="0031508E" w:rsidDel="005E116F">
            <w:rPr>
              <w:rFonts w:ascii="Calibri" w:eastAsia="Calibri" w:hAnsi="Calibri" w:cs="Times New Roman"/>
              <w:sz w:val="22"/>
              <w:u w:val="single"/>
            </w:rPr>
            <w:delText>Description:</w:delText>
          </w:r>
        </w:del>
      </w:ins>
      <w:ins w:id="1947" w:author="Remi Hoeve" w:date="2024-03-12T16:38:00Z">
        <w:del w:id="1948" w:author="Kaski Maiju" w:date="2025-03-19T14:29:00Z" w16du:dateUtc="2025-03-19T12:29:00Z">
          <w:r w:rsidR="00F36651" w:rsidRPr="00D92CAE" w:rsidDel="005E116F">
            <w:rPr>
              <w:rFonts w:ascii="Calibri" w:eastAsia="Calibri" w:hAnsi="Calibri" w:cs="Times New Roman"/>
              <w:sz w:val="22"/>
              <w:rPrChange w:id="1949" w:author="Kaski Maiju" w:date="2024-06-26T14:59:00Z">
                <w:rPr>
                  <w:rFonts w:ascii="Calibri" w:eastAsia="Calibri" w:hAnsi="Calibri" w:cs="Times New Roman"/>
                  <w:sz w:val="22"/>
                  <w:u w:val="single"/>
                </w:rPr>
              </w:rPrChange>
            </w:rPr>
            <w:tab/>
          </w:r>
        </w:del>
      </w:ins>
      <w:ins w:id="1950" w:author="Remi Hoeve" w:date="2024-03-12T16:39:00Z">
        <w:del w:id="1951" w:author="Kaski Maiju" w:date="2025-03-19T14:29:00Z" w16du:dateUtc="2025-03-19T12:29:00Z">
          <w:r w:rsidR="00C43BD6" w:rsidRPr="00D92CAE" w:rsidDel="005E116F">
            <w:rPr>
              <w:rFonts w:ascii="Calibri" w:eastAsia="Calibri" w:hAnsi="Calibri" w:cs="Times New Roman"/>
              <w:sz w:val="22"/>
              <w:rPrChange w:id="1952" w:author="Kaski Maiju" w:date="2024-06-26T14:59:00Z">
                <w:rPr>
                  <w:rFonts w:ascii="Calibri" w:eastAsia="Calibri" w:hAnsi="Calibri" w:cs="Times New Roman"/>
                  <w:sz w:val="22"/>
                  <w:u w:val="single"/>
                </w:rPr>
              </w:rPrChange>
            </w:rPr>
            <w:delText xml:space="preserve">Vessels from outside the VTS area request for Traffic Clearance </w:delText>
          </w:r>
          <w:r w:rsidR="003A51FE" w:rsidRPr="00D92CAE" w:rsidDel="005E116F">
            <w:rPr>
              <w:rFonts w:ascii="Calibri" w:eastAsia="Calibri" w:hAnsi="Calibri" w:cs="Times New Roman"/>
              <w:sz w:val="22"/>
              <w:rPrChange w:id="1953" w:author="Kaski Maiju" w:date="2024-06-26T14:59:00Z">
                <w:rPr>
                  <w:rFonts w:ascii="Calibri" w:eastAsia="Calibri" w:hAnsi="Calibri" w:cs="Times New Roman"/>
                  <w:sz w:val="22"/>
                  <w:u w:val="single"/>
                </w:rPr>
              </w:rPrChange>
            </w:rPr>
            <w:delText xml:space="preserve"> t</w:delText>
          </w:r>
        </w:del>
      </w:ins>
      <w:ins w:id="1954" w:author="Remi Hoeve" w:date="2024-03-12T16:40:00Z">
        <w:del w:id="1955" w:author="Kaski Maiju" w:date="2025-03-19T14:29:00Z" w16du:dateUtc="2025-03-19T12:29:00Z">
          <w:r w:rsidR="003A51FE" w:rsidRPr="00D92CAE" w:rsidDel="005E116F">
            <w:rPr>
              <w:rFonts w:ascii="Calibri" w:eastAsia="Calibri" w:hAnsi="Calibri" w:cs="Times New Roman"/>
              <w:sz w:val="22"/>
              <w:rPrChange w:id="1956" w:author="Kaski Maiju" w:date="2024-06-26T14:59:00Z">
                <w:rPr>
                  <w:rFonts w:ascii="Calibri" w:eastAsia="Calibri" w:hAnsi="Calibri" w:cs="Times New Roman"/>
                  <w:sz w:val="22"/>
                  <w:u w:val="single"/>
                </w:rPr>
              </w:rPrChange>
            </w:rPr>
            <w:delText xml:space="preserve">o an anchorage </w:delText>
          </w:r>
          <w:r w:rsidR="003A51FE" w:rsidRPr="00D92CAE" w:rsidDel="005E116F">
            <w:rPr>
              <w:rFonts w:ascii="Calibri" w:eastAsia="Calibri" w:hAnsi="Calibri" w:cs="Times New Roman"/>
              <w:color w:val="000000" w:themeColor="text1"/>
              <w:sz w:val="22"/>
              <w:rPrChange w:id="1957" w:author="Kaski Maiju" w:date="2024-06-26T14:59:00Z">
                <w:rPr>
                  <w:rFonts w:ascii="Calibri" w:eastAsia="Calibri" w:hAnsi="Calibri" w:cs="Times New Roman"/>
                  <w:sz w:val="22"/>
                  <w:u w:val="single"/>
                </w:rPr>
              </w:rPrChange>
            </w:rPr>
            <w:delText>within the VTS a</w:delText>
          </w:r>
          <w:r w:rsidR="00821A7D" w:rsidRPr="00D92CAE" w:rsidDel="005E116F">
            <w:rPr>
              <w:rFonts w:ascii="Calibri" w:eastAsia="Calibri" w:hAnsi="Calibri" w:cs="Times New Roman"/>
              <w:color w:val="000000" w:themeColor="text1"/>
              <w:sz w:val="22"/>
              <w:rPrChange w:id="1958" w:author="Kaski Maiju" w:date="2024-06-26T14:59:00Z">
                <w:rPr>
                  <w:rFonts w:ascii="Calibri" w:eastAsia="Calibri" w:hAnsi="Calibri" w:cs="Times New Roman"/>
                  <w:sz w:val="22"/>
                  <w:u w:val="single"/>
                </w:rPr>
              </w:rPrChange>
            </w:rPr>
            <w:delText>rea.</w:delText>
          </w:r>
        </w:del>
      </w:ins>
    </w:p>
    <w:p w14:paraId="2F9F8403" w14:textId="269577CD" w:rsidR="000D76D9" w:rsidRPr="00D92CAE" w:rsidDel="00EB7650" w:rsidRDefault="000D76D9" w:rsidP="000D76D9">
      <w:pPr>
        <w:spacing w:after="160" w:line="259" w:lineRule="auto"/>
        <w:rPr>
          <w:ins w:id="1959" w:author="Remi Hoeve" w:date="2024-03-12T15:50:00Z"/>
          <w:del w:id="1960" w:author="Kaski Maiju" w:date="2024-06-26T12:26:00Z"/>
          <w:rFonts w:ascii="Calibri" w:eastAsia="Calibri" w:hAnsi="Calibri" w:cs="Times New Roman"/>
          <w:color w:val="000000" w:themeColor="text1"/>
          <w:sz w:val="22"/>
          <w:u w:val="single"/>
          <w:rPrChange w:id="1961" w:author="Kaski Maiju" w:date="2024-06-26T14:59:00Z">
            <w:rPr>
              <w:ins w:id="1962" w:author="Remi Hoeve" w:date="2024-03-12T15:50:00Z"/>
              <w:del w:id="1963" w:author="Kaski Maiju" w:date="2024-06-26T12:26:00Z"/>
              <w:rFonts w:ascii="Calibri" w:eastAsia="Calibri" w:hAnsi="Calibri" w:cs="Times New Roman"/>
              <w:sz w:val="22"/>
            </w:rPr>
          </w:rPrChange>
        </w:rPr>
      </w:pPr>
      <w:ins w:id="1964" w:author="Remi Hoeve" w:date="2024-03-12T15:50:00Z">
        <w:del w:id="1965" w:author="Kaski Maiju" w:date="2024-06-26T12:26:00Z">
          <w:r w:rsidRPr="005E116F" w:rsidDel="00EB7650">
            <w:rPr>
              <w:rFonts w:ascii="Calibri" w:eastAsia="Calibri" w:hAnsi="Calibri" w:cs="Times New Roman"/>
              <w:color w:val="000000" w:themeColor="text1"/>
              <w:sz w:val="22"/>
              <w:u w:val="single"/>
            </w:rPr>
            <w:delText>Actors:</w:delText>
          </w:r>
        </w:del>
      </w:ins>
      <w:ins w:id="1966" w:author="Remi Hoeve" w:date="2024-03-12T16:23:00Z">
        <w:del w:id="1967" w:author="Kaski Maiju" w:date="2024-06-26T12:26:00Z">
          <w:r w:rsidR="00E835F3" w:rsidRPr="005E116F" w:rsidDel="00EB7650">
            <w:rPr>
              <w:rFonts w:ascii="Calibri" w:eastAsia="Calibri" w:hAnsi="Calibri" w:cs="Times New Roman"/>
              <w:color w:val="000000" w:themeColor="text1"/>
              <w:sz w:val="22"/>
              <w:u w:val="single"/>
            </w:rPr>
            <w:tab/>
          </w:r>
          <w:r w:rsidR="00E835F3" w:rsidRPr="005E116F" w:rsidDel="00EB7650">
            <w:rPr>
              <w:rFonts w:ascii="Calibri" w:eastAsia="Calibri" w:hAnsi="Calibri" w:cs="Times New Roman"/>
              <w:color w:val="000000" w:themeColor="text1"/>
              <w:sz w:val="22"/>
              <w:u w:val="single"/>
            </w:rPr>
            <w:tab/>
          </w:r>
          <w:r w:rsidR="00E835F3" w:rsidRPr="005E116F" w:rsidDel="00EB7650">
            <w:rPr>
              <w:rFonts w:ascii="Calibri" w:eastAsia="Calibri" w:hAnsi="Calibri" w:cs="Times New Roman"/>
              <w:color w:val="000000" w:themeColor="text1"/>
              <w:sz w:val="22"/>
              <w:u w:val="single"/>
            </w:rPr>
            <w:tab/>
            <w:delText>Mariner, ECDIS/on board system, VTS</w:delText>
          </w:r>
        </w:del>
      </w:ins>
    </w:p>
    <w:p w14:paraId="159831A5" w14:textId="49BC55D8" w:rsidR="000D76D9" w:rsidRPr="00D92CAE" w:rsidDel="00EB7650" w:rsidRDefault="000D76D9" w:rsidP="000D76D9">
      <w:pPr>
        <w:spacing w:after="160" w:line="259" w:lineRule="auto"/>
        <w:rPr>
          <w:ins w:id="1968" w:author="Remi Hoeve" w:date="2024-03-12T15:50:00Z"/>
          <w:del w:id="1969" w:author="Kaski Maiju" w:date="2024-06-26T12:26:00Z"/>
          <w:rFonts w:ascii="Calibri" w:eastAsia="Calibri" w:hAnsi="Calibri" w:cs="Times New Roman"/>
          <w:color w:val="000000" w:themeColor="text1"/>
          <w:sz w:val="22"/>
          <w:u w:val="single"/>
          <w:rPrChange w:id="1970" w:author="Kaski Maiju" w:date="2024-06-26T14:59:00Z">
            <w:rPr>
              <w:ins w:id="1971" w:author="Remi Hoeve" w:date="2024-03-12T15:50:00Z"/>
              <w:del w:id="1972" w:author="Kaski Maiju" w:date="2024-06-26T12:26:00Z"/>
              <w:rFonts w:ascii="Calibri" w:eastAsia="Calibri" w:hAnsi="Calibri" w:cs="Times New Roman"/>
              <w:sz w:val="22"/>
            </w:rPr>
          </w:rPrChange>
        </w:rPr>
      </w:pPr>
      <w:ins w:id="1973" w:author="Remi Hoeve" w:date="2024-03-12T15:50:00Z">
        <w:del w:id="1974" w:author="Kaski Maiju" w:date="2024-06-26T12:26:00Z">
          <w:r w:rsidRPr="005E116F" w:rsidDel="00EB7650">
            <w:rPr>
              <w:rFonts w:ascii="Calibri" w:eastAsia="Calibri" w:hAnsi="Calibri" w:cs="Times New Roman"/>
              <w:color w:val="000000" w:themeColor="text1"/>
              <w:sz w:val="22"/>
              <w:u w:val="single"/>
            </w:rPr>
            <w:delText>Frequency of Use</w:delText>
          </w:r>
          <w:r w:rsidRPr="00D92CAE" w:rsidDel="00EB7650">
            <w:rPr>
              <w:rFonts w:ascii="Calibri" w:eastAsia="Calibri" w:hAnsi="Calibri" w:cs="Times New Roman"/>
              <w:color w:val="000000" w:themeColor="text1"/>
              <w:sz w:val="22"/>
              <w:u w:val="single"/>
              <w:rPrChange w:id="1975" w:author="Kaski Maiju" w:date="2024-06-26T14:59:00Z">
                <w:rPr>
                  <w:rFonts w:ascii="Calibri" w:eastAsia="Calibri" w:hAnsi="Calibri" w:cs="Times New Roman"/>
                  <w:sz w:val="22"/>
                </w:rPr>
              </w:rPrChange>
            </w:rPr>
            <w:delText>:</w:delText>
          </w:r>
        </w:del>
      </w:ins>
      <w:ins w:id="1976" w:author="Remi Hoeve" w:date="2024-03-12T16:27:00Z">
        <w:del w:id="1977" w:author="Kaski Maiju" w:date="2024-06-26T12:26:00Z">
          <w:r w:rsidR="0045677C" w:rsidRPr="00D92CAE" w:rsidDel="00EB7650">
            <w:rPr>
              <w:rFonts w:ascii="Calibri" w:eastAsia="Calibri" w:hAnsi="Calibri" w:cs="Times New Roman"/>
              <w:color w:val="000000" w:themeColor="text1"/>
              <w:sz w:val="22"/>
              <w:u w:val="single"/>
              <w:rPrChange w:id="1978" w:author="Kaski Maiju" w:date="2024-06-26T14:59:00Z">
                <w:rPr>
                  <w:rFonts w:ascii="Calibri" w:eastAsia="Calibri" w:hAnsi="Calibri" w:cs="Times New Roman"/>
                  <w:sz w:val="22"/>
                </w:rPr>
              </w:rPrChange>
            </w:rPr>
            <w:tab/>
          </w:r>
        </w:del>
      </w:ins>
      <w:ins w:id="1979" w:author="Remi Hoeve" w:date="2024-03-12T16:28:00Z">
        <w:del w:id="1980" w:author="Kaski Maiju" w:date="2024-06-26T12:26:00Z">
          <w:r w:rsidR="0045677C" w:rsidRPr="00D92CAE" w:rsidDel="00EB7650">
            <w:rPr>
              <w:rFonts w:ascii="Calibri" w:eastAsia="Calibri" w:hAnsi="Calibri" w:cs="Times New Roman"/>
              <w:color w:val="000000" w:themeColor="text1"/>
              <w:sz w:val="22"/>
              <w:u w:val="single"/>
              <w:rPrChange w:id="1981" w:author="Kaski Maiju" w:date="2024-06-26T14:59:00Z">
                <w:rPr>
                  <w:rFonts w:ascii="Calibri" w:eastAsia="Calibri" w:hAnsi="Calibri" w:cs="Times New Roman"/>
                  <w:sz w:val="22"/>
                </w:rPr>
              </w:rPrChange>
            </w:rPr>
            <w:delText>Typically triggered before vessel enters VTS area</w:delText>
          </w:r>
        </w:del>
      </w:ins>
    </w:p>
    <w:p w14:paraId="08920A93" w14:textId="0BF1E616" w:rsidR="00E835F3" w:rsidRPr="00D92CAE" w:rsidDel="00EB7650" w:rsidRDefault="000D76D9" w:rsidP="00E835F3">
      <w:pPr>
        <w:spacing w:after="120" w:line="259" w:lineRule="auto"/>
        <w:ind w:left="2832" w:hanging="2832"/>
        <w:rPr>
          <w:ins w:id="1982" w:author="Remi Hoeve" w:date="2024-03-12T16:21:00Z"/>
          <w:del w:id="1983" w:author="Kaski Maiju" w:date="2024-06-26T12:26:00Z"/>
          <w:rFonts w:ascii="Calibri" w:eastAsia="Calibri" w:hAnsi="Calibri" w:cs="Times New Roman"/>
          <w:color w:val="000000" w:themeColor="text1"/>
          <w:sz w:val="22"/>
          <w:u w:val="single"/>
          <w:rPrChange w:id="1984" w:author="Kaski Maiju" w:date="2024-06-26T14:59:00Z">
            <w:rPr>
              <w:ins w:id="1985" w:author="Remi Hoeve" w:date="2024-03-12T16:21:00Z"/>
              <w:del w:id="1986" w:author="Kaski Maiju" w:date="2024-06-26T12:26:00Z"/>
              <w:rFonts w:ascii="Calibri" w:eastAsia="Calibri" w:hAnsi="Calibri" w:cs="Times New Roman"/>
              <w:sz w:val="22"/>
            </w:rPr>
          </w:rPrChange>
        </w:rPr>
      </w:pPr>
      <w:ins w:id="1987" w:author="Remi Hoeve" w:date="2024-03-12T15:50:00Z">
        <w:del w:id="1988" w:author="Kaski Maiju" w:date="2024-06-26T12:26:00Z">
          <w:r w:rsidRPr="005E116F" w:rsidDel="00EB7650">
            <w:rPr>
              <w:rFonts w:ascii="Calibri" w:eastAsia="Calibri" w:hAnsi="Calibri" w:cs="Times New Roman"/>
              <w:color w:val="000000" w:themeColor="text1"/>
              <w:sz w:val="22"/>
              <w:u w:val="single"/>
            </w:rPr>
            <w:delText>Pre-conditions</w:delText>
          </w:r>
          <w:r w:rsidRPr="00D92CAE" w:rsidDel="00EB7650">
            <w:rPr>
              <w:rFonts w:ascii="Calibri" w:eastAsia="Calibri" w:hAnsi="Calibri" w:cs="Times New Roman"/>
              <w:color w:val="000000" w:themeColor="text1"/>
              <w:sz w:val="22"/>
              <w:u w:val="single"/>
              <w:rPrChange w:id="1989" w:author="Kaski Maiju" w:date="2024-06-26T14:59:00Z">
                <w:rPr>
                  <w:rFonts w:ascii="Calibri" w:eastAsia="Calibri" w:hAnsi="Calibri" w:cs="Times New Roman"/>
                  <w:sz w:val="22"/>
                </w:rPr>
              </w:rPrChange>
            </w:rPr>
            <w:delText>:</w:delText>
          </w:r>
        </w:del>
      </w:ins>
      <w:ins w:id="1990" w:author="Remi Hoeve" w:date="2024-03-12T16:21:00Z">
        <w:del w:id="1991" w:author="Kaski Maiju" w:date="2024-06-26T12:26:00Z">
          <w:r w:rsidR="00E835F3" w:rsidRPr="00D92CAE" w:rsidDel="00EB7650">
            <w:rPr>
              <w:rFonts w:ascii="Calibri" w:eastAsia="Calibri" w:hAnsi="Calibri" w:cs="Times New Roman"/>
              <w:color w:val="000000" w:themeColor="text1"/>
              <w:sz w:val="22"/>
              <w:u w:val="single"/>
              <w:rPrChange w:id="1992" w:author="Kaski Maiju" w:date="2024-06-26T14:59:00Z">
                <w:rPr>
                  <w:rFonts w:ascii="Calibri" w:eastAsia="Calibri" w:hAnsi="Calibri" w:cs="Times New Roman"/>
                  <w:sz w:val="22"/>
                </w:rPr>
              </w:rPrChange>
            </w:rPr>
            <w:tab/>
            <w:delText>The service instance is known to the on-board system, or the on board system has access to a service registry in which the service instance can be discovered.</w:delText>
          </w:r>
        </w:del>
      </w:ins>
    </w:p>
    <w:p w14:paraId="69C4DC0B" w14:textId="5DEB7615" w:rsidR="000D76D9" w:rsidDel="00EB7650" w:rsidRDefault="000D76D9" w:rsidP="004F6822">
      <w:pPr>
        <w:pStyle w:val="Luettelokappale"/>
        <w:numPr>
          <w:ilvl w:val="0"/>
          <w:numId w:val="49"/>
        </w:numPr>
        <w:autoSpaceDE w:val="0"/>
        <w:autoSpaceDN w:val="0"/>
        <w:adjustRightInd w:val="0"/>
        <w:spacing w:after="0" w:line="240" w:lineRule="auto"/>
        <w:rPr>
          <w:del w:id="1993" w:author="Kaski Maiju" w:date="2024-03-13T15:58:00Z"/>
          <w:rFonts w:ascii="Calibri" w:eastAsia="Calibri" w:hAnsi="Calibri" w:cs="Times New Roman"/>
          <w:u w:val="single"/>
        </w:rPr>
      </w:pPr>
      <w:ins w:id="1994" w:author="Remi Hoeve" w:date="2024-03-12T15:50:00Z">
        <w:del w:id="1995" w:author="Kaski Maiju" w:date="2024-03-13T15:58:00Z">
          <w:r w:rsidRPr="0031508E" w:rsidDel="005E285F">
            <w:rPr>
              <w:rFonts w:ascii="Calibri" w:eastAsia="Calibri" w:hAnsi="Calibri" w:cs="Times New Roman"/>
              <w:u w:val="single"/>
            </w:rPr>
            <w:delText>Ordinary Sequence:</w:delText>
          </w:r>
        </w:del>
      </w:ins>
    </w:p>
    <w:p w14:paraId="76E9F5BC" w14:textId="65F1E902" w:rsidR="009C3EB2" w:rsidRPr="00BA26E2" w:rsidDel="005E116F" w:rsidRDefault="009C3EB2" w:rsidP="004F6822">
      <w:pPr>
        <w:pStyle w:val="Luettelokappale"/>
        <w:numPr>
          <w:ilvl w:val="0"/>
          <w:numId w:val="49"/>
        </w:numPr>
        <w:autoSpaceDE w:val="0"/>
        <w:autoSpaceDN w:val="0"/>
        <w:adjustRightInd w:val="0"/>
        <w:spacing w:after="0" w:line="240" w:lineRule="auto"/>
        <w:rPr>
          <w:ins w:id="1996" w:author="Remi Hoeve" w:date="2024-03-12T16:14:00Z"/>
          <w:del w:id="1997" w:author="Kaski Maiju" w:date="2025-03-19T14:29:00Z" w16du:dateUtc="2025-03-19T12:29:00Z"/>
          <w:lang w:val="en-US"/>
        </w:rPr>
      </w:pPr>
      <w:ins w:id="1998" w:author="Remi Hoeve" w:date="2024-03-12T16:14:00Z">
        <w:del w:id="1999" w:author="Kaski Maiju" w:date="2025-03-19T14:29:00Z" w16du:dateUtc="2025-03-19T12:29:00Z">
          <w:r w:rsidRPr="00BA26E2" w:rsidDel="005E116F">
            <w:rPr>
              <w:lang w:val="en-US"/>
            </w:rPr>
            <w:delText xml:space="preserve">Vessel is about to enter the VTS area </w:delText>
          </w:r>
        </w:del>
      </w:ins>
    </w:p>
    <w:p w14:paraId="088522CA" w14:textId="14C925BD" w:rsidR="009C3EB2" w:rsidDel="005E116F" w:rsidRDefault="009C3EB2" w:rsidP="004F6822">
      <w:pPr>
        <w:pStyle w:val="Luettelokappale"/>
        <w:numPr>
          <w:ilvl w:val="0"/>
          <w:numId w:val="49"/>
        </w:numPr>
        <w:spacing w:after="0" w:line="240" w:lineRule="auto"/>
        <w:rPr>
          <w:ins w:id="2000" w:author="Remi Hoeve" w:date="2024-03-12T16:14:00Z"/>
          <w:del w:id="2001" w:author="Kaski Maiju" w:date="2025-03-19T14:29:00Z" w16du:dateUtc="2025-03-19T12:29:00Z"/>
          <w:lang w:val="en-US"/>
        </w:rPr>
      </w:pPr>
      <w:ins w:id="2002" w:author="Remi Hoeve" w:date="2024-03-12T16:14:00Z">
        <w:del w:id="2003" w:author="Kaski Maiju" w:date="2025-03-19T14:29:00Z" w16du:dateUtc="2025-03-19T12:29:00Z">
          <w:r w:rsidRPr="52388DDB" w:rsidDel="005E116F">
            <w:rPr>
              <w:lang w:val="en-US"/>
            </w:rPr>
            <w:delText xml:space="preserve">The vessel sends </w:delText>
          </w:r>
          <w:r w:rsidDel="005E116F">
            <w:rPr>
              <w:lang w:val="en-US"/>
            </w:rPr>
            <w:delText>message (ETA at anchorage location</w:delText>
          </w:r>
        </w:del>
        <w:del w:id="2004" w:author="Kaski Maiju" w:date="2024-06-26T12:32:00Z">
          <w:r w:rsidDel="0092327C">
            <w:rPr>
              <w:lang w:val="en-US"/>
            </w:rPr>
            <w:delText xml:space="preserve"> and/or route plan</w:delText>
          </w:r>
        </w:del>
        <w:del w:id="2005" w:author="Kaski Maiju" w:date="2025-03-19T14:29:00Z" w16du:dateUtc="2025-03-19T12:29:00Z">
          <w:r w:rsidDel="005E116F">
            <w:rPr>
              <w:lang w:val="en-US"/>
            </w:rPr>
            <w:delText xml:space="preserve">) </w:delText>
          </w:r>
          <w:r w:rsidRPr="52388DDB" w:rsidDel="005E116F">
            <w:rPr>
              <w:lang w:val="en-US"/>
            </w:rPr>
            <w:delText xml:space="preserve">through its system to the service and requests traffic clearance to proceed to the predefined </w:delText>
          </w:r>
          <w:r w:rsidDel="005E116F">
            <w:rPr>
              <w:lang w:val="en-US"/>
            </w:rPr>
            <w:delText xml:space="preserve">anchorage </w:delText>
          </w:r>
          <w:r w:rsidRPr="52388DDB" w:rsidDel="005E116F">
            <w:rPr>
              <w:lang w:val="en-US"/>
            </w:rPr>
            <w:delText>from the service</w:delText>
          </w:r>
        </w:del>
      </w:ins>
    </w:p>
    <w:p w14:paraId="76944BAA" w14:textId="0C390EEC" w:rsidR="009C3EB2" w:rsidDel="005E116F" w:rsidRDefault="009C3EB2" w:rsidP="004F6822">
      <w:pPr>
        <w:pStyle w:val="Luettelokappale"/>
        <w:numPr>
          <w:ilvl w:val="0"/>
          <w:numId w:val="49"/>
        </w:numPr>
        <w:spacing w:after="0" w:line="240" w:lineRule="auto"/>
        <w:rPr>
          <w:ins w:id="2006" w:author="Remi Hoeve" w:date="2024-03-12T16:14:00Z"/>
          <w:del w:id="2007" w:author="Kaski Maiju" w:date="2025-03-19T14:29:00Z" w16du:dateUtc="2025-03-19T12:29:00Z"/>
          <w:lang w:val="en-US"/>
        </w:rPr>
      </w:pPr>
      <w:ins w:id="2008" w:author="Remi Hoeve" w:date="2024-03-12T16:14:00Z">
        <w:del w:id="2009" w:author="Kaski Maiju" w:date="2025-03-19T14:29:00Z" w16du:dateUtc="2025-03-19T12:29:00Z">
          <w:r w:rsidRPr="52388DDB" w:rsidDel="005E116F">
            <w:rPr>
              <w:lang w:val="en-US"/>
            </w:rPr>
            <w:delText>If vessel's planned route and ETA is suitable, then VTS send acknowledgement</w:delText>
          </w:r>
          <w:r w:rsidDel="005E116F">
            <w:rPr>
              <w:lang w:val="en-US"/>
            </w:rPr>
            <w:delText xml:space="preserve"> [go to 7]</w:delText>
          </w:r>
        </w:del>
      </w:ins>
    </w:p>
    <w:p w14:paraId="3227A003" w14:textId="0735866C" w:rsidR="009C3EB2" w:rsidDel="005E116F" w:rsidRDefault="009C3EB2" w:rsidP="004F6822">
      <w:pPr>
        <w:pStyle w:val="Luettelokappale"/>
        <w:numPr>
          <w:ilvl w:val="0"/>
          <w:numId w:val="49"/>
        </w:numPr>
        <w:spacing w:after="0" w:line="240" w:lineRule="auto"/>
        <w:rPr>
          <w:ins w:id="2010" w:author="Remi Hoeve" w:date="2024-03-12T16:14:00Z"/>
          <w:del w:id="2011" w:author="Kaski Maiju" w:date="2025-03-19T14:29:00Z" w16du:dateUtc="2025-03-19T12:29:00Z"/>
          <w:lang w:val="en-US"/>
        </w:rPr>
      </w:pPr>
      <w:ins w:id="2012" w:author="Remi Hoeve" w:date="2024-03-12T16:14:00Z">
        <w:del w:id="2013" w:author="Kaski Maiju" w:date="2025-03-19T14:29:00Z" w16du:dateUtc="2025-03-19T12:29:00Z">
          <w:r w:rsidRPr="004E6F61" w:rsidDel="005E116F">
            <w:rPr>
              <w:lang w:val="en-US"/>
            </w:rPr>
            <w:delText xml:space="preserve">If vessel's planned route or ETA is not suitable, VTS sends </w:delText>
          </w:r>
          <w:r w:rsidRPr="008A76F4" w:rsidDel="005E116F">
            <w:rPr>
              <w:lang w:val="en-US"/>
            </w:rPr>
            <w:delText xml:space="preserve">denial or a recommended </w:delText>
          </w:r>
          <w:r w:rsidDel="005E116F">
            <w:rPr>
              <w:lang w:val="en-US"/>
            </w:rPr>
            <w:delText>plan</w:delText>
          </w:r>
          <w:r w:rsidRPr="008A76F4" w:rsidDel="005E116F">
            <w:rPr>
              <w:lang w:val="en-US"/>
            </w:rPr>
            <w:delText xml:space="preserve"> to the vessel through the service</w:delText>
          </w:r>
        </w:del>
      </w:ins>
    </w:p>
    <w:p w14:paraId="35325241" w14:textId="63A2593F" w:rsidR="009C3EB2" w:rsidRPr="004E6F61" w:rsidDel="005E116F" w:rsidRDefault="009C3EB2" w:rsidP="004F6822">
      <w:pPr>
        <w:pStyle w:val="Luettelokappale"/>
        <w:numPr>
          <w:ilvl w:val="0"/>
          <w:numId w:val="49"/>
        </w:numPr>
        <w:spacing w:after="200" w:line="276" w:lineRule="auto"/>
        <w:rPr>
          <w:ins w:id="2014" w:author="Remi Hoeve" w:date="2024-03-12T16:14:00Z"/>
          <w:del w:id="2015" w:author="Kaski Maiju" w:date="2025-03-19T14:29:00Z" w16du:dateUtc="2025-03-19T12:29:00Z"/>
          <w:lang w:val="en-US"/>
        </w:rPr>
      </w:pPr>
      <w:ins w:id="2016" w:author="Remi Hoeve" w:date="2024-03-12T16:14:00Z">
        <w:del w:id="2017" w:author="Kaski Maiju" w:date="2025-03-19T14:29:00Z" w16du:dateUtc="2025-03-19T12:29:00Z">
          <w:r w:rsidRPr="004E6F61" w:rsidDel="005E116F">
            <w:rPr>
              <w:lang w:val="en-US"/>
            </w:rPr>
            <w:delText>Service delivers response to the vessel</w:delText>
          </w:r>
        </w:del>
      </w:ins>
    </w:p>
    <w:p w14:paraId="668A662C" w14:textId="4E33B52B" w:rsidR="009C3EB2" w:rsidRPr="004E6F61" w:rsidDel="005E116F" w:rsidRDefault="009C3EB2" w:rsidP="004F6822">
      <w:pPr>
        <w:pStyle w:val="Luettelokappale"/>
        <w:numPr>
          <w:ilvl w:val="0"/>
          <w:numId w:val="49"/>
        </w:numPr>
        <w:spacing w:after="0" w:line="240" w:lineRule="auto"/>
        <w:rPr>
          <w:ins w:id="2018" w:author="Remi Hoeve" w:date="2024-03-12T16:14:00Z"/>
          <w:del w:id="2019" w:author="Kaski Maiju" w:date="2025-03-19T14:29:00Z" w16du:dateUtc="2025-03-19T12:29:00Z"/>
          <w:lang w:val="en-US"/>
        </w:rPr>
      </w:pPr>
      <w:ins w:id="2020" w:author="Remi Hoeve" w:date="2024-03-12T16:14:00Z">
        <w:del w:id="2021" w:author="Kaski Maiju" w:date="2025-03-19T14:29:00Z" w16du:dateUtc="2025-03-19T12:29:00Z">
          <w:r w:rsidRPr="004E6F61" w:rsidDel="005E116F">
            <w:rPr>
              <w:lang w:val="en-US"/>
            </w:rPr>
            <w:delText>The vessel acknowledges r</w:delText>
          </w:r>
          <w:r w:rsidDel="005E116F">
            <w:rPr>
              <w:lang w:val="en-US"/>
            </w:rPr>
            <w:delText>ecommended plan</w:delText>
          </w:r>
          <w:r w:rsidRPr="004E6F61" w:rsidDel="005E116F">
            <w:rPr>
              <w:lang w:val="en-US"/>
            </w:rPr>
            <w:delText xml:space="preserve"> and sends response to the VTS or creates new plan [go to step 2]</w:delText>
          </w:r>
        </w:del>
      </w:ins>
    </w:p>
    <w:p w14:paraId="667E88AA" w14:textId="47F977BB" w:rsidR="009C3EB2" w:rsidRPr="004E6F61" w:rsidDel="005E116F" w:rsidRDefault="009C3EB2" w:rsidP="004F6822">
      <w:pPr>
        <w:pStyle w:val="Luettelokappale"/>
        <w:numPr>
          <w:ilvl w:val="0"/>
          <w:numId w:val="49"/>
        </w:numPr>
        <w:spacing w:after="200" w:line="276" w:lineRule="auto"/>
        <w:rPr>
          <w:ins w:id="2022" w:author="Remi Hoeve" w:date="2024-03-12T16:14:00Z"/>
          <w:del w:id="2023" w:author="Kaski Maiju" w:date="2025-03-19T14:29:00Z" w16du:dateUtc="2025-03-19T12:29:00Z"/>
          <w:lang w:val="en-US"/>
        </w:rPr>
      </w:pPr>
      <w:ins w:id="2024" w:author="Remi Hoeve" w:date="2024-03-12T16:14:00Z">
        <w:del w:id="2025" w:author="Kaski Maiju" w:date="2025-03-19T14:29:00Z" w16du:dateUtc="2025-03-19T12:29:00Z">
          <w:r w:rsidDel="005E116F">
            <w:rPr>
              <w:lang w:val="en-US"/>
            </w:rPr>
            <w:delText>Anchorage location with ETA are</w:delText>
          </w:r>
          <w:r w:rsidRPr="004E6F61" w:rsidDel="005E116F">
            <w:rPr>
              <w:lang w:val="en-US"/>
            </w:rPr>
            <w:delText xml:space="preserve"> </w:delText>
          </w:r>
          <w:r w:rsidRPr="008C2AA4" w:rsidDel="005E116F">
            <w:rPr>
              <w:lang w:val="en-US"/>
            </w:rPr>
            <w:delText>acknowledged by the VTS and sends approval</w:delText>
          </w:r>
        </w:del>
      </w:ins>
    </w:p>
    <w:p w14:paraId="1F4DC411" w14:textId="48731DB2" w:rsidR="009C3EB2" w:rsidDel="00453C20" w:rsidRDefault="009C3EB2" w:rsidP="004F6822">
      <w:pPr>
        <w:pStyle w:val="Luettelokappale"/>
        <w:numPr>
          <w:ilvl w:val="0"/>
          <w:numId w:val="49"/>
        </w:numPr>
        <w:spacing w:after="0" w:line="240" w:lineRule="auto"/>
        <w:rPr>
          <w:ins w:id="2026" w:author="Remi Hoeve" w:date="2024-03-12T16:14:00Z"/>
          <w:del w:id="2027" w:author="Kaski Maiju" w:date="2024-09-26T13:17:00Z" w16du:dateUtc="2024-09-26T10:17:00Z"/>
          <w:lang w:val="en-US"/>
        </w:rPr>
      </w:pPr>
      <w:ins w:id="2028" w:author="Remi Hoeve" w:date="2024-03-12T16:14:00Z">
        <w:del w:id="2029" w:author="Kaski Maiju" w:date="2025-03-19T14:29:00Z" w16du:dateUtc="2025-03-19T12:29:00Z">
          <w:r w:rsidRPr="52388DDB" w:rsidDel="005E116F">
            <w:rPr>
              <w:lang w:val="en-US"/>
            </w:rPr>
            <w:delText>The vessel enters the VTS area</w:delText>
          </w:r>
        </w:del>
      </w:ins>
    </w:p>
    <w:p w14:paraId="3B988498" w14:textId="77777777" w:rsidR="009C3EB2" w:rsidRPr="00453C20" w:rsidDel="00EB7650" w:rsidRDefault="009C3EB2">
      <w:pPr>
        <w:pStyle w:val="Luettelokappale"/>
        <w:numPr>
          <w:ilvl w:val="0"/>
          <w:numId w:val="49"/>
        </w:numPr>
        <w:spacing w:after="0" w:line="240" w:lineRule="auto"/>
        <w:rPr>
          <w:ins w:id="2030" w:author="Remi Hoeve" w:date="2024-03-12T15:50:00Z"/>
          <w:del w:id="2031" w:author="Kaski Maiju" w:date="2024-06-26T12:26:00Z"/>
          <w:rFonts w:ascii="Calibri" w:eastAsia="Calibri" w:hAnsi="Calibri" w:cs="Times New Roman"/>
          <w:lang w:val="en-US"/>
          <w:rPrChange w:id="2032" w:author="Kaski Maiju" w:date="2024-09-26T13:17:00Z" w16du:dateUtc="2024-09-26T10:17:00Z">
            <w:rPr>
              <w:ins w:id="2033" w:author="Remi Hoeve" w:date="2024-03-12T15:50:00Z"/>
              <w:del w:id="2034" w:author="Kaski Maiju" w:date="2024-06-26T12:26:00Z"/>
              <w:rFonts w:ascii="Calibri" w:eastAsia="Calibri" w:hAnsi="Calibri" w:cs="Times New Roman"/>
              <w:sz w:val="22"/>
            </w:rPr>
          </w:rPrChange>
        </w:rPr>
        <w:pPrChange w:id="2035" w:author="Kaski Maiju" w:date="2024-09-26T13:17:00Z" w16du:dateUtc="2024-09-26T10:17:00Z">
          <w:pPr>
            <w:spacing w:after="160" w:line="259" w:lineRule="auto"/>
          </w:pPr>
        </w:pPrChange>
      </w:pPr>
    </w:p>
    <w:p w14:paraId="403A86E2" w14:textId="70F0A467" w:rsidR="000D76D9" w:rsidRPr="00952CCB" w:rsidDel="00EB7650" w:rsidRDefault="000D76D9">
      <w:pPr>
        <w:pStyle w:val="Luettelokappale"/>
        <w:rPr>
          <w:ins w:id="2036" w:author="Remi Hoeve" w:date="2024-03-12T15:50:00Z"/>
          <w:del w:id="2037" w:author="Kaski Maiju" w:date="2024-06-26T12:26:00Z"/>
          <w:lang w:val="en-US"/>
          <w:rPrChange w:id="2038" w:author="Kaski Maiju" w:date="2024-09-26T14:34:00Z" w16du:dateUtc="2024-09-26T11:34:00Z">
            <w:rPr>
              <w:ins w:id="2039" w:author="Remi Hoeve" w:date="2024-03-12T15:50:00Z"/>
              <w:del w:id="2040" w:author="Kaski Maiju" w:date="2024-06-26T12:26:00Z"/>
            </w:rPr>
          </w:rPrChange>
        </w:rPr>
        <w:pPrChange w:id="2041" w:author="Kaski Maiju" w:date="2024-09-26T13:17:00Z" w16du:dateUtc="2024-09-26T10:17:00Z">
          <w:pPr>
            <w:pStyle w:val="Bullet1"/>
            <w:numPr>
              <w:numId w:val="0"/>
            </w:numPr>
            <w:ind w:left="0" w:firstLine="0"/>
          </w:pPr>
        </w:pPrChange>
      </w:pPr>
      <w:ins w:id="2042" w:author="Remi Hoeve" w:date="2024-03-12T15:50:00Z">
        <w:del w:id="2043" w:author="Kaski Maiju" w:date="2024-06-26T12:26:00Z">
          <w:r w:rsidRPr="00952CCB" w:rsidDel="00EB7650">
            <w:rPr>
              <w:u w:val="single"/>
              <w:lang w:val="en-US"/>
              <w:rPrChange w:id="2044" w:author="Kaski Maiju" w:date="2024-09-26T14:34:00Z" w16du:dateUtc="2024-09-26T11:34:00Z">
                <w:rPr>
                  <w:u w:val="single"/>
                </w:rPr>
              </w:rPrChange>
            </w:rPr>
            <w:delText>Post-conditions</w:delText>
          </w:r>
          <w:r w:rsidRPr="00952CCB" w:rsidDel="00EB7650">
            <w:rPr>
              <w:lang w:val="en-US"/>
              <w:rPrChange w:id="2045" w:author="Kaski Maiju" w:date="2024-09-26T14:34:00Z" w16du:dateUtc="2024-09-26T11:34:00Z">
                <w:rPr/>
              </w:rPrChange>
            </w:rPr>
            <w:delText>:</w:delText>
          </w:r>
        </w:del>
      </w:ins>
    </w:p>
    <w:p w14:paraId="1B332914" w14:textId="03470A90" w:rsidR="000D76D9" w:rsidRPr="00952CCB" w:rsidDel="005E116F" w:rsidRDefault="000D76D9">
      <w:pPr>
        <w:pStyle w:val="Luettelokappale"/>
        <w:numPr>
          <w:ilvl w:val="0"/>
          <w:numId w:val="49"/>
        </w:numPr>
        <w:spacing w:after="0" w:line="240" w:lineRule="auto"/>
        <w:rPr>
          <w:ins w:id="2046" w:author="Remi Hoeve" w:date="2024-03-12T15:50:00Z"/>
          <w:del w:id="2047" w:author="Kaski Maiju" w:date="2025-03-19T14:29:00Z" w16du:dateUtc="2025-03-19T12:29:00Z"/>
          <w:lang w:val="en-US"/>
          <w:rPrChange w:id="2048" w:author="Kaski Maiju" w:date="2024-09-26T14:34:00Z" w16du:dateUtc="2024-09-26T11:34:00Z">
            <w:rPr>
              <w:ins w:id="2049" w:author="Remi Hoeve" w:date="2024-03-12T15:50:00Z"/>
              <w:del w:id="2050" w:author="Kaski Maiju" w:date="2025-03-19T14:29:00Z" w16du:dateUtc="2025-03-19T12:29:00Z"/>
            </w:rPr>
          </w:rPrChange>
        </w:rPr>
        <w:pPrChange w:id="2051" w:author="Kaski Maiju" w:date="2024-09-26T13:17:00Z" w16du:dateUtc="2024-09-26T10:17:00Z">
          <w:pPr>
            <w:pStyle w:val="Bullet1"/>
            <w:numPr>
              <w:numId w:val="0"/>
            </w:numPr>
            <w:ind w:left="0" w:firstLine="0"/>
          </w:pPr>
        </w:pPrChange>
      </w:pPr>
    </w:p>
    <w:p w14:paraId="73D2B12C" w14:textId="576CE212" w:rsidR="000D76D9" w:rsidDel="005E116F" w:rsidRDefault="000D76D9" w:rsidP="00A17417">
      <w:pPr>
        <w:pStyle w:val="Bullet1"/>
        <w:numPr>
          <w:ilvl w:val="0"/>
          <w:numId w:val="0"/>
        </w:numPr>
        <w:ind w:left="360" w:hanging="360"/>
        <w:rPr>
          <w:ins w:id="2052" w:author="Remi Hoeve" w:date="2024-03-12T15:50:00Z"/>
          <w:del w:id="2053" w:author="Kaski Maiju" w:date="2025-03-19T14:29:00Z" w16du:dateUtc="2025-03-19T12:29:00Z"/>
        </w:rPr>
      </w:pPr>
    </w:p>
    <w:p w14:paraId="2A92D1A9" w14:textId="0EE7D34B" w:rsidR="000D76D9" w:rsidRPr="00702C17" w:rsidDel="005E116F" w:rsidRDefault="000D76D9">
      <w:pPr>
        <w:pStyle w:val="AppendixHead3"/>
        <w:rPr>
          <w:ins w:id="2054" w:author="Remi Hoeve" w:date="2024-03-12T15:50:00Z"/>
          <w:del w:id="2055" w:author="Kaski Maiju" w:date="2025-03-19T14:29:00Z" w16du:dateUtc="2025-03-19T12:29:00Z"/>
          <w:rFonts w:asciiTheme="majorHAnsi" w:hAnsiTheme="majorHAnsi" w:cstheme="majorBidi"/>
          <w:b w:val="0"/>
          <w:iCs/>
          <w:rPrChange w:id="2056" w:author="Kaski Maiju" w:date="2024-03-14T15:51:00Z">
            <w:rPr>
              <w:ins w:id="2057" w:author="Remi Hoeve" w:date="2024-03-12T15:50:00Z"/>
              <w:del w:id="2058" w:author="Kaski Maiju" w:date="2025-03-19T14:29:00Z" w16du:dateUtc="2025-03-19T12:29:00Z"/>
              <w:rFonts w:ascii="Calibri" w:eastAsia="Calibri" w:hAnsi="Calibri" w:cs="Times New Roman"/>
              <w:b/>
              <w:bCs/>
              <w:sz w:val="22"/>
            </w:rPr>
          </w:rPrChange>
        </w:rPr>
        <w:pPrChange w:id="2059" w:author="Kaski Maiju" w:date="2024-09-23T15:02:00Z" w16du:dateUtc="2024-09-23T12:02:00Z">
          <w:pPr>
            <w:spacing w:after="160" w:line="259" w:lineRule="auto"/>
          </w:pPr>
        </w:pPrChange>
      </w:pPr>
      <w:ins w:id="2060" w:author="Remi Hoeve" w:date="2024-03-12T15:50:00Z">
        <w:del w:id="2061" w:author="Kaski Maiju" w:date="2024-09-26T12:10:00Z" w16du:dateUtc="2024-09-26T09:10:00Z">
          <w:r w:rsidRPr="00702C17" w:rsidDel="006C0517">
            <w:rPr>
              <w:rFonts w:asciiTheme="majorHAnsi" w:hAnsiTheme="majorHAnsi" w:cstheme="majorBidi"/>
              <w:b w:val="0"/>
              <w:iCs/>
              <w:smallCaps w:val="0"/>
              <w:rPrChange w:id="2062" w:author="Kaski Maiju" w:date="2024-03-14T15:51:00Z">
                <w:rPr>
                  <w:rFonts w:ascii="Calibri" w:hAnsi="Calibri" w:cs="Times New Roman"/>
                  <w:b/>
                  <w:bCs/>
                  <w:iCs/>
                  <w:smallCaps/>
                </w:rPr>
              </w:rPrChange>
            </w:rPr>
            <w:delText>Use Case</w:delText>
          </w:r>
        </w:del>
      </w:ins>
      <w:ins w:id="2063" w:author="Remi Hoeve" w:date="2024-03-12T16:11:00Z">
        <w:del w:id="2064" w:author="Kaski Maiju" w:date="2024-09-26T12:10:00Z" w16du:dateUtc="2024-09-26T09:10:00Z">
          <w:r w:rsidR="003F4E7D" w:rsidRPr="00702C17" w:rsidDel="006C0517">
            <w:rPr>
              <w:rFonts w:asciiTheme="majorHAnsi" w:hAnsiTheme="majorHAnsi" w:cstheme="majorBidi"/>
              <w:b w:val="0"/>
              <w:iCs/>
              <w:smallCaps w:val="0"/>
              <w:rPrChange w:id="2065" w:author="Kaski Maiju" w:date="2024-03-14T15:51:00Z">
                <w:rPr>
                  <w:rFonts w:ascii="Calibri" w:hAnsi="Calibri" w:cs="Times New Roman"/>
                  <w:b/>
                  <w:bCs/>
                  <w:iCs/>
                  <w:smallCaps/>
                </w:rPr>
              </w:rPrChange>
            </w:rPr>
            <w:delText xml:space="preserve"> 5</w:delText>
          </w:r>
        </w:del>
      </w:ins>
    </w:p>
    <w:p w14:paraId="5D820E78" w14:textId="4FDC97DC" w:rsidR="000D76D9" w:rsidRPr="0031508E" w:rsidDel="00D92CAE" w:rsidRDefault="000D76D9" w:rsidP="000D76D9">
      <w:pPr>
        <w:spacing w:after="160" w:line="259" w:lineRule="auto"/>
        <w:rPr>
          <w:ins w:id="2066" w:author="Remi Hoeve" w:date="2024-03-12T15:50:00Z"/>
          <w:del w:id="2067" w:author="Kaski Maiju" w:date="2024-06-26T14:25:00Z"/>
          <w:rFonts w:ascii="Calibri" w:eastAsia="Calibri" w:hAnsi="Calibri" w:cs="Times New Roman"/>
          <w:sz w:val="22"/>
        </w:rPr>
      </w:pPr>
      <w:ins w:id="2068" w:author="Remi Hoeve" w:date="2024-03-12T15:50:00Z">
        <w:del w:id="2069" w:author="Kaski Maiju" w:date="2024-06-26T14:25:00Z">
          <w:r w:rsidRPr="0031508E" w:rsidDel="00D92CAE">
            <w:rPr>
              <w:rFonts w:ascii="Calibri" w:eastAsia="Calibri" w:hAnsi="Calibri" w:cs="Times New Roman"/>
              <w:sz w:val="22"/>
              <w:u w:val="single"/>
            </w:rPr>
            <w:delText>Use-case (name):</w:delText>
          </w:r>
        </w:del>
      </w:ins>
      <w:ins w:id="2070" w:author="Remi Hoeve" w:date="2024-03-12T16:14:00Z">
        <w:del w:id="2071" w:author="Kaski Maiju" w:date="2024-06-26T14:25:00Z">
          <w:r w:rsidR="009C3EB2" w:rsidDel="00D92CAE">
            <w:rPr>
              <w:rFonts w:ascii="Calibri" w:eastAsia="Calibri" w:hAnsi="Calibri" w:cs="Times New Roman"/>
              <w:sz w:val="22"/>
              <w:u w:val="single"/>
            </w:rPr>
            <w:tab/>
          </w:r>
          <w:r w:rsidR="00C4053D" w:rsidDel="00D92CAE">
            <w:rPr>
              <w:rFonts w:ascii="Calibri" w:eastAsia="Calibri" w:hAnsi="Calibri" w:cs="Times New Roman"/>
              <w:sz w:val="22"/>
              <w:u w:val="single"/>
            </w:rPr>
            <w:delText>Transit</w:delText>
          </w:r>
        </w:del>
      </w:ins>
      <w:ins w:id="2072" w:author="Remi Hoeve" w:date="2024-03-12T16:15:00Z">
        <w:del w:id="2073" w:author="Kaski Maiju" w:date="2024-06-26T14:25:00Z">
          <w:r w:rsidR="00C4053D" w:rsidDel="00D92CAE">
            <w:rPr>
              <w:rFonts w:ascii="Calibri" w:eastAsia="Calibri" w:hAnsi="Calibri" w:cs="Times New Roman"/>
              <w:sz w:val="22"/>
              <w:u w:val="single"/>
            </w:rPr>
            <w:delText xml:space="preserve"> within a VTS area</w:delText>
          </w:r>
        </w:del>
      </w:ins>
    </w:p>
    <w:p w14:paraId="6171F5C5" w14:textId="2988313A" w:rsidR="000D76D9" w:rsidRPr="00D92CAE" w:rsidDel="005E116F" w:rsidRDefault="000D76D9" w:rsidP="000D76D9">
      <w:pPr>
        <w:spacing w:after="160" w:line="259" w:lineRule="auto"/>
        <w:ind w:left="2608" w:hanging="2608"/>
        <w:rPr>
          <w:ins w:id="2074" w:author="Remi Hoeve" w:date="2024-03-12T15:50:00Z"/>
          <w:del w:id="2075" w:author="Kaski Maiju" w:date="2025-03-19T14:29:00Z" w16du:dateUtc="2025-03-19T12:29:00Z"/>
          <w:rFonts w:ascii="Calibri" w:eastAsia="Calibri" w:hAnsi="Calibri" w:cs="Times New Roman"/>
          <w:sz w:val="22"/>
        </w:rPr>
      </w:pPr>
      <w:ins w:id="2076" w:author="Remi Hoeve" w:date="2024-03-12T15:50:00Z">
        <w:del w:id="2077" w:author="Kaski Maiju" w:date="2025-03-19T14:29:00Z" w16du:dateUtc="2025-03-19T12:29:00Z">
          <w:r w:rsidRPr="0031508E" w:rsidDel="005E116F">
            <w:rPr>
              <w:rFonts w:ascii="Calibri" w:eastAsia="Calibri" w:hAnsi="Calibri" w:cs="Times New Roman"/>
              <w:sz w:val="22"/>
              <w:u w:val="single"/>
            </w:rPr>
            <w:delText>Description:</w:delText>
          </w:r>
        </w:del>
      </w:ins>
      <w:ins w:id="2078" w:author="Remi Hoeve" w:date="2024-03-12T16:36:00Z">
        <w:del w:id="2079" w:author="Kaski Maiju" w:date="2024-06-26T14:58:00Z">
          <w:r w:rsidR="00C67F96" w:rsidRPr="00D92CAE" w:rsidDel="00D92CAE">
            <w:rPr>
              <w:rFonts w:ascii="Calibri" w:eastAsia="Calibri" w:hAnsi="Calibri" w:cs="Times New Roman"/>
              <w:sz w:val="22"/>
              <w:rPrChange w:id="2080" w:author="Kaski Maiju" w:date="2024-06-26T14:58:00Z">
                <w:rPr>
                  <w:rFonts w:ascii="Calibri" w:eastAsia="Calibri" w:hAnsi="Calibri" w:cs="Times New Roman"/>
                  <w:sz w:val="22"/>
                  <w:u w:val="single"/>
                </w:rPr>
              </w:rPrChange>
            </w:rPr>
            <w:tab/>
          </w:r>
        </w:del>
      </w:ins>
      <w:ins w:id="2081" w:author="Remi Hoeve" w:date="2024-03-12T16:37:00Z">
        <w:del w:id="2082" w:author="Kaski Maiju" w:date="2025-03-19T14:29:00Z" w16du:dateUtc="2025-03-19T12:29:00Z">
          <w:r w:rsidR="00332EE7" w:rsidRPr="00D92CAE" w:rsidDel="005E116F">
            <w:rPr>
              <w:rFonts w:ascii="Calibri" w:eastAsia="Calibri" w:hAnsi="Calibri" w:cs="Times New Roman"/>
              <w:sz w:val="22"/>
              <w:rPrChange w:id="2083" w:author="Kaski Maiju" w:date="2024-06-26T14:58:00Z">
                <w:rPr>
                  <w:rFonts w:ascii="Calibri" w:eastAsia="Calibri" w:hAnsi="Calibri" w:cs="Times New Roman"/>
                  <w:sz w:val="22"/>
                  <w:u w:val="single"/>
                </w:rPr>
              </w:rPrChange>
            </w:rPr>
            <w:delText>Reque</w:delText>
          </w:r>
          <w:r w:rsidR="00ED27F9" w:rsidRPr="00D92CAE" w:rsidDel="005E116F">
            <w:rPr>
              <w:rFonts w:ascii="Calibri" w:eastAsia="Calibri" w:hAnsi="Calibri" w:cs="Times New Roman"/>
              <w:sz w:val="22"/>
              <w:rPrChange w:id="2084" w:author="Kaski Maiju" w:date="2024-06-26T14:58:00Z">
                <w:rPr>
                  <w:rFonts w:ascii="Calibri" w:eastAsia="Calibri" w:hAnsi="Calibri" w:cs="Times New Roman"/>
                  <w:sz w:val="22"/>
                  <w:u w:val="single"/>
                </w:rPr>
              </w:rPrChange>
            </w:rPr>
            <w:delText>st for traffic clearance</w:delText>
          </w:r>
        </w:del>
      </w:ins>
      <w:ins w:id="2085" w:author="Remi Hoeve" w:date="2024-03-12T16:38:00Z">
        <w:del w:id="2086" w:author="Kaski Maiju" w:date="2025-03-19T14:29:00Z" w16du:dateUtc="2025-03-19T12:29:00Z">
          <w:r w:rsidR="00F36651" w:rsidRPr="00D92CAE" w:rsidDel="005E116F">
            <w:rPr>
              <w:rFonts w:ascii="Calibri" w:eastAsia="Calibri" w:hAnsi="Calibri" w:cs="Times New Roman"/>
              <w:sz w:val="22"/>
              <w:rPrChange w:id="2087" w:author="Kaski Maiju" w:date="2024-06-26T14:58:00Z">
                <w:rPr>
                  <w:rFonts w:ascii="Calibri" w:eastAsia="Calibri" w:hAnsi="Calibri" w:cs="Times New Roman"/>
                  <w:sz w:val="22"/>
                  <w:u w:val="single"/>
                </w:rPr>
              </w:rPrChange>
            </w:rPr>
            <w:delText xml:space="preserve"> while the vessel is already in the VTS area.</w:delText>
          </w:r>
        </w:del>
      </w:ins>
    </w:p>
    <w:p w14:paraId="6BEE8126" w14:textId="05C235E7" w:rsidR="000D76D9" w:rsidRPr="0031508E" w:rsidDel="00EB7650" w:rsidRDefault="000D76D9">
      <w:pPr>
        <w:spacing w:after="160" w:line="259" w:lineRule="auto"/>
        <w:ind w:left="360" w:hanging="360"/>
        <w:rPr>
          <w:ins w:id="2088" w:author="Remi Hoeve" w:date="2024-03-12T15:50:00Z"/>
          <w:del w:id="2089" w:author="Kaski Maiju" w:date="2024-06-26T12:26:00Z"/>
          <w:rFonts w:ascii="Calibri" w:eastAsia="Calibri" w:hAnsi="Calibri" w:cs="Times New Roman"/>
          <w:sz w:val="22"/>
        </w:rPr>
        <w:pPrChange w:id="2090" w:author="Kaski Maiju" w:date="2024-06-26T14:24:00Z">
          <w:pPr>
            <w:spacing w:after="160" w:line="259" w:lineRule="auto"/>
          </w:pPr>
        </w:pPrChange>
      </w:pPr>
      <w:ins w:id="2091" w:author="Remi Hoeve" w:date="2024-03-12T15:50:00Z">
        <w:del w:id="2092" w:author="Kaski Maiju" w:date="2024-06-26T12:26:00Z">
          <w:r w:rsidRPr="0031508E" w:rsidDel="00EB7650">
            <w:rPr>
              <w:rFonts w:ascii="Calibri" w:eastAsia="Calibri" w:hAnsi="Calibri" w:cs="Times New Roman"/>
              <w:sz w:val="22"/>
              <w:u w:val="single"/>
            </w:rPr>
            <w:delText>Actors:</w:delText>
          </w:r>
        </w:del>
      </w:ins>
      <w:ins w:id="2093" w:author="Remi Hoeve" w:date="2024-03-12T16:23:00Z">
        <w:del w:id="2094" w:author="Kaski Maiju" w:date="2024-06-26T12:26:00Z">
          <w:r w:rsidR="00E835F3" w:rsidDel="00EB7650">
            <w:rPr>
              <w:rFonts w:ascii="Calibri" w:eastAsia="Calibri" w:hAnsi="Calibri" w:cs="Times New Roman"/>
              <w:sz w:val="22"/>
              <w:u w:val="single"/>
            </w:rPr>
            <w:tab/>
          </w:r>
          <w:r w:rsidR="00E835F3" w:rsidDel="00EB7650">
            <w:rPr>
              <w:rFonts w:ascii="Calibri" w:eastAsia="Calibri" w:hAnsi="Calibri" w:cs="Times New Roman"/>
              <w:sz w:val="22"/>
              <w:u w:val="single"/>
            </w:rPr>
            <w:tab/>
          </w:r>
          <w:r w:rsidR="00E835F3" w:rsidDel="00EB7650">
            <w:rPr>
              <w:rFonts w:ascii="Calibri" w:eastAsia="Calibri" w:hAnsi="Calibri" w:cs="Times New Roman"/>
              <w:sz w:val="22"/>
              <w:u w:val="single"/>
            </w:rPr>
            <w:tab/>
            <w:delText>Mariner, ECDIS/on board system, VTS</w:delText>
          </w:r>
        </w:del>
      </w:ins>
    </w:p>
    <w:p w14:paraId="37DD6EF0" w14:textId="26D8F283" w:rsidR="000D76D9" w:rsidRPr="0031508E" w:rsidDel="00EB7650" w:rsidRDefault="000D76D9">
      <w:pPr>
        <w:spacing w:after="160" w:line="259" w:lineRule="auto"/>
        <w:ind w:left="360" w:hanging="360"/>
        <w:rPr>
          <w:ins w:id="2095" w:author="Remi Hoeve" w:date="2024-03-12T15:50:00Z"/>
          <w:del w:id="2096" w:author="Kaski Maiju" w:date="2024-06-26T12:26:00Z"/>
          <w:rFonts w:ascii="Calibri" w:eastAsia="Calibri" w:hAnsi="Calibri" w:cs="Times New Roman"/>
          <w:sz w:val="22"/>
        </w:rPr>
        <w:pPrChange w:id="2097" w:author="Kaski Maiju" w:date="2024-06-26T14:24:00Z">
          <w:pPr>
            <w:spacing w:after="160" w:line="259" w:lineRule="auto"/>
          </w:pPr>
        </w:pPrChange>
      </w:pPr>
      <w:ins w:id="2098" w:author="Remi Hoeve" w:date="2024-03-12T15:50:00Z">
        <w:del w:id="2099" w:author="Kaski Maiju" w:date="2024-06-26T12:26:00Z">
          <w:r w:rsidRPr="0031508E" w:rsidDel="00EB7650">
            <w:rPr>
              <w:rFonts w:ascii="Calibri" w:eastAsia="Calibri" w:hAnsi="Calibri" w:cs="Times New Roman"/>
              <w:sz w:val="22"/>
              <w:u w:val="single"/>
            </w:rPr>
            <w:delText>Frequency of Use</w:delText>
          </w:r>
          <w:r w:rsidRPr="0031508E" w:rsidDel="00EB7650">
            <w:rPr>
              <w:rFonts w:ascii="Calibri" w:eastAsia="Calibri" w:hAnsi="Calibri" w:cs="Times New Roman"/>
              <w:sz w:val="22"/>
            </w:rPr>
            <w:delText>:</w:delText>
          </w:r>
        </w:del>
      </w:ins>
      <w:ins w:id="2100" w:author="Remi Hoeve" w:date="2024-03-12T16:29:00Z">
        <w:del w:id="2101" w:author="Kaski Maiju" w:date="2024-06-26T12:26:00Z">
          <w:r w:rsidR="00760C32" w:rsidDel="00EB7650">
            <w:rPr>
              <w:rFonts w:ascii="Calibri" w:eastAsia="Calibri" w:hAnsi="Calibri" w:cs="Times New Roman"/>
              <w:sz w:val="22"/>
            </w:rPr>
            <w:tab/>
          </w:r>
          <w:r w:rsidR="00760C32" w:rsidRPr="0031508E" w:rsidDel="00EB7650">
            <w:rPr>
              <w:rFonts w:ascii="Calibri" w:eastAsia="Calibri" w:hAnsi="Calibri" w:cs="Times New Roman"/>
              <w:sz w:val="22"/>
            </w:rPr>
            <w:delText xml:space="preserve">Typically triggered before vessel </w:delText>
          </w:r>
        </w:del>
      </w:ins>
      <w:ins w:id="2102" w:author="Remi Hoeve" w:date="2024-03-12T16:30:00Z">
        <w:del w:id="2103" w:author="Kaski Maiju" w:date="2024-06-26T12:26:00Z">
          <w:r w:rsidR="0076784E" w:rsidDel="00EB7650">
            <w:rPr>
              <w:rFonts w:ascii="Calibri" w:eastAsia="Calibri" w:hAnsi="Calibri" w:cs="Times New Roman"/>
              <w:sz w:val="22"/>
            </w:rPr>
            <w:delText>makes use of a</w:delText>
          </w:r>
        </w:del>
      </w:ins>
      <w:ins w:id="2104" w:author="Remi Hoeve" w:date="2024-03-12T16:29:00Z">
        <w:del w:id="2105" w:author="Kaski Maiju" w:date="2024-06-26T12:26:00Z">
          <w:r w:rsidR="00760C32" w:rsidRPr="0031508E" w:rsidDel="00EB7650">
            <w:rPr>
              <w:rFonts w:ascii="Calibri" w:eastAsia="Calibri" w:hAnsi="Calibri" w:cs="Times New Roman"/>
              <w:sz w:val="22"/>
            </w:rPr>
            <w:delText xml:space="preserve"> VTS area</w:delText>
          </w:r>
        </w:del>
      </w:ins>
    </w:p>
    <w:p w14:paraId="43AF2B69" w14:textId="39A4C3C1" w:rsidR="00E835F3" w:rsidRPr="0031508E" w:rsidDel="00EB7650" w:rsidRDefault="000D76D9">
      <w:pPr>
        <w:spacing w:after="120" w:line="259" w:lineRule="auto"/>
        <w:ind w:left="360" w:hanging="360"/>
        <w:rPr>
          <w:ins w:id="2106" w:author="Remi Hoeve" w:date="2024-03-12T16:21:00Z"/>
          <w:del w:id="2107" w:author="Kaski Maiju" w:date="2024-06-26T12:26:00Z"/>
          <w:rFonts w:ascii="Calibri" w:eastAsia="Calibri" w:hAnsi="Calibri" w:cs="Times New Roman"/>
          <w:sz w:val="22"/>
        </w:rPr>
        <w:pPrChange w:id="2108" w:author="Kaski Maiju" w:date="2024-06-26T14:24:00Z">
          <w:pPr>
            <w:spacing w:after="120" w:line="259" w:lineRule="auto"/>
            <w:ind w:left="2832" w:hanging="2832"/>
          </w:pPr>
        </w:pPrChange>
      </w:pPr>
      <w:ins w:id="2109" w:author="Remi Hoeve" w:date="2024-03-12T15:50:00Z">
        <w:del w:id="2110" w:author="Kaski Maiju" w:date="2024-06-26T12:26:00Z">
          <w:r w:rsidRPr="0031508E" w:rsidDel="00EB7650">
            <w:rPr>
              <w:rFonts w:ascii="Calibri" w:eastAsia="Calibri" w:hAnsi="Calibri" w:cs="Times New Roman"/>
              <w:sz w:val="22"/>
              <w:u w:val="single"/>
            </w:rPr>
            <w:delText>Pre-conditions</w:delText>
          </w:r>
          <w:r w:rsidRPr="0031508E" w:rsidDel="00EB7650">
            <w:rPr>
              <w:rFonts w:ascii="Calibri" w:eastAsia="Calibri" w:hAnsi="Calibri" w:cs="Times New Roman"/>
              <w:sz w:val="22"/>
            </w:rPr>
            <w:delText>:</w:delText>
          </w:r>
        </w:del>
      </w:ins>
      <w:ins w:id="2111" w:author="Remi Hoeve" w:date="2024-03-12T16:21:00Z">
        <w:del w:id="2112" w:author="Kaski Maiju" w:date="2024-06-26T12:26:00Z">
          <w:r w:rsidR="00E835F3" w:rsidDel="00EB7650">
            <w:rPr>
              <w:rFonts w:ascii="Calibri" w:eastAsia="Calibri" w:hAnsi="Calibri" w:cs="Times New Roman"/>
              <w:sz w:val="22"/>
            </w:rPr>
            <w:tab/>
          </w:r>
          <w:r w:rsidR="00E835F3" w:rsidRPr="0031508E" w:rsidDel="00EB7650">
            <w:rPr>
              <w:rFonts w:ascii="Calibri" w:eastAsia="Calibri" w:hAnsi="Calibri" w:cs="Times New Roman"/>
              <w:sz w:val="22"/>
            </w:rPr>
            <w:delText>The service instance is known to the on-board system, or the on board system has access to a service registry in which the service instance can be discovered.</w:delText>
          </w:r>
        </w:del>
      </w:ins>
    </w:p>
    <w:p w14:paraId="2426261D" w14:textId="7E3B58F8" w:rsidR="000D76D9" w:rsidDel="00EB7650" w:rsidRDefault="000D76D9">
      <w:pPr>
        <w:pStyle w:val="Bullet1"/>
        <w:numPr>
          <w:ilvl w:val="0"/>
          <w:numId w:val="0"/>
        </w:numPr>
        <w:ind w:left="360" w:hanging="360"/>
        <w:rPr>
          <w:del w:id="2113" w:author="Kaski Maiju" w:date="2024-03-13T15:58:00Z"/>
          <w:rFonts w:ascii="Calibri" w:eastAsia="Calibri" w:hAnsi="Calibri" w:cs="Times New Roman"/>
          <w:u w:val="single"/>
        </w:rPr>
        <w:pPrChange w:id="2114" w:author="Kaski Maiju" w:date="2024-06-26T14:24:00Z">
          <w:pPr>
            <w:pStyle w:val="Luettelokappale"/>
            <w:numPr>
              <w:numId w:val="50"/>
            </w:numPr>
            <w:autoSpaceDE w:val="0"/>
            <w:autoSpaceDN w:val="0"/>
            <w:adjustRightInd w:val="0"/>
            <w:spacing w:after="0" w:line="240" w:lineRule="auto"/>
            <w:ind w:left="1080" w:hanging="720"/>
          </w:pPr>
        </w:pPrChange>
      </w:pPr>
      <w:ins w:id="2115" w:author="Remi Hoeve" w:date="2024-03-12T15:50:00Z">
        <w:del w:id="2116" w:author="Kaski Maiju" w:date="2024-03-13T15:58:00Z">
          <w:r w:rsidRPr="0031508E" w:rsidDel="005E285F">
            <w:rPr>
              <w:rFonts w:ascii="Calibri" w:eastAsia="Calibri" w:hAnsi="Calibri" w:cs="Times New Roman"/>
              <w:u w:val="single"/>
            </w:rPr>
            <w:delText>Ordinary Sequence:</w:delText>
          </w:r>
        </w:del>
      </w:ins>
    </w:p>
    <w:p w14:paraId="0C88251D" w14:textId="74CB45CC" w:rsidR="00B9018A" w:rsidRPr="006D71EC" w:rsidDel="005E116F" w:rsidRDefault="00B9018A" w:rsidP="004F6822">
      <w:pPr>
        <w:pStyle w:val="Luettelokappale"/>
        <w:numPr>
          <w:ilvl w:val="0"/>
          <w:numId w:val="50"/>
        </w:numPr>
        <w:autoSpaceDE w:val="0"/>
        <w:autoSpaceDN w:val="0"/>
        <w:adjustRightInd w:val="0"/>
        <w:spacing w:after="0" w:line="240" w:lineRule="auto"/>
        <w:rPr>
          <w:ins w:id="2117" w:author="Remi Hoeve" w:date="2024-03-12T16:15:00Z"/>
          <w:del w:id="2118" w:author="Kaski Maiju" w:date="2025-03-19T14:29:00Z" w16du:dateUtc="2025-03-19T12:29:00Z"/>
          <w:lang w:val="en-US"/>
        </w:rPr>
      </w:pPr>
      <w:ins w:id="2119" w:author="Remi Hoeve" w:date="2024-03-12T16:15:00Z">
        <w:del w:id="2120" w:author="Kaski Maiju" w:date="2025-03-19T14:29:00Z" w16du:dateUtc="2025-03-19T12:29:00Z">
          <w:r w:rsidRPr="006D71EC" w:rsidDel="005E116F">
            <w:rPr>
              <w:lang w:val="en-US"/>
            </w:rPr>
            <w:delText>Vessel wants to leave berth or anchorage.</w:delText>
          </w:r>
        </w:del>
      </w:ins>
    </w:p>
    <w:p w14:paraId="5E0479DD" w14:textId="14D2BFED" w:rsidR="00B9018A" w:rsidRPr="006D71EC" w:rsidDel="005E116F" w:rsidRDefault="00B9018A" w:rsidP="004F6822">
      <w:pPr>
        <w:pStyle w:val="Luettelokappale"/>
        <w:numPr>
          <w:ilvl w:val="0"/>
          <w:numId w:val="50"/>
        </w:numPr>
        <w:autoSpaceDE w:val="0"/>
        <w:autoSpaceDN w:val="0"/>
        <w:adjustRightInd w:val="0"/>
        <w:spacing w:after="0" w:line="240" w:lineRule="auto"/>
        <w:rPr>
          <w:ins w:id="2121" w:author="Remi Hoeve" w:date="2024-03-12T16:15:00Z"/>
          <w:del w:id="2122" w:author="Kaski Maiju" w:date="2025-03-19T14:29:00Z" w16du:dateUtc="2025-03-19T12:29:00Z"/>
          <w:lang w:val="en-US"/>
        </w:rPr>
      </w:pPr>
      <w:ins w:id="2123" w:author="Remi Hoeve" w:date="2024-03-12T16:15:00Z">
        <w:del w:id="2124" w:author="Kaski Maiju" w:date="2025-03-19T14:29:00Z" w16du:dateUtc="2025-03-19T12:29:00Z">
          <w:r w:rsidRPr="006D71EC" w:rsidDel="005E116F">
            <w:rPr>
              <w:lang w:val="en-US"/>
            </w:rPr>
            <w:delText>The vessel sends message (ETD</w:delText>
          </w:r>
        </w:del>
        <w:del w:id="2125" w:author="Kaski Maiju" w:date="2024-06-26T12:32:00Z">
          <w:r w:rsidRPr="006D71EC" w:rsidDel="0092327C">
            <w:rPr>
              <w:lang w:val="en-US"/>
            </w:rPr>
            <w:delText xml:space="preserve"> or route plan</w:delText>
          </w:r>
        </w:del>
        <w:del w:id="2126" w:author="Kaski Maiju" w:date="2025-03-19T14:29:00Z" w16du:dateUtc="2025-03-19T12:29:00Z">
          <w:r w:rsidRPr="006D71EC" w:rsidDel="005E116F">
            <w:rPr>
              <w:lang w:val="en-US"/>
            </w:rPr>
            <w:delText>) through its system to the service and requests traffic clearance to leave berth/anchorage and take other berth or anchorage in the area.</w:delText>
          </w:r>
        </w:del>
      </w:ins>
    </w:p>
    <w:p w14:paraId="6CC3F331" w14:textId="19631B25" w:rsidR="00B9018A" w:rsidRPr="006D71EC" w:rsidDel="005E116F" w:rsidRDefault="00B9018A" w:rsidP="004F6822">
      <w:pPr>
        <w:pStyle w:val="Luettelokappale"/>
        <w:numPr>
          <w:ilvl w:val="0"/>
          <w:numId w:val="50"/>
        </w:numPr>
        <w:autoSpaceDE w:val="0"/>
        <w:autoSpaceDN w:val="0"/>
        <w:adjustRightInd w:val="0"/>
        <w:spacing w:after="0" w:line="240" w:lineRule="auto"/>
        <w:rPr>
          <w:ins w:id="2127" w:author="Remi Hoeve" w:date="2024-03-12T16:15:00Z"/>
          <w:del w:id="2128" w:author="Kaski Maiju" w:date="2025-03-19T14:29:00Z" w16du:dateUtc="2025-03-19T12:29:00Z"/>
          <w:lang w:val="en-US"/>
        </w:rPr>
      </w:pPr>
      <w:ins w:id="2129" w:author="Remi Hoeve" w:date="2024-03-12T16:15:00Z">
        <w:del w:id="2130" w:author="Kaski Maiju" w:date="2025-03-19T14:29:00Z" w16du:dateUtc="2025-03-19T12:29:00Z">
          <w:r w:rsidRPr="006D71EC" w:rsidDel="005E116F">
            <w:rPr>
              <w:lang w:val="en-US"/>
            </w:rPr>
            <w:delText>If vessel's schedule is suitable VTS, [go to step 7]</w:delText>
          </w:r>
        </w:del>
      </w:ins>
    </w:p>
    <w:p w14:paraId="34558BD3" w14:textId="11BE2A3E" w:rsidR="00B9018A" w:rsidRPr="006D71EC" w:rsidDel="005E116F" w:rsidRDefault="00B9018A" w:rsidP="004F6822">
      <w:pPr>
        <w:pStyle w:val="Luettelokappale"/>
        <w:numPr>
          <w:ilvl w:val="0"/>
          <w:numId w:val="50"/>
        </w:numPr>
        <w:autoSpaceDE w:val="0"/>
        <w:autoSpaceDN w:val="0"/>
        <w:adjustRightInd w:val="0"/>
        <w:spacing w:after="0" w:line="240" w:lineRule="auto"/>
        <w:rPr>
          <w:ins w:id="2131" w:author="Remi Hoeve" w:date="2024-03-12T16:15:00Z"/>
          <w:del w:id="2132" w:author="Kaski Maiju" w:date="2025-03-19T14:29:00Z" w16du:dateUtc="2025-03-19T12:29:00Z"/>
          <w:lang w:val="en-US"/>
        </w:rPr>
      </w:pPr>
      <w:ins w:id="2133" w:author="Remi Hoeve" w:date="2024-03-12T16:15:00Z">
        <w:del w:id="2134" w:author="Kaski Maiju" w:date="2025-03-19T14:29:00Z" w16du:dateUtc="2025-03-19T12:29:00Z">
          <w:r w:rsidRPr="006D71EC" w:rsidDel="005E116F">
            <w:rPr>
              <w:lang w:val="en-US"/>
            </w:rPr>
            <w:delText xml:space="preserve">If vessel's schedule is not suitable VTS sends a denial or </w:delText>
          </w:r>
          <w:r w:rsidDel="005E116F">
            <w:rPr>
              <w:lang w:val="en-US"/>
            </w:rPr>
            <w:delText xml:space="preserve">proposal </w:delText>
          </w:r>
          <w:r w:rsidRPr="006D71EC" w:rsidDel="005E116F">
            <w:rPr>
              <w:lang w:val="en-US"/>
            </w:rPr>
            <w:delText xml:space="preserve">which may include additional information on when vessel can leave the berth/anchorage </w:delText>
          </w:r>
        </w:del>
      </w:ins>
    </w:p>
    <w:p w14:paraId="50E1DC37" w14:textId="62EBE52F" w:rsidR="00B9018A" w:rsidRPr="006D71EC" w:rsidDel="005E116F" w:rsidRDefault="00B9018A" w:rsidP="004F6822">
      <w:pPr>
        <w:pStyle w:val="Luettelokappale"/>
        <w:numPr>
          <w:ilvl w:val="0"/>
          <w:numId w:val="50"/>
        </w:numPr>
        <w:autoSpaceDE w:val="0"/>
        <w:autoSpaceDN w:val="0"/>
        <w:adjustRightInd w:val="0"/>
        <w:spacing w:after="0" w:line="240" w:lineRule="auto"/>
        <w:rPr>
          <w:ins w:id="2135" w:author="Remi Hoeve" w:date="2024-03-12T16:15:00Z"/>
          <w:del w:id="2136" w:author="Kaski Maiju" w:date="2025-03-19T14:29:00Z" w16du:dateUtc="2025-03-19T12:29:00Z"/>
          <w:lang w:val="en-US"/>
        </w:rPr>
      </w:pPr>
      <w:ins w:id="2137" w:author="Remi Hoeve" w:date="2024-03-12T16:15:00Z">
        <w:del w:id="2138" w:author="Kaski Maiju" w:date="2025-03-19T14:29:00Z" w16du:dateUtc="2025-03-19T12:29:00Z">
          <w:r w:rsidRPr="006D71EC" w:rsidDel="005E116F">
            <w:rPr>
              <w:lang w:val="en-US"/>
            </w:rPr>
            <w:delText>Service delivers response to the vessel</w:delText>
          </w:r>
        </w:del>
      </w:ins>
    </w:p>
    <w:p w14:paraId="03CA1D86" w14:textId="13BD415B" w:rsidR="00B9018A" w:rsidRPr="006D71EC" w:rsidDel="005E116F" w:rsidRDefault="00B9018A" w:rsidP="004F6822">
      <w:pPr>
        <w:pStyle w:val="Luettelokappale"/>
        <w:numPr>
          <w:ilvl w:val="0"/>
          <w:numId w:val="50"/>
        </w:numPr>
        <w:autoSpaceDE w:val="0"/>
        <w:autoSpaceDN w:val="0"/>
        <w:adjustRightInd w:val="0"/>
        <w:spacing w:after="0" w:line="240" w:lineRule="auto"/>
        <w:rPr>
          <w:ins w:id="2139" w:author="Remi Hoeve" w:date="2024-03-12T16:15:00Z"/>
          <w:del w:id="2140" w:author="Kaski Maiju" w:date="2025-03-19T14:29:00Z" w16du:dateUtc="2025-03-19T12:29:00Z"/>
          <w:lang w:val="en-US"/>
        </w:rPr>
      </w:pPr>
      <w:ins w:id="2141" w:author="Remi Hoeve" w:date="2024-03-12T16:15:00Z">
        <w:del w:id="2142" w:author="Kaski Maiju" w:date="2025-03-19T14:29:00Z" w16du:dateUtc="2025-03-19T12:29:00Z">
          <w:r w:rsidRPr="006D71EC" w:rsidDel="005E116F">
            <w:rPr>
              <w:lang w:val="en-US"/>
            </w:rPr>
            <w:delText>The vessel acknowledges revised ETD and sends response to the VTS or creates new plan [go to step 2]</w:delText>
          </w:r>
        </w:del>
      </w:ins>
    </w:p>
    <w:p w14:paraId="7BDB5499" w14:textId="145C1CD3" w:rsidR="00B9018A" w:rsidRPr="006D71EC" w:rsidDel="005E116F" w:rsidRDefault="00B9018A" w:rsidP="004F6822">
      <w:pPr>
        <w:pStyle w:val="Luettelokappale"/>
        <w:numPr>
          <w:ilvl w:val="0"/>
          <w:numId w:val="50"/>
        </w:numPr>
        <w:autoSpaceDE w:val="0"/>
        <w:autoSpaceDN w:val="0"/>
        <w:adjustRightInd w:val="0"/>
        <w:spacing w:after="0" w:line="240" w:lineRule="auto"/>
        <w:rPr>
          <w:ins w:id="2143" w:author="Remi Hoeve" w:date="2024-03-12T16:15:00Z"/>
          <w:del w:id="2144" w:author="Kaski Maiju" w:date="2025-03-19T14:29:00Z" w16du:dateUtc="2025-03-19T12:29:00Z"/>
          <w:lang w:val="en-US"/>
        </w:rPr>
      </w:pPr>
      <w:ins w:id="2145" w:author="Remi Hoeve" w:date="2024-03-12T16:15:00Z">
        <w:del w:id="2146" w:author="Kaski Maiju" w:date="2025-03-19T14:29:00Z" w16du:dateUtc="2025-03-19T12:29:00Z">
          <w:r w:rsidRPr="006D71EC" w:rsidDel="005E116F">
            <w:rPr>
              <w:lang w:val="en-US"/>
            </w:rPr>
            <w:delText>ETD and ETA with location are acknowledged by the VTS and sends approval</w:delText>
          </w:r>
        </w:del>
      </w:ins>
    </w:p>
    <w:p w14:paraId="28497742" w14:textId="6F38CAF3" w:rsidR="00B9018A" w:rsidRPr="006D71EC" w:rsidDel="005E116F" w:rsidRDefault="00B9018A" w:rsidP="004F6822">
      <w:pPr>
        <w:pStyle w:val="Luettelokappale"/>
        <w:numPr>
          <w:ilvl w:val="0"/>
          <w:numId w:val="50"/>
        </w:numPr>
        <w:autoSpaceDE w:val="0"/>
        <w:autoSpaceDN w:val="0"/>
        <w:adjustRightInd w:val="0"/>
        <w:spacing w:after="0" w:line="240" w:lineRule="auto"/>
        <w:rPr>
          <w:ins w:id="2147" w:author="Remi Hoeve" w:date="2024-03-12T16:15:00Z"/>
          <w:del w:id="2148" w:author="Kaski Maiju" w:date="2025-03-19T14:29:00Z" w16du:dateUtc="2025-03-19T12:29:00Z"/>
          <w:lang w:val="en-US"/>
        </w:rPr>
      </w:pPr>
      <w:ins w:id="2149" w:author="Remi Hoeve" w:date="2024-03-12T16:15:00Z">
        <w:del w:id="2150" w:author="Kaski Maiju" w:date="2025-03-19T14:29:00Z" w16du:dateUtc="2025-03-19T12:29:00Z">
          <w:r w:rsidRPr="006D71EC" w:rsidDel="005E116F">
            <w:rPr>
              <w:lang w:val="en-US"/>
            </w:rPr>
            <w:delText>The vessel leaves berth/anchorage</w:delText>
          </w:r>
        </w:del>
      </w:ins>
    </w:p>
    <w:p w14:paraId="27FBAE50" w14:textId="77777777" w:rsidR="00C4053D" w:rsidRPr="0031508E" w:rsidDel="00D92CAE" w:rsidRDefault="00C4053D" w:rsidP="000D76D9">
      <w:pPr>
        <w:spacing w:after="160" w:line="259" w:lineRule="auto"/>
        <w:rPr>
          <w:ins w:id="2151" w:author="Remi Hoeve" w:date="2024-03-12T15:50:00Z"/>
          <w:del w:id="2152" w:author="Kaski Maiju" w:date="2024-06-26T14:58:00Z"/>
          <w:rFonts w:ascii="Calibri" w:eastAsia="Calibri" w:hAnsi="Calibri" w:cs="Times New Roman"/>
          <w:sz w:val="22"/>
        </w:rPr>
      </w:pPr>
    </w:p>
    <w:p w14:paraId="6690E9BE" w14:textId="77777777" w:rsidR="000D76D9" w:rsidDel="00702C17" w:rsidRDefault="000D76D9" w:rsidP="000D76D9">
      <w:pPr>
        <w:pStyle w:val="Bullet1"/>
        <w:numPr>
          <w:ilvl w:val="0"/>
          <w:numId w:val="0"/>
        </w:numPr>
        <w:ind w:left="360" w:hanging="360"/>
        <w:rPr>
          <w:ins w:id="2153" w:author="Remi Hoeve" w:date="2024-03-12T15:50:00Z"/>
          <w:del w:id="2154" w:author="Kaski Maiju" w:date="2024-03-14T15:52:00Z"/>
        </w:rPr>
      </w:pPr>
      <w:ins w:id="2155" w:author="Remi Hoeve" w:date="2024-03-12T15:50:00Z">
        <w:del w:id="2156" w:author="Kaski Maiju" w:date="2024-06-26T14:58:00Z">
          <w:r w:rsidRPr="0031508E" w:rsidDel="00D92CAE">
            <w:rPr>
              <w:rFonts w:ascii="Calibri" w:eastAsia="Calibri" w:hAnsi="Calibri" w:cs="Times New Roman"/>
              <w:u w:val="single"/>
            </w:rPr>
            <w:delText>Post-conditions</w:delText>
          </w:r>
          <w:r w:rsidRPr="0031508E" w:rsidDel="00D92CAE">
            <w:rPr>
              <w:rFonts w:ascii="Calibri" w:eastAsia="Calibri" w:hAnsi="Calibri" w:cs="Times New Roman"/>
            </w:rPr>
            <w:delText>:</w:delText>
          </w:r>
        </w:del>
      </w:ins>
    </w:p>
    <w:p w14:paraId="66E84C9A" w14:textId="77777777" w:rsidR="000D76D9" w:rsidDel="00702C17" w:rsidRDefault="000D76D9">
      <w:pPr>
        <w:pStyle w:val="Bullet1"/>
        <w:numPr>
          <w:ilvl w:val="0"/>
          <w:numId w:val="0"/>
        </w:numPr>
        <w:rPr>
          <w:ins w:id="2157" w:author="Remi Hoeve" w:date="2024-03-12T15:50:00Z"/>
          <w:del w:id="2158" w:author="Kaski Maiju" w:date="2024-03-14T15:52:00Z"/>
        </w:rPr>
      </w:pPr>
    </w:p>
    <w:p w14:paraId="3A15CE40" w14:textId="70CECEE0" w:rsidR="000D76D9" w:rsidDel="005E116F" w:rsidRDefault="000D76D9">
      <w:pPr>
        <w:pStyle w:val="Bullet1"/>
        <w:numPr>
          <w:ilvl w:val="0"/>
          <w:numId w:val="0"/>
        </w:numPr>
        <w:rPr>
          <w:ins w:id="2159" w:author="Remi Hoeve" w:date="2024-03-12T15:50:00Z"/>
          <w:del w:id="2160" w:author="Kaski Maiju" w:date="2025-03-19T14:29:00Z" w16du:dateUtc="2025-03-19T12:29:00Z"/>
        </w:rPr>
      </w:pPr>
    </w:p>
    <w:p w14:paraId="478EA3CB" w14:textId="78491B73" w:rsidR="000D76D9" w:rsidRPr="00702C17" w:rsidDel="005E116F" w:rsidRDefault="000D76D9">
      <w:pPr>
        <w:pStyle w:val="AppendixHead3"/>
        <w:rPr>
          <w:ins w:id="2161" w:author="Remi Hoeve" w:date="2024-03-12T15:50:00Z"/>
          <w:del w:id="2162" w:author="Kaski Maiju" w:date="2025-03-19T14:29:00Z" w16du:dateUtc="2025-03-19T12:29:00Z"/>
          <w:rFonts w:asciiTheme="majorHAnsi" w:hAnsiTheme="majorHAnsi" w:cstheme="majorBidi"/>
          <w:b w:val="0"/>
          <w:iCs/>
          <w:rPrChange w:id="2163" w:author="Kaski Maiju" w:date="2024-03-14T15:51:00Z">
            <w:rPr>
              <w:ins w:id="2164" w:author="Remi Hoeve" w:date="2024-03-12T15:50:00Z"/>
              <w:del w:id="2165" w:author="Kaski Maiju" w:date="2025-03-19T14:29:00Z" w16du:dateUtc="2025-03-19T12:29:00Z"/>
              <w:rFonts w:ascii="Calibri" w:eastAsia="Calibri" w:hAnsi="Calibri" w:cs="Times New Roman"/>
              <w:b/>
              <w:bCs/>
              <w:sz w:val="22"/>
            </w:rPr>
          </w:rPrChange>
        </w:rPr>
        <w:pPrChange w:id="2166" w:author="Kaski Maiju" w:date="2024-09-23T15:02:00Z" w16du:dateUtc="2024-09-23T12:02:00Z">
          <w:pPr>
            <w:spacing w:after="160" w:line="259" w:lineRule="auto"/>
          </w:pPr>
        </w:pPrChange>
      </w:pPr>
      <w:ins w:id="2167" w:author="Remi Hoeve" w:date="2024-03-12T15:50:00Z">
        <w:del w:id="2168" w:author="Kaski Maiju" w:date="2024-09-26T12:10:00Z" w16du:dateUtc="2024-09-26T09:10:00Z">
          <w:r w:rsidRPr="00702C17" w:rsidDel="006C0517">
            <w:rPr>
              <w:rFonts w:asciiTheme="majorHAnsi" w:hAnsiTheme="majorHAnsi" w:cstheme="majorBidi"/>
              <w:b w:val="0"/>
              <w:iCs/>
              <w:smallCaps w:val="0"/>
              <w:rPrChange w:id="2169" w:author="Kaski Maiju" w:date="2024-03-14T15:51:00Z">
                <w:rPr>
                  <w:rFonts w:ascii="Calibri" w:hAnsi="Calibri" w:cs="Times New Roman"/>
                  <w:b/>
                  <w:bCs/>
                  <w:iCs/>
                  <w:smallCaps/>
                </w:rPr>
              </w:rPrChange>
            </w:rPr>
            <w:delText>Use Case</w:delText>
          </w:r>
        </w:del>
      </w:ins>
      <w:ins w:id="2170" w:author="Remi Hoeve" w:date="2024-03-12T16:11:00Z">
        <w:del w:id="2171" w:author="Kaski Maiju" w:date="2024-09-26T12:10:00Z" w16du:dateUtc="2024-09-26T09:10:00Z">
          <w:r w:rsidR="003F4E7D" w:rsidRPr="00702C17" w:rsidDel="006C0517">
            <w:rPr>
              <w:rFonts w:asciiTheme="majorHAnsi" w:hAnsiTheme="majorHAnsi" w:cstheme="majorBidi"/>
              <w:b w:val="0"/>
              <w:iCs/>
              <w:smallCaps w:val="0"/>
              <w:rPrChange w:id="2172" w:author="Kaski Maiju" w:date="2024-03-14T15:51:00Z">
                <w:rPr>
                  <w:rFonts w:ascii="Calibri" w:hAnsi="Calibri" w:cs="Times New Roman"/>
                  <w:b/>
                  <w:bCs/>
                  <w:iCs/>
                  <w:smallCaps/>
                </w:rPr>
              </w:rPrChange>
            </w:rPr>
            <w:delText xml:space="preserve"> 6</w:delText>
          </w:r>
        </w:del>
      </w:ins>
    </w:p>
    <w:p w14:paraId="462E8FB1" w14:textId="10AC9371" w:rsidR="000D76D9" w:rsidRPr="0031508E" w:rsidDel="00D92CAE" w:rsidRDefault="000D76D9" w:rsidP="000D76D9">
      <w:pPr>
        <w:spacing w:after="160" w:line="259" w:lineRule="auto"/>
        <w:rPr>
          <w:ins w:id="2173" w:author="Remi Hoeve" w:date="2024-03-12T15:50:00Z"/>
          <w:del w:id="2174" w:author="Kaski Maiju" w:date="2024-06-26T14:58:00Z"/>
          <w:rFonts w:ascii="Calibri" w:eastAsia="Calibri" w:hAnsi="Calibri" w:cs="Times New Roman"/>
          <w:sz w:val="22"/>
        </w:rPr>
      </w:pPr>
      <w:ins w:id="2175" w:author="Remi Hoeve" w:date="2024-03-12T15:50:00Z">
        <w:del w:id="2176" w:author="Kaski Maiju" w:date="2024-06-26T14:58:00Z">
          <w:r w:rsidRPr="0031508E" w:rsidDel="00D92CAE">
            <w:rPr>
              <w:rFonts w:ascii="Calibri" w:eastAsia="Calibri" w:hAnsi="Calibri" w:cs="Times New Roman"/>
              <w:sz w:val="22"/>
              <w:u w:val="single"/>
            </w:rPr>
            <w:delText>Use-case (name):</w:delText>
          </w:r>
        </w:del>
      </w:ins>
      <w:ins w:id="2177" w:author="Remi Hoeve" w:date="2024-03-12T16:15:00Z">
        <w:del w:id="2178" w:author="Kaski Maiju" w:date="2024-06-26T14:58:00Z">
          <w:r w:rsidR="00B9018A" w:rsidDel="00D92CAE">
            <w:rPr>
              <w:rFonts w:ascii="Calibri" w:eastAsia="Calibri" w:hAnsi="Calibri" w:cs="Times New Roman"/>
              <w:sz w:val="22"/>
              <w:u w:val="single"/>
            </w:rPr>
            <w:tab/>
            <w:delText>External influence to change traff</w:delText>
          </w:r>
        </w:del>
      </w:ins>
      <w:ins w:id="2179" w:author="Remi Hoeve" w:date="2024-03-12T16:16:00Z">
        <w:del w:id="2180" w:author="Kaski Maiju" w:date="2024-06-26T14:58:00Z">
          <w:r w:rsidR="00B9018A" w:rsidDel="00D92CAE">
            <w:rPr>
              <w:rFonts w:ascii="Calibri" w:eastAsia="Calibri" w:hAnsi="Calibri" w:cs="Times New Roman"/>
              <w:sz w:val="22"/>
              <w:u w:val="single"/>
            </w:rPr>
            <w:delText>ic clearance by VTS</w:delText>
          </w:r>
        </w:del>
      </w:ins>
    </w:p>
    <w:p w14:paraId="034B5731" w14:textId="5774FEC9" w:rsidR="000D76D9" w:rsidRPr="0031508E" w:rsidDel="005E116F" w:rsidRDefault="000D76D9" w:rsidP="000D76D9">
      <w:pPr>
        <w:spacing w:after="160" w:line="259" w:lineRule="auto"/>
        <w:ind w:left="2608" w:hanging="2608"/>
        <w:rPr>
          <w:ins w:id="2181" w:author="Remi Hoeve" w:date="2024-03-12T15:50:00Z"/>
          <w:del w:id="2182" w:author="Kaski Maiju" w:date="2025-03-19T14:29:00Z" w16du:dateUtc="2025-03-19T12:29:00Z"/>
          <w:rFonts w:ascii="Calibri" w:eastAsia="Calibri" w:hAnsi="Calibri" w:cs="Times New Roman"/>
          <w:sz w:val="22"/>
        </w:rPr>
      </w:pPr>
      <w:ins w:id="2183" w:author="Remi Hoeve" w:date="2024-03-12T15:50:00Z">
        <w:del w:id="2184" w:author="Kaski Maiju" w:date="2025-03-19T14:29:00Z" w16du:dateUtc="2025-03-19T12:29:00Z">
          <w:r w:rsidRPr="0031508E" w:rsidDel="005E116F">
            <w:rPr>
              <w:rFonts w:ascii="Calibri" w:eastAsia="Calibri" w:hAnsi="Calibri" w:cs="Times New Roman"/>
              <w:sz w:val="22"/>
              <w:u w:val="single"/>
            </w:rPr>
            <w:delText>Description:</w:delText>
          </w:r>
        </w:del>
      </w:ins>
      <w:ins w:id="2185" w:author="Remi Hoeve" w:date="2024-03-12T16:33:00Z">
        <w:del w:id="2186" w:author="Kaski Maiju" w:date="2025-03-19T14:29:00Z" w16du:dateUtc="2025-03-19T12:29:00Z">
          <w:r w:rsidR="00576178" w:rsidRPr="00D92CAE" w:rsidDel="005E116F">
            <w:rPr>
              <w:rFonts w:ascii="Calibri" w:eastAsia="Calibri" w:hAnsi="Calibri" w:cs="Times New Roman"/>
              <w:sz w:val="22"/>
              <w:rPrChange w:id="2187" w:author="Kaski Maiju" w:date="2024-06-26T14:58:00Z">
                <w:rPr>
                  <w:rFonts w:ascii="Calibri" w:eastAsia="Calibri" w:hAnsi="Calibri" w:cs="Times New Roman"/>
                  <w:sz w:val="22"/>
                  <w:u w:val="single"/>
                </w:rPr>
              </w:rPrChange>
            </w:rPr>
            <w:tab/>
            <w:delText>When</w:delText>
          </w:r>
        </w:del>
      </w:ins>
      <w:ins w:id="2188" w:author="Remi Hoeve" w:date="2024-03-12T16:34:00Z">
        <w:del w:id="2189" w:author="Kaski Maiju" w:date="2025-03-19T14:29:00Z" w16du:dateUtc="2025-03-19T12:29:00Z">
          <w:r w:rsidR="00576178" w:rsidRPr="00D92CAE" w:rsidDel="005E116F">
            <w:rPr>
              <w:rFonts w:ascii="Calibri" w:eastAsia="Calibri" w:hAnsi="Calibri" w:cs="Times New Roman"/>
              <w:sz w:val="22"/>
              <w:rPrChange w:id="2190" w:author="Kaski Maiju" w:date="2024-06-26T14:58:00Z">
                <w:rPr>
                  <w:rFonts w:ascii="Calibri" w:eastAsia="Calibri" w:hAnsi="Calibri" w:cs="Times New Roman"/>
                  <w:sz w:val="22"/>
                  <w:u w:val="single"/>
                </w:rPr>
              </w:rPrChange>
            </w:rPr>
            <w:delText xml:space="preserve"> a</w:delText>
          </w:r>
          <w:r w:rsidR="00EA7987" w:rsidRPr="00D92CAE" w:rsidDel="005E116F">
            <w:rPr>
              <w:rFonts w:ascii="Calibri" w:eastAsia="Calibri" w:hAnsi="Calibri" w:cs="Times New Roman"/>
              <w:sz w:val="22"/>
              <w:rPrChange w:id="2191" w:author="Kaski Maiju" w:date="2024-06-26T14:58:00Z">
                <w:rPr>
                  <w:rFonts w:ascii="Calibri" w:eastAsia="Calibri" w:hAnsi="Calibri" w:cs="Times New Roman"/>
                  <w:sz w:val="22"/>
                  <w:u w:val="single"/>
                </w:rPr>
              </w:rPrChange>
            </w:rPr>
            <w:delText xml:space="preserve">n approved Traffic Clearance changes due to external </w:delText>
          </w:r>
          <w:r w:rsidR="00BF652D" w:rsidRPr="00D92CAE" w:rsidDel="005E116F">
            <w:rPr>
              <w:rFonts w:ascii="Calibri" w:eastAsia="Calibri" w:hAnsi="Calibri" w:cs="Times New Roman"/>
              <w:sz w:val="22"/>
              <w:rPrChange w:id="2192" w:author="Kaski Maiju" w:date="2024-06-26T14:58:00Z">
                <w:rPr>
                  <w:rFonts w:ascii="Calibri" w:eastAsia="Calibri" w:hAnsi="Calibri" w:cs="Times New Roman"/>
                  <w:sz w:val="22"/>
                  <w:u w:val="single"/>
                </w:rPr>
              </w:rPrChange>
            </w:rPr>
            <w:delText>causes a</w:delText>
          </w:r>
        </w:del>
      </w:ins>
      <w:ins w:id="2193" w:author="Remi Hoeve" w:date="2024-03-12T16:35:00Z">
        <w:del w:id="2194" w:author="Kaski Maiju" w:date="2025-03-19T14:29:00Z" w16du:dateUtc="2025-03-19T12:29:00Z">
          <w:r w:rsidR="004E062C" w:rsidRPr="00D92CAE" w:rsidDel="005E116F">
            <w:rPr>
              <w:rFonts w:ascii="Calibri" w:eastAsia="Calibri" w:hAnsi="Calibri" w:cs="Times New Roman"/>
              <w:sz w:val="22"/>
              <w:rPrChange w:id="2195" w:author="Kaski Maiju" w:date="2024-06-26T14:58:00Z">
                <w:rPr>
                  <w:rFonts w:ascii="Calibri" w:eastAsia="Calibri" w:hAnsi="Calibri" w:cs="Times New Roman"/>
                  <w:sz w:val="22"/>
                  <w:u w:val="single"/>
                </w:rPr>
              </w:rPrChange>
            </w:rPr>
            <w:delText xml:space="preserve"> new clearance </w:delText>
          </w:r>
        </w:del>
      </w:ins>
      <w:ins w:id="2196" w:author="Remi Hoeve" w:date="2024-03-12T16:36:00Z">
        <w:del w:id="2197" w:author="Kaski Maiju" w:date="2025-03-19T14:29:00Z" w16du:dateUtc="2025-03-19T12:29:00Z">
          <w:r w:rsidR="00C67F96" w:rsidRPr="00D92CAE" w:rsidDel="005E116F">
            <w:rPr>
              <w:rFonts w:ascii="Calibri" w:eastAsia="Calibri" w:hAnsi="Calibri" w:cs="Times New Roman"/>
              <w:sz w:val="22"/>
              <w:rPrChange w:id="2198" w:author="Kaski Maiju" w:date="2024-06-26T14:58:00Z">
                <w:rPr>
                  <w:rFonts w:ascii="Calibri" w:eastAsia="Calibri" w:hAnsi="Calibri" w:cs="Times New Roman"/>
                  <w:sz w:val="22"/>
                  <w:u w:val="single"/>
                </w:rPr>
              </w:rPrChange>
            </w:rPr>
            <w:delText>should be agreed.</w:delText>
          </w:r>
        </w:del>
      </w:ins>
    </w:p>
    <w:p w14:paraId="7C5C96C3" w14:textId="62E7DBB9" w:rsidR="000D76D9" w:rsidRPr="0031508E" w:rsidDel="0092327C" w:rsidRDefault="000D76D9">
      <w:pPr>
        <w:spacing w:after="160" w:line="259" w:lineRule="auto"/>
        <w:ind w:left="360" w:hanging="360"/>
        <w:rPr>
          <w:ins w:id="2199" w:author="Remi Hoeve" w:date="2024-03-12T15:50:00Z"/>
          <w:del w:id="2200" w:author="Kaski Maiju" w:date="2024-06-26T12:33:00Z"/>
          <w:rFonts w:ascii="Calibri" w:eastAsia="Calibri" w:hAnsi="Calibri" w:cs="Times New Roman"/>
          <w:sz w:val="22"/>
        </w:rPr>
        <w:pPrChange w:id="2201" w:author="Kaski Maiju" w:date="2024-06-26T14:24:00Z">
          <w:pPr>
            <w:spacing w:after="160" w:line="259" w:lineRule="auto"/>
          </w:pPr>
        </w:pPrChange>
      </w:pPr>
      <w:ins w:id="2202" w:author="Remi Hoeve" w:date="2024-03-12T15:50:00Z">
        <w:del w:id="2203" w:author="Kaski Maiju" w:date="2024-06-26T12:33:00Z">
          <w:r w:rsidRPr="0031508E" w:rsidDel="0092327C">
            <w:rPr>
              <w:rFonts w:ascii="Calibri" w:eastAsia="Calibri" w:hAnsi="Calibri" w:cs="Times New Roman"/>
              <w:sz w:val="22"/>
              <w:u w:val="single"/>
            </w:rPr>
            <w:delText>Actors:</w:delText>
          </w:r>
        </w:del>
      </w:ins>
      <w:ins w:id="2204" w:author="Remi Hoeve" w:date="2024-03-12T16:23:00Z">
        <w:del w:id="2205" w:author="Kaski Maiju" w:date="2024-06-26T12:33:00Z">
          <w:r w:rsidR="00E835F3" w:rsidDel="0092327C">
            <w:rPr>
              <w:rFonts w:ascii="Calibri" w:eastAsia="Calibri" w:hAnsi="Calibri" w:cs="Times New Roman"/>
              <w:sz w:val="22"/>
              <w:u w:val="single"/>
            </w:rPr>
            <w:tab/>
          </w:r>
          <w:r w:rsidR="00E835F3" w:rsidDel="0092327C">
            <w:rPr>
              <w:rFonts w:ascii="Calibri" w:eastAsia="Calibri" w:hAnsi="Calibri" w:cs="Times New Roman"/>
              <w:sz w:val="22"/>
              <w:u w:val="single"/>
            </w:rPr>
            <w:tab/>
          </w:r>
          <w:r w:rsidR="00E835F3" w:rsidDel="0092327C">
            <w:rPr>
              <w:rFonts w:ascii="Calibri" w:eastAsia="Calibri" w:hAnsi="Calibri" w:cs="Times New Roman"/>
              <w:sz w:val="22"/>
              <w:u w:val="single"/>
            </w:rPr>
            <w:tab/>
            <w:delText>Mariner, ECDIS/on board system, VTS</w:delText>
          </w:r>
        </w:del>
      </w:ins>
    </w:p>
    <w:p w14:paraId="0710BE3E" w14:textId="36A7614D" w:rsidR="000D76D9" w:rsidRPr="0031508E" w:rsidDel="0092327C" w:rsidRDefault="000D76D9">
      <w:pPr>
        <w:spacing w:after="160" w:line="259" w:lineRule="auto"/>
        <w:ind w:left="360" w:hanging="360"/>
        <w:rPr>
          <w:ins w:id="2206" w:author="Remi Hoeve" w:date="2024-03-12T15:50:00Z"/>
          <w:del w:id="2207" w:author="Kaski Maiju" w:date="2024-06-26T12:33:00Z"/>
          <w:rFonts w:ascii="Calibri" w:eastAsia="Calibri" w:hAnsi="Calibri" w:cs="Times New Roman"/>
          <w:sz w:val="22"/>
        </w:rPr>
        <w:pPrChange w:id="2208" w:author="Kaski Maiju" w:date="2024-06-26T14:24:00Z">
          <w:pPr>
            <w:spacing w:after="160" w:line="259" w:lineRule="auto"/>
          </w:pPr>
        </w:pPrChange>
      </w:pPr>
      <w:ins w:id="2209" w:author="Remi Hoeve" w:date="2024-03-12T15:50:00Z">
        <w:del w:id="2210" w:author="Kaski Maiju" w:date="2024-06-26T12:33:00Z">
          <w:r w:rsidRPr="0031508E" w:rsidDel="0092327C">
            <w:rPr>
              <w:rFonts w:ascii="Calibri" w:eastAsia="Calibri" w:hAnsi="Calibri" w:cs="Times New Roman"/>
              <w:sz w:val="22"/>
              <w:u w:val="single"/>
            </w:rPr>
            <w:delText>Frequency of Use</w:delText>
          </w:r>
          <w:r w:rsidRPr="0031508E" w:rsidDel="0092327C">
            <w:rPr>
              <w:rFonts w:ascii="Calibri" w:eastAsia="Calibri" w:hAnsi="Calibri" w:cs="Times New Roman"/>
              <w:sz w:val="22"/>
            </w:rPr>
            <w:delText>:</w:delText>
          </w:r>
        </w:del>
      </w:ins>
      <w:ins w:id="2211" w:author="Remi Hoeve" w:date="2024-03-12T16:30:00Z">
        <w:del w:id="2212" w:author="Kaski Maiju" w:date="2024-06-26T12:33:00Z">
          <w:r w:rsidR="0076784E" w:rsidDel="0092327C">
            <w:rPr>
              <w:rFonts w:ascii="Calibri" w:eastAsia="Calibri" w:hAnsi="Calibri" w:cs="Times New Roman"/>
              <w:sz w:val="22"/>
            </w:rPr>
            <w:tab/>
          </w:r>
          <w:r w:rsidR="0076784E" w:rsidRPr="0031508E" w:rsidDel="0092327C">
            <w:rPr>
              <w:rFonts w:ascii="Calibri" w:eastAsia="Calibri" w:hAnsi="Calibri" w:cs="Times New Roman"/>
              <w:sz w:val="22"/>
            </w:rPr>
            <w:delText xml:space="preserve">Typically triggered </w:delText>
          </w:r>
        </w:del>
      </w:ins>
      <w:ins w:id="2213" w:author="Remi Hoeve" w:date="2024-03-12T16:33:00Z">
        <w:del w:id="2214" w:author="Kaski Maiju" w:date="2024-06-26T12:33:00Z">
          <w:r w:rsidR="00FC4AFE" w:rsidDel="0092327C">
            <w:rPr>
              <w:rFonts w:ascii="Calibri" w:eastAsia="Calibri" w:hAnsi="Calibri" w:cs="Times New Roman"/>
              <w:sz w:val="22"/>
            </w:rPr>
            <w:delText xml:space="preserve">when </w:delText>
          </w:r>
        </w:del>
      </w:ins>
      <w:ins w:id="2215" w:author="Remi Hoeve" w:date="2024-03-12T16:32:00Z">
        <w:del w:id="2216" w:author="Kaski Maiju" w:date="2024-06-26T12:33:00Z">
          <w:r w:rsidR="005A7AEF" w:rsidDel="0092327C">
            <w:rPr>
              <w:rFonts w:ascii="Calibri" w:eastAsia="Calibri" w:hAnsi="Calibri" w:cs="Times New Roman"/>
              <w:sz w:val="22"/>
            </w:rPr>
            <w:delText xml:space="preserve">approved Traffic Clearance changes </w:delText>
          </w:r>
          <w:r w:rsidR="001E2C3B" w:rsidDel="0092327C">
            <w:rPr>
              <w:rFonts w:ascii="Calibri" w:eastAsia="Calibri" w:hAnsi="Calibri" w:cs="Times New Roman"/>
              <w:sz w:val="22"/>
            </w:rPr>
            <w:delText xml:space="preserve"> and new clear</w:delText>
          </w:r>
          <w:r w:rsidR="00FC4AFE" w:rsidDel="0092327C">
            <w:rPr>
              <w:rFonts w:ascii="Calibri" w:eastAsia="Calibri" w:hAnsi="Calibri" w:cs="Times New Roman"/>
              <w:sz w:val="22"/>
            </w:rPr>
            <w:delText xml:space="preserve">ance </w:delText>
          </w:r>
        </w:del>
      </w:ins>
      <w:ins w:id="2217" w:author="Remi Hoeve" w:date="2024-03-12T16:33:00Z">
        <w:del w:id="2218" w:author="Kaski Maiju" w:date="2024-06-26T12:33:00Z">
          <w:r w:rsidR="00FC4AFE" w:rsidDel="0092327C">
            <w:rPr>
              <w:rFonts w:ascii="Calibri" w:eastAsia="Calibri" w:hAnsi="Calibri" w:cs="Times New Roman"/>
              <w:sz w:val="22"/>
            </w:rPr>
            <w:delText>is necessary.</w:delText>
          </w:r>
        </w:del>
      </w:ins>
    </w:p>
    <w:p w14:paraId="2898711F" w14:textId="111B955E" w:rsidR="00E835F3" w:rsidRPr="0031508E" w:rsidDel="0092327C" w:rsidRDefault="000D76D9">
      <w:pPr>
        <w:spacing w:after="120" w:line="259" w:lineRule="auto"/>
        <w:ind w:left="360" w:hanging="360"/>
        <w:rPr>
          <w:ins w:id="2219" w:author="Remi Hoeve" w:date="2024-03-12T16:20:00Z"/>
          <w:del w:id="2220" w:author="Kaski Maiju" w:date="2024-06-26T12:33:00Z"/>
          <w:rFonts w:ascii="Calibri" w:eastAsia="Calibri" w:hAnsi="Calibri" w:cs="Times New Roman"/>
          <w:sz w:val="22"/>
        </w:rPr>
        <w:pPrChange w:id="2221" w:author="Kaski Maiju" w:date="2024-06-26T14:24:00Z">
          <w:pPr>
            <w:spacing w:after="120" w:line="259" w:lineRule="auto"/>
            <w:ind w:left="2832" w:hanging="2832"/>
          </w:pPr>
        </w:pPrChange>
      </w:pPr>
      <w:ins w:id="2222" w:author="Remi Hoeve" w:date="2024-03-12T15:50:00Z">
        <w:del w:id="2223" w:author="Kaski Maiju" w:date="2024-06-26T12:33:00Z">
          <w:r w:rsidRPr="0031508E" w:rsidDel="0092327C">
            <w:rPr>
              <w:rFonts w:ascii="Calibri" w:eastAsia="Calibri" w:hAnsi="Calibri" w:cs="Times New Roman"/>
              <w:sz w:val="22"/>
              <w:u w:val="single"/>
            </w:rPr>
            <w:delText>Pre-conditions</w:delText>
          </w:r>
          <w:r w:rsidRPr="0031508E" w:rsidDel="0092327C">
            <w:rPr>
              <w:rFonts w:ascii="Calibri" w:eastAsia="Calibri" w:hAnsi="Calibri" w:cs="Times New Roman"/>
              <w:sz w:val="22"/>
            </w:rPr>
            <w:delText>:</w:delText>
          </w:r>
        </w:del>
      </w:ins>
      <w:ins w:id="2224" w:author="Remi Hoeve" w:date="2024-03-12T16:20:00Z">
        <w:del w:id="2225" w:author="Kaski Maiju" w:date="2024-06-26T12:33:00Z">
          <w:r w:rsidR="00E835F3" w:rsidDel="0092327C">
            <w:rPr>
              <w:rFonts w:ascii="Calibri" w:eastAsia="Calibri" w:hAnsi="Calibri" w:cs="Times New Roman"/>
              <w:sz w:val="22"/>
            </w:rPr>
            <w:tab/>
          </w:r>
          <w:r w:rsidR="00E835F3" w:rsidRPr="0031508E" w:rsidDel="0092327C">
            <w:rPr>
              <w:rFonts w:ascii="Calibri" w:eastAsia="Calibri" w:hAnsi="Calibri" w:cs="Times New Roman"/>
              <w:sz w:val="22"/>
            </w:rPr>
            <w:delText>The service instance is known to the on-board system, or the on board system has access to a service registry in which the service instance can be discovered.</w:delText>
          </w:r>
        </w:del>
      </w:ins>
    </w:p>
    <w:p w14:paraId="5F26914F" w14:textId="2AAA250D" w:rsidR="000D76D9" w:rsidDel="0092327C" w:rsidRDefault="000D76D9">
      <w:pPr>
        <w:pStyle w:val="Bullet1"/>
        <w:numPr>
          <w:ilvl w:val="0"/>
          <w:numId w:val="0"/>
        </w:numPr>
        <w:ind w:left="360" w:hanging="360"/>
        <w:rPr>
          <w:del w:id="2226" w:author="Kaski Maiju" w:date="2024-03-13T15:59:00Z"/>
          <w:rFonts w:ascii="Calibri" w:eastAsia="Calibri" w:hAnsi="Calibri" w:cs="Times New Roman"/>
          <w:u w:val="single"/>
        </w:rPr>
        <w:pPrChange w:id="2227" w:author="Kaski Maiju" w:date="2024-06-26T14:24:00Z">
          <w:pPr>
            <w:pStyle w:val="Luettelokappale"/>
            <w:numPr>
              <w:numId w:val="51"/>
            </w:numPr>
            <w:autoSpaceDE w:val="0"/>
            <w:autoSpaceDN w:val="0"/>
            <w:adjustRightInd w:val="0"/>
            <w:spacing w:after="0" w:line="240" w:lineRule="auto"/>
            <w:ind w:left="1080" w:hanging="720"/>
          </w:pPr>
        </w:pPrChange>
      </w:pPr>
      <w:ins w:id="2228" w:author="Remi Hoeve" w:date="2024-03-12T15:50:00Z">
        <w:del w:id="2229" w:author="Kaski Maiju" w:date="2024-03-13T15:59:00Z">
          <w:r w:rsidRPr="0031508E" w:rsidDel="005E285F">
            <w:rPr>
              <w:rFonts w:ascii="Calibri" w:eastAsia="Calibri" w:hAnsi="Calibri" w:cs="Times New Roman"/>
              <w:u w:val="single"/>
            </w:rPr>
            <w:delText>Ordinary Sequence:</w:delText>
          </w:r>
        </w:del>
      </w:ins>
    </w:p>
    <w:p w14:paraId="6512776B" w14:textId="775BF4FF" w:rsidR="005404CC" w:rsidRPr="006D71EC" w:rsidDel="005E116F" w:rsidRDefault="005404CC" w:rsidP="005404CC">
      <w:pPr>
        <w:pStyle w:val="Luettelokappale"/>
        <w:numPr>
          <w:ilvl w:val="0"/>
          <w:numId w:val="51"/>
        </w:numPr>
        <w:autoSpaceDE w:val="0"/>
        <w:autoSpaceDN w:val="0"/>
        <w:adjustRightInd w:val="0"/>
        <w:spacing w:after="0" w:line="240" w:lineRule="auto"/>
        <w:rPr>
          <w:ins w:id="2230" w:author="Remi Hoeve" w:date="2024-03-12T16:20:00Z"/>
          <w:del w:id="2231" w:author="Kaski Maiju" w:date="2025-03-19T14:29:00Z" w16du:dateUtc="2025-03-19T12:29:00Z"/>
          <w:lang w:val="en-US"/>
        </w:rPr>
      </w:pPr>
      <w:ins w:id="2232" w:author="Remi Hoeve" w:date="2024-03-12T16:20:00Z">
        <w:del w:id="2233" w:author="Kaski Maiju" w:date="2025-03-19T14:29:00Z" w16du:dateUtc="2025-03-19T12:29:00Z">
          <w:r w:rsidRPr="006D71EC" w:rsidDel="005E116F">
            <w:rPr>
              <w:lang w:val="en-US"/>
            </w:rPr>
            <w:delText xml:space="preserve">Approved plan needs changes due external influences, like weather conditions, delay or occurring hazardous situation </w:delText>
          </w:r>
        </w:del>
      </w:ins>
    </w:p>
    <w:p w14:paraId="107C3A56" w14:textId="1DD2C0D7" w:rsidR="005404CC" w:rsidDel="00BE6069" w:rsidRDefault="005404CC" w:rsidP="00BE6069">
      <w:pPr>
        <w:pStyle w:val="Luettelokappale"/>
        <w:numPr>
          <w:ilvl w:val="0"/>
          <w:numId w:val="51"/>
        </w:numPr>
        <w:autoSpaceDE w:val="0"/>
        <w:autoSpaceDN w:val="0"/>
        <w:adjustRightInd w:val="0"/>
        <w:spacing w:after="0" w:line="240" w:lineRule="auto"/>
        <w:rPr>
          <w:del w:id="2234" w:author="Kaski Maiju" w:date="2024-06-26T13:33:00Z"/>
          <w:lang w:val="en-US"/>
        </w:rPr>
      </w:pPr>
      <w:ins w:id="2235" w:author="Remi Hoeve" w:date="2024-03-12T16:20:00Z">
        <w:del w:id="2236" w:author="Kaski Maiju" w:date="2025-03-19T14:29:00Z" w16du:dateUtc="2025-03-19T12:29:00Z">
          <w:r w:rsidRPr="006D71EC" w:rsidDel="005E116F">
            <w:rPr>
              <w:lang w:val="en-US"/>
            </w:rPr>
            <w:delText>VTS or vessel sends request to amend of the approved plan</w:delText>
          </w:r>
        </w:del>
      </w:ins>
    </w:p>
    <w:p w14:paraId="08D6AF64" w14:textId="2107C371" w:rsidR="005404CC" w:rsidRPr="00BE6069" w:rsidDel="00BE6069" w:rsidRDefault="005404CC">
      <w:pPr>
        <w:pStyle w:val="Luettelokappale"/>
        <w:numPr>
          <w:ilvl w:val="0"/>
          <w:numId w:val="51"/>
        </w:numPr>
        <w:autoSpaceDE w:val="0"/>
        <w:autoSpaceDN w:val="0"/>
        <w:adjustRightInd w:val="0"/>
        <w:spacing w:after="0" w:line="240" w:lineRule="auto"/>
        <w:rPr>
          <w:del w:id="2237" w:author="Kaski Maiju" w:date="2024-06-26T12:32:00Z"/>
          <w:lang w:val="en-US"/>
          <w:rPrChange w:id="2238" w:author="Kaski Maiju" w:date="2024-06-26T13:33:00Z">
            <w:rPr>
              <w:del w:id="2239" w:author="Kaski Maiju" w:date="2024-06-26T12:32:00Z"/>
            </w:rPr>
          </w:rPrChange>
        </w:rPr>
      </w:pPr>
      <w:ins w:id="2240" w:author="Remi Hoeve" w:date="2024-03-12T16:20:00Z">
        <w:del w:id="2241" w:author="Kaski Maiju" w:date="2025-03-19T14:29:00Z" w16du:dateUtc="2025-03-19T12:29:00Z">
          <w:r w:rsidRPr="00BE6069" w:rsidDel="005E116F">
            <w:rPr>
              <w:lang w:val="en-US"/>
              <w:rPrChange w:id="2242" w:author="Kaski Maiju" w:date="2024-06-26T13:33:00Z">
                <w:rPr/>
              </w:rPrChange>
            </w:rPr>
            <w:delText xml:space="preserve">Vessel creates new plan and sends new request via Use case 1-5 </w:delText>
          </w:r>
        </w:del>
      </w:ins>
    </w:p>
    <w:p w14:paraId="3862C867" w14:textId="77777777" w:rsidR="005404CC" w:rsidRPr="0092327C" w:rsidDel="0092327C" w:rsidRDefault="005404CC">
      <w:pPr>
        <w:pStyle w:val="Luettelokappale"/>
        <w:autoSpaceDE w:val="0"/>
        <w:autoSpaceDN w:val="0"/>
        <w:adjustRightInd w:val="0"/>
        <w:spacing w:after="0" w:line="240" w:lineRule="auto"/>
        <w:ind w:left="1080"/>
        <w:rPr>
          <w:ins w:id="2243" w:author="Remi Hoeve" w:date="2024-03-12T15:50:00Z"/>
          <w:del w:id="2244" w:author="Kaski Maiju" w:date="2024-06-26T12:32:00Z"/>
          <w:rFonts w:ascii="Calibri" w:eastAsia="Calibri" w:hAnsi="Calibri" w:cs="Times New Roman"/>
          <w:lang w:val="en-US"/>
          <w:rPrChange w:id="2245" w:author="Kaski Maiju" w:date="2024-06-26T12:32:00Z">
            <w:rPr>
              <w:ins w:id="2246" w:author="Remi Hoeve" w:date="2024-03-12T15:50:00Z"/>
              <w:del w:id="2247" w:author="Kaski Maiju" w:date="2024-06-26T12:32:00Z"/>
              <w:rFonts w:ascii="Calibri" w:eastAsia="Calibri" w:hAnsi="Calibri" w:cs="Times New Roman"/>
              <w:sz w:val="22"/>
            </w:rPr>
          </w:rPrChange>
        </w:rPr>
        <w:pPrChange w:id="2248" w:author="Kaski Maiju" w:date="2024-06-26T13:33:00Z">
          <w:pPr>
            <w:spacing w:after="160" w:line="259" w:lineRule="auto"/>
          </w:pPr>
        </w:pPrChange>
      </w:pPr>
    </w:p>
    <w:p w14:paraId="65A176B6" w14:textId="56EC20F3" w:rsidR="000D76D9" w:rsidRPr="00BE6069" w:rsidDel="0092327C" w:rsidRDefault="000D76D9">
      <w:pPr>
        <w:pStyle w:val="Luettelokappale"/>
        <w:ind w:left="1080"/>
        <w:rPr>
          <w:ins w:id="2249" w:author="Remi Hoeve" w:date="2024-03-12T15:50:00Z"/>
          <w:del w:id="2250" w:author="Kaski Maiju" w:date="2024-06-26T12:32:00Z"/>
          <w:lang w:val="en-US"/>
          <w:rPrChange w:id="2251" w:author="Kaski Maiju" w:date="2024-06-26T13:33:00Z">
            <w:rPr>
              <w:ins w:id="2252" w:author="Remi Hoeve" w:date="2024-03-12T15:50:00Z"/>
              <w:del w:id="2253" w:author="Kaski Maiju" w:date="2024-06-26T12:32:00Z"/>
            </w:rPr>
          </w:rPrChange>
        </w:rPr>
        <w:pPrChange w:id="2254" w:author="Kaski Maiju" w:date="2024-06-26T13:33:00Z">
          <w:pPr>
            <w:pStyle w:val="Bullet1"/>
            <w:numPr>
              <w:numId w:val="0"/>
            </w:numPr>
            <w:ind w:left="0" w:firstLine="0"/>
          </w:pPr>
        </w:pPrChange>
      </w:pPr>
      <w:ins w:id="2255" w:author="Remi Hoeve" w:date="2024-03-12T15:50:00Z">
        <w:del w:id="2256" w:author="Kaski Maiju" w:date="2024-06-26T12:32:00Z">
          <w:r w:rsidRPr="00BE6069" w:rsidDel="0092327C">
            <w:rPr>
              <w:u w:val="single"/>
              <w:lang w:val="en-US"/>
              <w:rPrChange w:id="2257" w:author="Kaski Maiju" w:date="2024-06-26T13:33:00Z">
                <w:rPr>
                  <w:u w:val="single"/>
                </w:rPr>
              </w:rPrChange>
            </w:rPr>
            <w:delText>Post-conditions</w:delText>
          </w:r>
          <w:r w:rsidRPr="00BE6069" w:rsidDel="0092327C">
            <w:rPr>
              <w:lang w:val="en-US"/>
              <w:rPrChange w:id="2258" w:author="Kaski Maiju" w:date="2024-06-26T13:33:00Z">
                <w:rPr/>
              </w:rPrChange>
            </w:rPr>
            <w:delText>:</w:delText>
          </w:r>
        </w:del>
      </w:ins>
    </w:p>
    <w:p w14:paraId="7D1455BC" w14:textId="3BB8F14E" w:rsidR="000D76D9" w:rsidRPr="00BE6069" w:rsidDel="0092327C" w:rsidRDefault="000D76D9">
      <w:pPr>
        <w:pStyle w:val="Luettelokappale"/>
        <w:ind w:left="1080"/>
        <w:rPr>
          <w:ins w:id="2259" w:author="Remi Hoeve" w:date="2024-03-12T15:51:00Z"/>
          <w:del w:id="2260" w:author="Kaski Maiju" w:date="2024-06-26T12:32:00Z"/>
          <w:lang w:val="en-US"/>
          <w:rPrChange w:id="2261" w:author="Kaski Maiju" w:date="2024-06-26T13:33:00Z">
            <w:rPr>
              <w:ins w:id="2262" w:author="Remi Hoeve" w:date="2024-03-12T15:51:00Z"/>
              <w:del w:id="2263" w:author="Kaski Maiju" w:date="2024-06-26T12:32:00Z"/>
            </w:rPr>
          </w:rPrChange>
        </w:rPr>
        <w:pPrChange w:id="2264" w:author="Kaski Maiju" w:date="2024-06-26T13:33:00Z">
          <w:pPr>
            <w:pStyle w:val="Bullet1"/>
            <w:numPr>
              <w:numId w:val="0"/>
            </w:numPr>
            <w:ind w:left="0" w:firstLine="0"/>
          </w:pPr>
        </w:pPrChange>
      </w:pPr>
    </w:p>
    <w:p w14:paraId="1140DB1F" w14:textId="3EA3BCDD" w:rsidR="000D76D9" w:rsidRPr="00BE6069" w:rsidDel="005E116F" w:rsidRDefault="000D76D9">
      <w:pPr>
        <w:pStyle w:val="Luettelokappale"/>
        <w:autoSpaceDE w:val="0"/>
        <w:autoSpaceDN w:val="0"/>
        <w:adjustRightInd w:val="0"/>
        <w:spacing w:after="0" w:line="240" w:lineRule="auto"/>
        <w:ind w:left="1080"/>
        <w:rPr>
          <w:ins w:id="2265" w:author="Remi Hoeve" w:date="2024-03-12T15:51:00Z"/>
          <w:del w:id="2266" w:author="Kaski Maiju" w:date="2025-03-19T14:29:00Z" w16du:dateUtc="2025-03-19T12:29:00Z"/>
          <w:lang w:val="en-US"/>
          <w:rPrChange w:id="2267" w:author="Kaski Maiju" w:date="2024-06-26T13:33:00Z">
            <w:rPr>
              <w:ins w:id="2268" w:author="Remi Hoeve" w:date="2024-03-12T15:51:00Z"/>
              <w:del w:id="2269" w:author="Kaski Maiju" w:date="2025-03-19T14:29:00Z" w16du:dateUtc="2025-03-19T12:29:00Z"/>
            </w:rPr>
          </w:rPrChange>
        </w:rPr>
        <w:pPrChange w:id="2270" w:author="Kaski Maiju" w:date="2024-06-26T13:33:00Z">
          <w:pPr>
            <w:pStyle w:val="Bullet1"/>
            <w:numPr>
              <w:numId w:val="0"/>
            </w:numPr>
            <w:ind w:left="0" w:firstLine="0"/>
          </w:pPr>
        </w:pPrChange>
      </w:pPr>
    </w:p>
    <w:p w14:paraId="28345D87" w14:textId="1E1E1D52" w:rsidR="000D76D9" w:rsidDel="005E116F" w:rsidRDefault="000D76D9" w:rsidP="00A17417">
      <w:pPr>
        <w:pStyle w:val="Bullet1"/>
        <w:numPr>
          <w:ilvl w:val="0"/>
          <w:numId w:val="0"/>
        </w:numPr>
        <w:ind w:left="360" w:hanging="360"/>
        <w:rPr>
          <w:ins w:id="2271" w:author="Remi Hoeve" w:date="2024-03-12T15:51:00Z"/>
          <w:del w:id="2272" w:author="Kaski Maiju" w:date="2025-03-19T14:29:00Z" w16du:dateUtc="2025-03-19T12:29:00Z"/>
        </w:rPr>
      </w:pPr>
    </w:p>
    <w:p w14:paraId="440B3819" w14:textId="4B539104" w:rsidR="00A738A8" w:rsidRDefault="00A738A8" w:rsidP="00A738A8">
      <w:pPr>
        <w:pStyle w:val="AppendixHead1"/>
        <w:rPr>
          <w:ins w:id="2273" w:author="Kaski Maiju" w:date="2025-01-28T15:31:00Z" w16du:dateUtc="2025-01-28T13:31:00Z"/>
        </w:rPr>
      </w:pPr>
      <w:ins w:id="2274" w:author="Kaski Maiju" w:date="2025-01-28T15:31:00Z" w16du:dateUtc="2025-01-28T13:31:00Z">
        <w:r>
          <w:t>ROUTE function</w:t>
        </w:r>
      </w:ins>
      <w:ins w:id="2275" w:author="Kaski Maiju" w:date="2025-03-18T16:17:00Z" w16du:dateUtc="2025-03-18T14:17:00Z">
        <w:r w:rsidR="00C06E45">
          <w:t>s</w:t>
        </w:r>
      </w:ins>
    </w:p>
    <w:p w14:paraId="7D73E740" w14:textId="3EA2E9E4" w:rsidR="00A738A8" w:rsidRDefault="00A738A8" w:rsidP="00A738A8">
      <w:pPr>
        <w:pStyle w:val="AppendixHead2"/>
        <w:rPr>
          <w:ins w:id="2276" w:author="Kaski Maiju" w:date="2025-01-28T15:31:00Z" w16du:dateUtc="2025-01-28T13:31:00Z"/>
        </w:rPr>
      </w:pPr>
      <w:ins w:id="2277" w:author="Kaski Maiju" w:date="2025-01-28T15:31:00Z" w16du:dateUtc="2025-01-28T13:31:00Z">
        <w:r>
          <w:t xml:space="preserve">Route exchange </w:t>
        </w:r>
      </w:ins>
      <w:ins w:id="2278" w:author="Kaski Maiju" w:date="2025-03-18T16:17:00Z" w16du:dateUtc="2025-03-18T14:17:00Z">
        <w:r w:rsidR="00C06E45">
          <w:t>service</w:t>
        </w:r>
      </w:ins>
    </w:p>
    <w:p w14:paraId="627B9016" w14:textId="77777777" w:rsidR="00A738A8" w:rsidRDefault="00A738A8" w:rsidP="00A738A8">
      <w:pPr>
        <w:pStyle w:val="Leipteksti"/>
        <w:rPr>
          <w:ins w:id="2279" w:author="Kaski Maiju" w:date="2025-01-28T15:31:00Z" w16du:dateUtc="2025-01-28T13:31:00Z"/>
        </w:rPr>
      </w:pPr>
      <w:ins w:id="2280" w:author="Kaski Maiju" w:date="2025-01-28T15:31:00Z" w16du:dateUtc="2025-01-28T13:31:00Z">
        <w:r>
          <w:t>The route and schedule (The current format, IHO S421, used for route exchange also containing schedule information) is a key element of the vessel's voyage and can be used to optimize safety and processes, as well as for the interaction of participants and stakeholders. The core element of the voyage plan is a route. The exchange of routes between vessel to vessel and vessel to shore may improve: situational awareness for the purpose to facilitate;</w:t>
        </w:r>
      </w:ins>
    </w:p>
    <w:p w14:paraId="3953965A" w14:textId="77777777" w:rsidR="00A738A8" w:rsidRDefault="00A738A8" w:rsidP="00A738A8">
      <w:pPr>
        <w:pStyle w:val="Leipteksti"/>
        <w:numPr>
          <w:ilvl w:val="1"/>
          <w:numId w:val="45"/>
        </w:numPr>
        <w:rPr>
          <w:ins w:id="2281" w:author="Kaski Maiju" w:date="2025-01-28T15:31:00Z" w16du:dateUtc="2025-01-28T13:31:00Z"/>
        </w:rPr>
      </w:pPr>
      <w:ins w:id="2282" w:author="Kaski Maiju" w:date="2025-01-28T15:31:00Z" w16du:dateUtc="2025-01-28T13:31:00Z">
        <w:r>
          <w:t>reduced number of accidents and incidents (proactively de-conflicting situations when intentions are known and shared);</w:t>
        </w:r>
      </w:ins>
    </w:p>
    <w:p w14:paraId="56BBC5EC" w14:textId="77777777" w:rsidR="00A738A8" w:rsidRDefault="00A738A8" w:rsidP="00A738A8">
      <w:pPr>
        <w:pStyle w:val="Leipteksti"/>
        <w:numPr>
          <w:ilvl w:val="1"/>
          <w:numId w:val="45"/>
        </w:numPr>
        <w:rPr>
          <w:ins w:id="2283" w:author="Kaski Maiju" w:date="2025-01-28T15:31:00Z" w16du:dateUtc="2025-01-28T13:31:00Z"/>
        </w:rPr>
      </w:pPr>
      <w:ins w:id="2284" w:author="Kaski Maiju" w:date="2025-01-28T15:31:00Z" w16du:dateUtc="2025-01-28T13:31:00Z">
        <w:r>
          <w:t>optimized resource utilization by knowing the intentions of other actors;</w:t>
        </w:r>
      </w:ins>
    </w:p>
    <w:p w14:paraId="7CA4D6A8" w14:textId="77777777" w:rsidR="00A738A8" w:rsidRDefault="00A738A8" w:rsidP="00A738A8">
      <w:pPr>
        <w:pStyle w:val="Leipteksti"/>
        <w:numPr>
          <w:ilvl w:val="1"/>
          <w:numId w:val="45"/>
        </w:numPr>
        <w:rPr>
          <w:ins w:id="2285" w:author="Kaski Maiju" w:date="2025-01-28T15:31:00Z" w16du:dateUtc="2025-01-28T13:31:00Z"/>
        </w:rPr>
      </w:pPr>
      <w:ins w:id="2286" w:author="Kaski Maiju" w:date="2025-01-28T15:31:00Z" w16du:dateUtc="2025-01-28T13:31:00Z">
        <w:r>
          <w:t>secured passages by knowing the intentions of other actors;</w:t>
        </w:r>
      </w:ins>
    </w:p>
    <w:p w14:paraId="5ACBE8C2" w14:textId="77777777" w:rsidR="00A738A8" w:rsidRDefault="00A738A8" w:rsidP="00A738A8">
      <w:pPr>
        <w:pStyle w:val="Leipteksti"/>
        <w:numPr>
          <w:ilvl w:val="1"/>
          <w:numId w:val="45"/>
        </w:numPr>
        <w:rPr>
          <w:ins w:id="2287" w:author="Kaski Maiju" w:date="2025-01-28T15:31:00Z" w16du:dateUtc="2025-01-28T13:31:00Z"/>
        </w:rPr>
      </w:pPr>
      <w:ins w:id="2288" w:author="Kaski Maiju" w:date="2025-01-28T15:31:00Z" w16du:dateUtc="2025-01-28T13:31:00Z">
        <w:r>
          <w:t>predictability of arrivals and departures by early information sharing enabling better planning for involved actors leading to reduced idle time for resources;</w:t>
        </w:r>
      </w:ins>
    </w:p>
    <w:p w14:paraId="5BAD52E3" w14:textId="77777777" w:rsidR="00A738A8" w:rsidRDefault="00A738A8" w:rsidP="00A738A8">
      <w:pPr>
        <w:pStyle w:val="Leipteksti"/>
        <w:numPr>
          <w:ilvl w:val="1"/>
          <w:numId w:val="45"/>
        </w:numPr>
        <w:rPr>
          <w:ins w:id="2289" w:author="Kaski Maiju" w:date="2025-01-28T15:31:00Z" w16du:dateUtc="2025-01-28T13:31:00Z"/>
        </w:rPr>
      </w:pPr>
      <w:ins w:id="2290" w:author="Kaski Maiju" w:date="2025-01-28T15:31:00Z" w16du:dateUtc="2025-01-28T13:31:00Z">
        <w:r>
          <w:t>Just-In-Time operations by enabling stakeholders and service providers to be efficiently organized for handling vessel movements, port resources, and hinterland connections.</w:t>
        </w:r>
      </w:ins>
    </w:p>
    <w:p w14:paraId="2351A456" w14:textId="77777777" w:rsidR="00A738A8" w:rsidRDefault="00A738A8" w:rsidP="00A738A8">
      <w:pPr>
        <w:pStyle w:val="Leipteksti"/>
        <w:numPr>
          <w:ilvl w:val="2"/>
          <w:numId w:val="45"/>
        </w:numPr>
        <w:rPr>
          <w:ins w:id="2291" w:author="Kaski Maiju" w:date="2025-01-28T15:31:00Z" w16du:dateUtc="2025-01-28T13:31:00Z"/>
        </w:rPr>
      </w:pPr>
      <w:ins w:id="2292" w:author="Kaski Maiju" w:date="2025-01-28T15:31:00Z" w16du:dateUtc="2025-01-28T13:31:00Z">
        <w:r>
          <w:t>VTS reporting of arrival/departure times and the specific route in the VTS area.</w:t>
        </w:r>
      </w:ins>
    </w:p>
    <w:p w14:paraId="0E1A30DE" w14:textId="77777777" w:rsidR="00A738A8" w:rsidRDefault="00A738A8" w:rsidP="00A738A8">
      <w:pPr>
        <w:pStyle w:val="Leipteksti"/>
        <w:numPr>
          <w:ilvl w:val="2"/>
          <w:numId w:val="45"/>
        </w:numPr>
        <w:rPr>
          <w:ins w:id="2293" w:author="Kaski Maiju" w:date="2025-01-28T15:31:00Z" w16du:dateUtc="2025-01-28T13:31:00Z"/>
        </w:rPr>
      </w:pPr>
      <w:ins w:id="2294" w:author="Kaski Maiju" w:date="2025-01-28T15:31:00Z" w16du:dateUtc="2025-01-28T13:31:00Z">
        <w:r>
          <w:t>One of the core means for future MASS and other highly automated vessels to communicate intentions and creating its sailing plan,</w:t>
        </w:r>
      </w:ins>
    </w:p>
    <w:p w14:paraId="1DD15BEA" w14:textId="77777777" w:rsidR="00A738A8" w:rsidRDefault="00A738A8" w:rsidP="00A738A8">
      <w:pPr>
        <w:pStyle w:val="Leipteksti"/>
        <w:numPr>
          <w:ilvl w:val="2"/>
          <w:numId w:val="45"/>
        </w:numPr>
        <w:rPr>
          <w:ins w:id="2295" w:author="Kaski Maiju" w:date="2025-01-28T15:31:00Z" w16du:dateUtc="2025-01-28T13:31:00Z"/>
        </w:rPr>
      </w:pPr>
      <w:ins w:id="2296" w:author="Kaski Maiju" w:date="2025-01-28T15:31:00Z" w16du:dateUtc="2025-01-28T13:31:00Z">
        <w:r>
          <w:t>Contributor of berth to berth navigation and JIT operations.</w:t>
        </w:r>
      </w:ins>
    </w:p>
    <w:p w14:paraId="03BFDA62" w14:textId="77777777" w:rsidR="00A738A8" w:rsidRDefault="00A738A8" w:rsidP="00A738A8">
      <w:pPr>
        <w:pStyle w:val="Leipteksti"/>
        <w:rPr>
          <w:ins w:id="2297" w:author="Kaski Maiju" w:date="2025-01-28T15:31:00Z" w16du:dateUtc="2025-01-28T13:31:00Z"/>
        </w:rPr>
      </w:pPr>
      <w:ins w:id="2298" w:author="Kaski Maiju" w:date="2025-01-28T15:31:00Z" w16du:dateUtc="2025-01-28T13:31:00Z">
        <w:r>
          <w:t xml:space="preserve">It its envisioned that a large number of proposed services within not only the VTS domain will need, use, compute, communicate route and schedule information such as Weather routing, Pilot Routes/passage plans, Ice navigation services, Fleet management, Remote operations, Reporting, Coastal surveillance and other use cases. </w:t>
        </w:r>
      </w:ins>
    </w:p>
    <w:p w14:paraId="722981D1" w14:textId="77777777" w:rsidR="00A738A8" w:rsidRDefault="00A738A8" w:rsidP="00A738A8">
      <w:pPr>
        <w:pStyle w:val="Leipteksti"/>
        <w:rPr>
          <w:ins w:id="2299" w:author="Kaski Maiju" w:date="2025-01-28T15:31:00Z" w16du:dateUtc="2025-01-28T13:31:00Z"/>
        </w:rPr>
      </w:pPr>
      <w:ins w:id="2300" w:author="Kaski Maiju" w:date="2025-01-28T15:31:00Z" w16du:dateUtc="2025-01-28T13:31:00Z">
        <w:r>
          <w:t>To fulfil the use cases in this service, route information from the vessel must include:</w:t>
        </w:r>
      </w:ins>
    </w:p>
    <w:p w14:paraId="3D66332D" w14:textId="77777777" w:rsidR="00A738A8" w:rsidRDefault="00A738A8" w:rsidP="00A738A8">
      <w:pPr>
        <w:pStyle w:val="Leipteksti"/>
        <w:numPr>
          <w:ilvl w:val="0"/>
          <w:numId w:val="105"/>
        </w:numPr>
        <w:rPr>
          <w:ins w:id="2301" w:author="Kaski Maiju" w:date="2025-01-28T15:31:00Z" w16du:dateUtc="2025-01-28T13:31:00Z"/>
        </w:rPr>
      </w:pPr>
      <w:ins w:id="2302" w:author="Kaski Maiju" w:date="2025-01-28T15:31:00Z" w16du:dateUtc="2025-01-28T13:31:00Z">
        <w:r>
          <w:t xml:space="preserve">Vessel Identification Information </w:t>
        </w:r>
      </w:ins>
    </w:p>
    <w:p w14:paraId="14C60FC1" w14:textId="77777777" w:rsidR="00A738A8" w:rsidRDefault="00A738A8" w:rsidP="00A738A8">
      <w:pPr>
        <w:pStyle w:val="Leipteksti"/>
        <w:numPr>
          <w:ilvl w:val="0"/>
          <w:numId w:val="105"/>
        </w:numPr>
        <w:rPr>
          <w:ins w:id="2303" w:author="Kaski Maiju" w:date="2025-01-28T15:31:00Z" w16du:dateUtc="2025-01-28T13:31:00Z"/>
        </w:rPr>
      </w:pPr>
      <w:ins w:id="2304" w:author="Kaski Maiju" w:date="2025-01-28T15:31:00Z" w16du:dateUtc="2025-01-28T13:31:00Z">
        <w:r>
          <w:t>Waypoints (WP)</w:t>
        </w:r>
      </w:ins>
    </w:p>
    <w:p w14:paraId="0D5720C1" w14:textId="77777777" w:rsidR="00A738A8" w:rsidRDefault="00A738A8" w:rsidP="00A738A8">
      <w:pPr>
        <w:pStyle w:val="Leipteksti"/>
        <w:numPr>
          <w:ilvl w:val="0"/>
          <w:numId w:val="105"/>
        </w:numPr>
        <w:rPr>
          <w:ins w:id="2305" w:author="Kaski Maiju" w:date="2025-01-28T15:31:00Z" w16du:dateUtc="2025-01-28T13:31:00Z"/>
        </w:rPr>
      </w:pPr>
      <w:ins w:id="2306" w:author="Kaski Maiju" w:date="2025-01-28T15:31:00Z" w16du:dateUtc="2025-01-28T13:31:00Z">
        <w:r>
          <w:t>Schedule / times of WP´s</w:t>
        </w:r>
      </w:ins>
    </w:p>
    <w:p w14:paraId="62904415" w14:textId="77777777" w:rsidR="00A738A8" w:rsidRDefault="00A738A8" w:rsidP="00A738A8">
      <w:pPr>
        <w:pStyle w:val="Leipteksti"/>
        <w:numPr>
          <w:ilvl w:val="0"/>
          <w:numId w:val="105"/>
        </w:numPr>
        <w:rPr>
          <w:ins w:id="2307" w:author="Kaski Maiju" w:date="2025-01-28T15:31:00Z" w16du:dateUtc="2025-01-28T13:31:00Z"/>
        </w:rPr>
      </w:pPr>
      <w:ins w:id="2308" w:author="Kaski Maiju" w:date="2025-01-28T15:31:00Z" w16du:dateUtc="2025-01-28T13:31:00Z">
        <w:r>
          <w:t>Legs including cross track distance limit (XTDL)</w:t>
        </w:r>
      </w:ins>
    </w:p>
    <w:p w14:paraId="5390CDC4" w14:textId="77777777" w:rsidR="00A738A8" w:rsidRDefault="00A738A8" w:rsidP="00A738A8">
      <w:pPr>
        <w:pStyle w:val="Leipteksti"/>
        <w:numPr>
          <w:ilvl w:val="0"/>
          <w:numId w:val="105"/>
        </w:numPr>
        <w:rPr>
          <w:ins w:id="2309" w:author="Kaski Maiju" w:date="2025-03-18T16:12:00Z" w16du:dateUtc="2025-03-18T14:12:00Z"/>
        </w:rPr>
      </w:pPr>
      <w:ins w:id="2310" w:author="Kaski Maiju" w:date="2025-01-28T15:31:00Z" w16du:dateUtc="2025-01-28T13:31:00Z">
        <w:r>
          <w:t>Wheel over point (for further development for IEC)</w:t>
        </w:r>
      </w:ins>
    </w:p>
    <w:p w14:paraId="649721B8" w14:textId="0C45727B" w:rsidR="0068646F" w:rsidRDefault="00502F34">
      <w:pPr>
        <w:pStyle w:val="Leipteksti"/>
        <w:rPr>
          <w:ins w:id="2311" w:author="Kaski Maiju" w:date="2025-01-28T15:31:00Z" w16du:dateUtc="2025-01-28T13:31:00Z"/>
        </w:rPr>
        <w:pPrChange w:id="2312" w:author="Kaski Maiju" w:date="2025-03-18T16:12:00Z" w16du:dateUtc="2025-03-18T14:12:00Z">
          <w:pPr>
            <w:pStyle w:val="Leipteksti"/>
            <w:numPr>
              <w:numId w:val="105"/>
            </w:numPr>
            <w:ind w:left="720" w:hanging="360"/>
          </w:pPr>
        </w:pPrChange>
      </w:pPr>
      <w:ins w:id="2313" w:author="Kaski Maiju" w:date="2025-03-20T11:38:00Z" w16du:dateUtc="2025-03-20T09:38:00Z">
        <w:r w:rsidRPr="00502F34">
          <w:rPr>
            <w:lang w:val="nl-NL"/>
          </w:rPr>
          <w:lastRenderedPageBreak/>
          <w:t xml:space="preserve"> </w:t>
        </w:r>
        <w:r>
          <w:rPr>
            <w:noProof/>
            <w:lang w:val="nl-NL"/>
          </w:rPr>
          <w:drawing>
            <wp:inline distT="0" distB="0" distL="0" distR="0" wp14:anchorId="1C8C0B8A" wp14:editId="2D6166F2">
              <wp:extent cx="6480175" cy="3905250"/>
              <wp:effectExtent l="0" t="0" r="0" b="0"/>
              <wp:docPr id="329834978" name="Kuva 1" descr="Kuva, joka sisältää kohteen teksti, kuvakaappaus, Fontti, diagrammi&#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834978" name="Kuva 1" descr="Kuva, joka sisältää kohteen teksti, kuvakaappaus, Fontti, diagrammi&#10;&#10;Tekoälyn generoima sisältö voi olla virheellistä."/>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480175" cy="3905250"/>
                      </a:xfrm>
                      <a:prstGeom prst="rect">
                        <a:avLst/>
                      </a:prstGeom>
                      <a:noFill/>
                      <a:ln>
                        <a:noFill/>
                      </a:ln>
                    </pic:spPr>
                  </pic:pic>
                </a:graphicData>
              </a:graphic>
            </wp:inline>
          </w:drawing>
        </w:r>
      </w:ins>
    </w:p>
    <w:p w14:paraId="7532C6DF" w14:textId="70D7C430" w:rsidR="00A738A8" w:rsidRPr="00BD0CCF" w:rsidRDefault="005D5489" w:rsidP="00A738A8">
      <w:pPr>
        <w:pStyle w:val="Bullet1"/>
        <w:numPr>
          <w:ilvl w:val="0"/>
          <w:numId w:val="0"/>
        </w:numPr>
        <w:ind w:left="360"/>
        <w:rPr>
          <w:ins w:id="2314" w:author="Kaski Maiju" w:date="2025-01-28T15:31:00Z" w16du:dateUtc="2025-01-28T13:31:00Z"/>
        </w:rPr>
      </w:pPr>
      <w:commentRangeStart w:id="2315"/>
      <w:ins w:id="2316" w:author="Kaski Maiju" w:date="2025-03-18T16:21:00Z" w16du:dateUtc="2025-03-18T14:21:00Z">
        <w:r>
          <w:t>Figure X</w:t>
        </w:r>
      </w:ins>
      <w:commentRangeEnd w:id="2315"/>
      <w:ins w:id="2317" w:author="Kaski Maiju" w:date="2025-03-20T13:44:00Z" w16du:dateUtc="2025-03-20T11:44:00Z">
        <w:r w:rsidR="002B10CE">
          <w:rPr>
            <w:rStyle w:val="Kommentinviite"/>
            <w:color w:val="auto"/>
          </w:rPr>
          <w:commentReference w:id="2315"/>
        </w:r>
      </w:ins>
    </w:p>
    <w:p w14:paraId="38043DB7" w14:textId="77777777" w:rsidR="00A738A8" w:rsidRDefault="00A738A8" w:rsidP="00A738A8">
      <w:pPr>
        <w:pStyle w:val="AppendixHead3"/>
        <w:rPr>
          <w:ins w:id="2318" w:author="Kaski Maiju" w:date="2025-01-28T15:31:00Z" w16du:dateUtc="2025-01-28T13:31:00Z"/>
        </w:rPr>
      </w:pPr>
      <w:ins w:id="2319" w:author="Kaski Maiju" w:date="2025-01-28T15:31:00Z" w16du:dateUtc="2025-01-28T13:31:00Z">
        <w:r w:rsidRPr="00BD0CCF">
          <w:t xml:space="preserve">Use case </w:t>
        </w:r>
        <w:r>
          <w:t>1 - Initial Sharing of the route from Vessel to VTS</w:t>
        </w:r>
        <w:r w:rsidRPr="00BD0CCF">
          <w:t xml:space="preserve"> </w:t>
        </w:r>
      </w:ins>
    </w:p>
    <w:p w14:paraId="15C0741E" w14:textId="77777777" w:rsidR="00A738A8" w:rsidRPr="00E92EA8" w:rsidRDefault="00A738A8" w:rsidP="00A738A8">
      <w:pPr>
        <w:spacing w:after="160" w:line="259" w:lineRule="auto"/>
        <w:ind w:left="2124" w:hanging="2124"/>
        <w:rPr>
          <w:ins w:id="2320" w:author="Kaski Maiju" w:date="2025-01-28T15:31:00Z" w16du:dateUtc="2025-01-28T13:31:00Z"/>
          <w:rFonts w:ascii="Calibri" w:eastAsia="Calibri" w:hAnsi="Calibri" w:cs="Times New Roman"/>
          <w:sz w:val="22"/>
        </w:rPr>
      </w:pPr>
      <w:ins w:id="2321" w:author="Kaski Maiju" w:date="2025-01-28T15:31:00Z" w16du:dateUtc="2025-01-28T13:31: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sidRPr="00DC0BCD">
          <w:rPr>
            <w:rFonts w:ascii="Calibri" w:eastAsia="Calibri" w:hAnsi="Calibri" w:cs="Times New Roman"/>
            <w:sz w:val="22"/>
          </w:rPr>
          <w:tab/>
          <w:t>Vessel shares route with VTS before entering VTS area, leaving from berth/anchorage, departing from port/anchorage.</w:t>
        </w:r>
      </w:ins>
    </w:p>
    <w:p w14:paraId="13336630" w14:textId="77777777" w:rsidR="00A738A8" w:rsidRDefault="00A738A8" w:rsidP="00A738A8">
      <w:pPr>
        <w:pStyle w:val="Bullet1"/>
        <w:numPr>
          <w:ilvl w:val="0"/>
          <w:numId w:val="0"/>
        </w:numPr>
        <w:ind w:left="360" w:hanging="360"/>
        <w:rPr>
          <w:ins w:id="2322" w:author="Kaski Maiju" w:date="2025-01-28T15:31:00Z" w16du:dateUtc="2025-01-28T13:31:00Z"/>
          <w:rFonts w:ascii="Calibri" w:eastAsia="Calibri" w:hAnsi="Calibri" w:cs="Times New Roman"/>
          <w:u w:val="single"/>
        </w:rPr>
      </w:pPr>
      <w:ins w:id="2323" w:author="Kaski Maiju" w:date="2025-01-28T15:31:00Z" w16du:dateUtc="2025-01-28T13:31: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35E3F743" w14:textId="77777777" w:rsidR="00A738A8" w:rsidRPr="007F41D7" w:rsidRDefault="00A738A8" w:rsidP="00A738A8">
      <w:pPr>
        <w:pStyle w:val="Luettelokappale"/>
        <w:numPr>
          <w:ilvl w:val="0"/>
          <w:numId w:val="57"/>
        </w:numPr>
        <w:spacing w:line="259" w:lineRule="auto"/>
        <w:rPr>
          <w:ins w:id="2324" w:author="Kaski Maiju" w:date="2025-01-28T15:31:00Z" w16du:dateUtc="2025-01-28T13:31:00Z"/>
          <w:rFonts w:ascii="Calibri" w:eastAsia="Calibri" w:hAnsi="Calibri" w:cs="Times New Roman"/>
          <w:szCs w:val="28"/>
          <w:lang w:val="en-US"/>
        </w:rPr>
      </w:pPr>
      <w:ins w:id="2325" w:author="Kaski Maiju" w:date="2025-01-28T15:31:00Z" w16du:dateUtc="2025-01-28T13:31:00Z">
        <w:r w:rsidRPr="00F615D6">
          <w:rPr>
            <w:rFonts w:ascii="Calibri" w:eastAsia="Calibri" w:hAnsi="Calibri" w:cs="Times New Roman"/>
            <w:szCs w:val="28"/>
            <w:lang w:val="en-US"/>
          </w:rPr>
          <w:t xml:space="preserve">The route is planned in </w:t>
        </w:r>
        <w:r>
          <w:rPr>
            <w:rFonts w:ascii="Calibri" w:eastAsia="Calibri" w:hAnsi="Calibri" w:cs="Times New Roman"/>
            <w:szCs w:val="28"/>
            <w:lang w:val="en-US"/>
          </w:rPr>
          <w:t>the planning station</w:t>
        </w:r>
        <w:r w:rsidRPr="00F615D6">
          <w:rPr>
            <w:rFonts w:ascii="Calibri" w:eastAsia="Calibri" w:hAnsi="Calibri" w:cs="Times New Roman"/>
            <w:szCs w:val="28"/>
            <w:lang w:val="en-US"/>
          </w:rPr>
          <w:t xml:space="preserve"> by the </w:t>
        </w:r>
        <w:r>
          <w:rPr>
            <w:rFonts w:ascii="Calibri" w:eastAsia="Calibri" w:hAnsi="Calibri" w:cs="Times New Roman"/>
            <w:szCs w:val="28"/>
            <w:lang w:val="en-US"/>
          </w:rPr>
          <w:t>mariner</w:t>
        </w:r>
      </w:ins>
    </w:p>
    <w:p w14:paraId="0591852F" w14:textId="77777777" w:rsidR="00A738A8" w:rsidRPr="00F615D6" w:rsidRDefault="00A738A8" w:rsidP="00A738A8">
      <w:pPr>
        <w:pStyle w:val="Luettelokappale"/>
        <w:numPr>
          <w:ilvl w:val="0"/>
          <w:numId w:val="57"/>
        </w:numPr>
        <w:spacing w:line="259" w:lineRule="auto"/>
        <w:rPr>
          <w:ins w:id="2326" w:author="Kaski Maiju" w:date="2025-01-28T15:31:00Z" w16du:dateUtc="2025-01-28T13:31:00Z"/>
          <w:rFonts w:ascii="Calibri" w:eastAsia="Calibri" w:hAnsi="Calibri" w:cs="Times New Roman"/>
          <w:szCs w:val="28"/>
          <w:lang w:val="en-US"/>
        </w:rPr>
      </w:pPr>
      <w:ins w:id="2327" w:author="Kaski Maiju" w:date="2025-01-28T15:31:00Z" w16du:dateUtc="2025-01-28T13:31:00Z">
        <w:r>
          <w:rPr>
            <w:rFonts w:ascii="Calibri" w:eastAsia="Calibri" w:hAnsi="Calibri" w:cs="Times New Roman"/>
            <w:szCs w:val="28"/>
            <w:lang w:val="en-US"/>
          </w:rPr>
          <w:t>Planning station crosschecks the route and upload route to the ECDIS/ECS</w:t>
        </w:r>
      </w:ins>
    </w:p>
    <w:p w14:paraId="3AAF0642" w14:textId="77777777" w:rsidR="00A738A8" w:rsidRPr="00377729" w:rsidRDefault="00A738A8" w:rsidP="00A738A8">
      <w:pPr>
        <w:pStyle w:val="Luettelokappale"/>
        <w:numPr>
          <w:ilvl w:val="0"/>
          <w:numId w:val="57"/>
        </w:numPr>
        <w:spacing w:line="259" w:lineRule="auto"/>
        <w:rPr>
          <w:ins w:id="2328" w:author="Kaski Maiju" w:date="2025-01-28T15:31:00Z" w16du:dateUtc="2025-01-28T13:31:00Z"/>
          <w:rFonts w:ascii="Calibri" w:eastAsia="Calibri" w:hAnsi="Calibri" w:cs="Times New Roman"/>
          <w:szCs w:val="28"/>
          <w:lang w:val="en-US"/>
        </w:rPr>
      </w:pPr>
      <w:ins w:id="2329" w:author="Kaski Maiju" w:date="2025-01-28T15:31:00Z" w16du:dateUtc="2025-01-28T13:31:00Z">
        <w:r w:rsidRPr="00F615D6">
          <w:rPr>
            <w:rFonts w:ascii="Calibri" w:eastAsia="Calibri" w:hAnsi="Calibri" w:cs="Times New Roman"/>
            <w:szCs w:val="28"/>
            <w:lang w:val="en-US"/>
          </w:rPr>
          <w:t>The ECDIS/EC</w:t>
        </w:r>
        <w:r>
          <w:rPr>
            <w:rFonts w:ascii="Calibri" w:eastAsia="Calibri" w:hAnsi="Calibri" w:cs="Times New Roman"/>
            <w:szCs w:val="28"/>
            <w:lang w:val="en-US"/>
          </w:rPr>
          <w:t xml:space="preserve">S should send the route to the “Route Exchange Function” before departure, but the route must be shared at latest according to local rules </w:t>
        </w:r>
      </w:ins>
    </w:p>
    <w:p w14:paraId="678FF5EE" w14:textId="77777777" w:rsidR="00A738A8" w:rsidRPr="00BD4980" w:rsidRDefault="00A738A8" w:rsidP="00A738A8">
      <w:pPr>
        <w:pStyle w:val="Luettelokappale"/>
        <w:numPr>
          <w:ilvl w:val="0"/>
          <w:numId w:val="57"/>
        </w:numPr>
        <w:spacing w:line="259" w:lineRule="auto"/>
        <w:rPr>
          <w:ins w:id="2330" w:author="Kaski Maiju" w:date="2025-01-28T15:31:00Z" w16du:dateUtc="2025-01-28T13:31:00Z"/>
          <w:rFonts w:ascii="Calibri" w:eastAsia="Calibri" w:hAnsi="Calibri" w:cs="Times New Roman"/>
          <w:szCs w:val="28"/>
          <w:lang w:val="en-US"/>
        </w:rPr>
      </w:pPr>
      <w:ins w:id="2331" w:author="Kaski Maiju" w:date="2025-01-28T15:31:00Z" w16du:dateUtc="2025-01-28T13:31:00Z">
        <w:r w:rsidRPr="00BD4980">
          <w:rPr>
            <w:rFonts w:ascii="Calibri" w:eastAsia="Calibri" w:hAnsi="Calibri" w:cs="Times New Roman"/>
            <w:szCs w:val="28"/>
            <w:lang w:val="en-US"/>
          </w:rPr>
          <w:t xml:space="preserve">The Route Exchange </w:t>
        </w:r>
        <w:r>
          <w:rPr>
            <w:rFonts w:ascii="Calibri" w:eastAsia="Calibri" w:hAnsi="Calibri" w:cs="Times New Roman"/>
            <w:szCs w:val="28"/>
            <w:lang w:val="en-US"/>
          </w:rPr>
          <w:t>Function</w:t>
        </w:r>
        <w:r w:rsidRPr="00BD4980">
          <w:rPr>
            <w:rFonts w:ascii="Calibri" w:eastAsia="Calibri" w:hAnsi="Calibri" w:cs="Times New Roman"/>
            <w:szCs w:val="28"/>
            <w:lang w:val="en-US"/>
          </w:rPr>
          <w:t xml:space="preserve"> checks that at least following information is included in the route</w:t>
        </w:r>
      </w:ins>
    </w:p>
    <w:p w14:paraId="18DA9124" w14:textId="77777777" w:rsidR="00A738A8" w:rsidRPr="00F615D6" w:rsidRDefault="00A738A8" w:rsidP="00A738A8">
      <w:pPr>
        <w:pStyle w:val="Luettelokappale"/>
        <w:numPr>
          <w:ilvl w:val="0"/>
          <w:numId w:val="56"/>
        </w:numPr>
        <w:spacing w:line="259" w:lineRule="auto"/>
        <w:rPr>
          <w:ins w:id="2332" w:author="Kaski Maiju" w:date="2025-01-28T15:31:00Z" w16du:dateUtc="2025-01-28T13:31:00Z"/>
          <w:rFonts w:ascii="Calibri" w:eastAsia="Calibri" w:hAnsi="Calibri" w:cs="Times New Roman"/>
          <w:szCs w:val="28"/>
          <w:lang w:val="en-US"/>
        </w:rPr>
      </w:pPr>
      <w:ins w:id="2333" w:author="Kaski Maiju" w:date="2025-01-28T15:31:00Z" w16du:dateUtc="2025-01-28T13:31:00Z">
        <w:r>
          <w:rPr>
            <w:rFonts w:ascii="Calibri" w:eastAsia="Calibri" w:hAnsi="Calibri" w:cs="Times New Roman"/>
            <w:szCs w:val="28"/>
            <w:lang w:val="en-US"/>
          </w:rPr>
          <w:t>Vessel Identification Information</w:t>
        </w:r>
      </w:ins>
    </w:p>
    <w:p w14:paraId="13FED837" w14:textId="77777777" w:rsidR="00A738A8" w:rsidRPr="00F615D6" w:rsidRDefault="00A738A8" w:rsidP="00A738A8">
      <w:pPr>
        <w:pStyle w:val="Luettelokappale"/>
        <w:numPr>
          <w:ilvl w:val="0"/>
          <w:numId w:val="56"/>
        </w:numPr>
        <w:spacing w:line="259" w:lineRule="auto"/>
        <w:rPr>
          <w:ins w:id="2334" w:author="Kaski Maiju" w:date="2025-01-28T15:31:00Z" w16du:dateUtc="2025-01-28T13:31:00Z"/>
          <w:rFonts w:ascii="Calibri" w:eastAsia="Calibri" w:hAnsi="Calibri" w:cs="Times New Roman"/>
          <w:szCs w:val="28"/>
          <w:lang w:val="en-US"/>
        </w:rPr>
      </w:pPr>
      <w:ins w:id="2335" w:author="Kaski Maiju" w:date="2025-01-28T15:31:00Z" w16du:dateUtc="2025-01-28T13:31:00Z">
        <w:r>
          <w:rPr>
            <w:rFonts w:ascii="Calibri" w:eastAsia="Calibri" w:hAnsi="Calibri" w:cs="Times New Roman"/>
            <w:szCs w:val="28"/>
            <w:lang w:val="en-US"/>
          </w:rPr>
          <w:t xml:space="preserve">Waypoints (WP) </w:t>
        </w:r>
      </w:ins>
    </w:p>
    <w:p w14:paraId="32B96A0F" w14:textId="77777777" w:rsidR="00A738A8" w:rsidRPr="00DC0BCD" w:rsidRDefault="00A738A8" w:rsidP="00A738A8">
      <w:pPr>
        <w:pStyle w:val="Luettelokappale"/>
        <w:numPr>
          <w:ilvl w:val="0"/>
          <w:numId w:val="56"/>
        </w:numPr>
        <w:spacing w:line="259" w:lineRule="auto"/>
        <w:rPr>
          <w:ins w:id="2336" w:author="Kaski Maiju" w:date="2025-01-28T15:31:00Z" w16du:dateUtc="2025-01-28T13:31:00Z"/>
          <w:rFonts w:ascii="Calibri" w:eastAsia="Calibri" w:hAnsi="Calibri" w:cs="Times New Roman"/>
          <w:szCs w:val="28"/>
          <w:lang w:val="en-US"/>
        </w:rPr>
      </w:pPr>
      <w:ins w:id="2337" w:author="Kaski Maiju" w:date="2025-01-28T15:31:00Z" w16du:dateUtc="2025-01-28T13:31:00Z">
        <w:r>
          <w:rPr>
            <w:rFonts w:ascii="Calibri" w:eastAsia="Calibri" w:hAnsi="Calibri" w:cs="Times New Roman"/>
            <w:szCs w:val="28"/>
            <w:lang w:val="en-US"/>
          </w:rPr>
          <w:t xml:space="preserve">Schedule / </w:t>
        </w:r>
        <w:r w:rsidRPr="00DC0BCD">
          <w:rPr>
            <w:lang w:val="en-US"/>
          </w:rPr>
          <w:t>times of WPs</w:t>
        </w:r>
      </w:ins>
    </w:p>
    <w:p w14:paraId="0E267E25" w14:textId="77777777" w:rsidR="00A738A8" w:rsidRDefault="00A738A8" w:rsidP="00A738A8">
      <w:pPr>
        <w:pStyle w:val="Luettelokappale"/>
        <w:numPr>
          <w:ilvl w:val="0"/>
          <w:numId w:val="56"/>
        </w:numPr>
        <w:rPr>
          <w:ins w:id="2338" w:author="Kaski Maiju" w:date="2025-01-28T15:31:00Z" w16du:dateUtc="2025-01-28T13:31:00Z"/>
          <w:lang w:val="en-US"/>
        </w:rPr>
      </w:pPr>
      <w:ins w:id="2339" w:author="Kaski Maiju" w:date="2025-01-28T15:31:00Z" w16du:dateUtc="2025-01-28T13:31:00Z">
        <w:r>
          <w:rPr>
            <w:lang w:val="en-US"/>
          </w:rPr>
          <w:t>L</w:t>
        </w:r>
        <w:r w:rsidRPr="00BE6069">
          <w:rPr>
            <w:lang w:val="en-US"/>
          </w:rPr>
          <w:t>egs</w:t>
        </w:r>
        <w:r>
          <w:rPr>
            <w:lang w:val="en-US"/>
          </w:rPr>
          <w:t xml:space="preserve"> (including cross track distance limit (XTDL)</w:t>
        </w:r>
      </w:ins>
    </w:p>
    <w:p w14:paraId="75C209DC" w14:textId="77777777" w:rsidR="00A738A8" w:rsidRDefault="00A738A8" w:rsidP="00A738A8">
      <w:pPr>
        <w:pStyle w:val="Luettelokappale"/>
        <w:numPr>
          <w:ilvl w:val="0"/>
          <w:numId w:val="56"/>
        </w:numPr>
        <w:rPr>
          <w:ins w:id="2340" w:author="Kaski Maiju" w:date="2025-01-28T15:31:00Z" w16du:dateUtc="2025-01-28T13:31:00Z"/>
          <w:lang w:val="en-US"/>
        </w:rPr>
      </w:pPr>
      <w:ins w:id="2341" w:author="Kaski Maiju" w:date="2025-01-28T15:31:00Z" w16du:dateUtc="2025-01-28T13:31:00Z">
        <w:r>
          <w:rPr>
            <w:lang w:val="en-US"/>
          </w:rPr>
          <w:t>Wheel over point (WOP)</w:t>
        </w:r>
      </w:ins>
    </w:p>
    <w:p w14:paraId="30013482" w14:textId="77777777" w:rsidR="00A738A8" w:rsidRDefault="00A738A8" w:rsidP="00A738A8">
      <w:pPr>
        <w:pStyle w:val="Luettelokappale"/>
        <w:numPr>
          <w:ilvl w:val="0"/>
          <w:numId w:val="57"/>
        </w:numPr>
        <w:spacing w:line="259" w:lineRule="auto"/>
        <w:rPr>
          <w:ins w:id="2342" w:author="Kaski Maiju" w:date="2025-01-28T15:31:00Z" w16du:dateUtc="2025-01-28T13:31:00Z"/>
          <w:rFonts w:ascii="Calibri" w:eastAsia="Calibri" w:hAnsi="Calibri" w:cs="Times New Roman"/>
          <w:szCs w:val="28"/>
          <w:lang w:val="en-US"/>
        </w:rPr>
      </w:pPr>
      <w:ins w:id="2343" w:author="Kaski Maiju" w:date="2025-01-28T15:31:00Z" w16du:dateUtc="2025-01-28T13:31:00Z">
        <w:r>
          <w:rPr>
            <w:rFonts w:ascii="Calibri" w:eastAsia="Calibri" w:hAnsi="Calibri" w:cs="Times New Roman"/>
            <w:szCs w:val="28"/>
            <w:lang w:val="en-US"/>
          </w:rPr>
          <w:t>The Route Exchange Function sends this planned route to the VTS System</w:t>
        </w:r>
      </w:ins>
    </w:p>
    <w:p w14:paraId="3948352C" w14:textId="77777777" w:rsidR="00A738A8" w:rsidRDefault="00A738A8" w:rsidP="00A738A8">
      <w:pPr>
        <w:pStyle w:val="Luettelokappale"/>
        <w:numPr>
          <w:ilvl w:val="0"/>
          <w:numId w:val="57"/>
        </w:numPr>
        <w:spacing w:line="259" w:lineRule="auto"/>
        <w:rPr>
          <w:ins w:id="2344" w:author="Kaski Maiju" w:date="2025-01-28T15:31:00Z" w16du:dateUtc="2025-01-28T13:31:00Z"/>
          <w:rFonts w:ascii="Calibri" w:eastAsia="Calibri" w:hAnsi="Calibri" w:cs="Times New Roman"/>
          <w:szCs w:val="28"/>
          <w:lang w:val="en-US"/>
        </w:rPr>
      </w:pPr>
      <w:ins w:id="2345" w:author="Kaski Maiju" w:date="2025-01-28T15:31:00Z" w16du:dateUtc="2025-01-28T13:31:00Z">
        <w:r>
          <w:rPr>
            <w:rFonts w:ascii="Calibri" w:eastAsia="Calibri" w:hAnsi="Calibri" w:cs="Times New Roman"/>
            <w:szCs w:val="28"/>
            <w:lang w:val="en-US"/>
          </w:rPr>
          <w:t>The Route Exchange Function</w:t>
        </w:r>
        <w:r w:rsidRPr="00F615D6">
          <w:rPr>
            <w:rFonts w:ascii="Calibri" w:eastAsia="Calibri" w:hAnsi="Calibri" w:cs="Times New Roman"/>
            <w:szCs w:val="28"/>
            <w:lang w:val="en-US"/>
          </w:rPr>
          <w:t xml:space="preserve"> sends “received” acknowledgement automatically</w:t>
        </w:r>
      </w:ins>
    </w:p>
    <w:p w14:paraId="222C9993" w14:textId="77777777" w:rsidR="00A738A8" w:rsidRPr="00F615D6" w:rsidRDefault="00A738A8" w:rsidP="00A738A8">
      <w:pPr>
        <w:pStyle w:val="Luettelokappale"/>
        <w:numPr>
          <w:ilvl w:val="0"/>
          <w:numId w:val="57"/>
        </w:numPr>
        <w:spacing w:line="259" w:lineRule="auto"/>
        <w:rPr>
          <w:ins w:id="2346" w:author="Kaski Maiju" w:date="2025-01-28T15:31:00Z" w16du:dateUtc="2025-01-28T13:31:00Z"/>
          <w:rFonts w:ascii="Calibri" w:eastAsia="Calibri" w:hAnsi="Calibri" w:cs="Times New Roman"/>
          <w:szCs w:val="28"/>
          <w:lang w:val="en-US"/>
        </w:rPr>
      </w:pPr>
      <w:ins w:id="2347" w:author="Kaski Maiju" w:date="2025-01-28T15:31:00Z" w16du:dateUtc="2025-01-28T13:31:00Z">
        <w:r>
          <w:rPr>
            <w:rFonts w:ascii="Calibri" w:eastAsia="Calibri" w:hAnsi="Calibri" w:cs="Times New Roman"/>
            <w:szCs w:val="28"/>
            <w:lang w:val="en-US"/>
          </w:rPr>
          <w:t>VTS System can display the route as needed to the VTS personnel</w:t>
        </w:r>
      </w:ins>
    </w:p>
    <w:p w14:paraId="240C65E9" w14:textId="77777777" w:rsidR="00A738A8" w:rsidRPr="00DC0BCD" w:rsidRDefault="00A738A8" w:rsidP="00A738A8">
      <w:pPr>
        <w:pStyle w:val="Bullet1"/>
        <w:numPr>
          <w:ilvl w:val="0"/>
          <w:numId w:val="0"/>
        </w:numPr>
        <w:rPr>
          <w:ins w:id="2348" w:author="Kaski Maiju" w:date="2025-01-28T15:31:00Z" w16du:dateUtc="2025-01-28T13:31:00Z"/>
          <w:rFonts w:ascii="Calibri" w:eastAsia="Calibri" w:hAnsi="Calibri" w:cs="Times New Roman"/>
          <w:lang w:val="en-US"/>
        </w:rPr>
      </w:pPr>
    </w:p>
    <w:p w14:paraId="0AAE5664" w14:textId="77777777" w:rsidR="00A738A8" w:rsidRPr="00BD0CCF" w:rsidRDefault="00A738A8" w:rsidP="00A738A8">
      <w:pPr>
        <w:pStyle w:val="AppendixHead3"/>
        <w:rPr>
          <w:ins w:id="2349" w:author="Kaski Maiju" w:date="2025-01-28T15:31:00Z" w16du:dateUtc="2025-01-28T13:31:00Z"/>
        </w:rPr>
      </w:pPr>
      <w:ins w:id="2350" w:author="Kaski Maiju" w:date="2025-01-28T15:31:00Z" w16du:dateUtc="2025-01-28T13:31:00Z">
        <w:r w:rsidRPr="00BD0CCF">
          <w:t>Use case 2</w:t>
        </w:r>
        <w:r>
          <w:t xml:space="preserve"> - VTS gives route recommendation to vessel within a geographically defined area</w:t>
        </w:r>
        <w:r w:rsidRPr="00BD0CCF">
          <w:t xml:space="preserve"> </w:t>
        </w:r>
      </w:ins>
    </w:p>
    <w:p w14:paraId="5D34FD63" w14:textId="77777777" w:rsidR="00A738A8" w:rsidRDefault="00A738A8" w:rsidP="00A738A8">
      <w:pPr>
        <w:spacing w:after="160" w:line="259" w:lineRule="auto"/>
        <w:ind w:left="2124" w:hanging="2124"/>
        <w:rPr>
          <w:ins w:id="2351" w:author="Kaski Maiju" w:date="2025-01-28T15:31:00Z" w16du:dateUtc="2025-01-28T13:31:00Z"/>
          <w:rFonts w:ascii="Calibri" w:eastAsia="Calibri" w:hAnsi="Calibri" w:cs="Times New Roman"/>
          <w:sz w:val="22"/>
        </w:rPr>
      </w:pPr>
      <w:ins w:id="2352" w:author="Kaski Maiju" w:date="2025-01-28T15:31:00Z" w16du:dateUtc="2025-01-28T13:31: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sidRPr="00DC0BCD">
          <w:rPr>
            <w:rFonts w:ascii="Calibri" w:eastAsia="Calibri" w:hAnsi="Calibri" w:cs="Times New Roman"/>
            <w:sz w:val="22"/>
          </w:rPr>
          <w:tab/>
        </w:r>
        <w:r>
          <w:rPr>
            <w:rFonts w:ascii="Calibri" w:eastAsia="Calibri" w:hAnsi="Calibri" w:cs="Times New Roman"/>
            <w:sz w:val="22"/>
          </w:rPr>
          <w:t>VTS gives route recommendation to vessel for example due to:</w:t>
        </w:r>
      </w:ins>
    </w:p>
    <w:p w14:paraId="54E9AE9B" w14:textId="77777777" w:rsidR="00A738A8" w:rsidRPr="00DC0BCD" w:rsidRDefault="00A738A8" w:rsidP="00A738A8">
      <w:pPr>
        <w:pStyle w:val="Luettelokappale"/>
        <w:numPr>
          <w:ilvl w:val="2"/>
          <w:numId w:val="20"/>
        </w:numPr>
        <w:spacing w:line="259" w:lineRule="auto"/>
        <w:rPr>
          <w:ins w:id="2353" w:author="Kaski Maiju" w:date="2025-01-28T15:31:00Z" w16du:dateUtc="2025-01-28T13:31:00Z"/>
          <w:rFonts w:ascii="Calibri" w:eastAsia="Calibri" w:hAnsi="Calibri" w:cs="Times New Roman"/>
          <w:lang w:val="en-US"/>
        </w:rPr>
      </w:pPr>
      <w:ins w:id="2354" w:author="Kaski Maiju" w:date="2025-01-28T15:31:00Z" w16du:dateUtc="2025-01-28T13:31:00Z">
        <w:r w:rsidRPr="00DC0BCD">
          <w:rPr>
            <w:rFonts w:ascii="Calibri" w:eastAsia="Calibri" w:hAnsi="Calibri" w:cs="Times New Roman"/>
            <w:lang w:val="en-GB"/>
          </w:rPr>
          <w:t xml:space="preserve">A certain part of the route is inaccessible, for example due to navigational danger, environmental conditions, or for monitoring and managing </w:t>
        </w:r>
        <w:r>
          <w:rPr>
            <w:rFonts w:ascii="Calibri" w:eastAsia="Calibri" w:hAnsi="Calibri" w:cs="Times New Roman"/>
            <w:lang w:val="en-GB"/>
          </w:rPr>
          <w:t>vessel</w:t>
        </w:r>
        <w:r w:rsidRPr="00DC0BCD">
          <w:rPr>
            <w:rFonts w:ascii="Calibri" w:eastAsia="Calibri" w:hAnsi="Calibri" w:cs="Times New Roman"/>
            <w:lang w:val="en-GB"/>
          </w:rPr>
          <w:t xml:space="preserve"> traffic</w:t>
        </w:r>
      </w:ins>
    </w:p>
    <w:p w14:paraId="23DC62E0" w14:textId="77777777" w:rsidR="00A738A8" w:rsidRPr="00DC0BCD" w:rsidRDefault="00A738A8" w:rsidP="00A738A8">
      <w:pPr>
        <w:pStyle w:val="Luettelokappale"/>
        <w:numPr>
          <w:ilvl w:val="3"/>
          <w:numId w:val="20"/>
        </w:numPr>
        <w:spacing w:line="259" w:lineRule="auto"/>
        <w:rPr>
          <w:ins w:id="2355" w:author="Kaski Maiju" w:date="2025-01-28T15:31:00Z" w16du:dateUtc="2025-01-28T13:31:00Z"/>
          <w:rFonts w:ascii="Calibri" w:eastAsia="Calibri" w:hAnsi="Calibri" w:cs="Times New Roman"/>
          <w:lang w:val="en-US"/>
        </w:rPr>
      </w:pPr>
      <w:ins w:id="2356" w:author="Kaski Maiju" w:date="2025-01-28T15:31:00Z" w16du:dateUtc="2025-01-28T13:31:00Z">
        <w:r>
          <w:rPr>
            <w:rFonts w:ascii="Calibri" w:eastAsia="Calibri" w:hAnsi="Calibri" w:cs="Times New Roman"/>
            <w:lang w:val="en-US"/>
          </w:rPr>
          <w:lastRenderedPageBreak/>
          <w:t>Changing the geography of the route</w:t>
        </w:r>
      </w:ins>
    </w:p>
    <w:p w14:paraId="58C9FACC" w14:textId="77777777" w:rsidR="00A738A8" w:rsidRPr="00DC0BCD" w:rsidRDefault="00A738A8" w:rsidP="00A738A8">
      <w:pPr>
        <w:pStyle w:val="Luettelokappale"/>
        <w:numPr>
          <w:ilvl w:val="3"/>
          <w:numId w:val="20"/>
        </w:numPr>
        <w:spacing w:line="259" w:lineRule="auto"/>
        <w:rPr>
          <w:ins w:id="2357" w:author="Kaski Maiju" w:date="2025-01-28T15:31:00Z" w16du:dateUtc="2025-01-28T13:31:00Z"/>
          <w:rFonts w:ascii="Calibri" w:eastAsia="Calibri" w:hAnsi="Calibri" w:cs="Times New Roman"/>
          <w:lang w:val="en-US"/>
        </w:rPr>
      </w:pPr>
      <w:ins w:id="2358" w:author="Kaski Maiju" w:date="2025-01-28T15:31:00Z" w16du:dateUtc="2025-01-28T13:31:00Z">
        <w:r>
          <w:rPr>
            <w:rFonts w:ascii="Calibri" w:eastAsia="Calibri" w:hAnsi="Calibri" w:cs="Times New Roman"/>
            <w:lang w:val="en-GB"/>
          </w:rPr>
          <w:t>Changing the ETA to a specific waypoint</w:t>
        </w:r>
      </w:ins>
    </w:p>
    <w:p w14:paraId="57A752A1" w14:textId="77777777" w:rsidR="00A738A8" w:rsidRPr="00DC0BCD" w:rsidRDefault="00A738A8" w:rsidP="00A738A8">
      <w:pPr>
        <w:pStyle w:val="Luettelokappale"/>
        <w:numPr>
          <w:ilvl w:val="2"/>
          <w:numId w:val="20"/>
        </w:numPr>
        <w:spacing w:line="259" w:lineRule="auto"/>
        <w:rPr>
          <w:ins w:id="2359" w:author="Kaski Maiju" w:date="2025-01-28T15:31:00Z" w16du:dateUtc="2025-01-28T13:31:00Z"/>
          <w:rFonts w:ascii="Calibri" w:eastAsia="Calibri" w:hAnsi="Calibri" w:cs="Times New Roman"/>
          <w:lang w:val="en-US"/>
        </w:rPr>
      </w:pPr>
      <w:ins w:id="2360" w:author="Kaski Maiju" w:date="2025-01-28T15:31:00Z" w16du:dateUtc="2025-01-28T13:31:00Z">
        <w:r>
          <w:rPr>
            <w:rFonts w:ascii="Calibri" w:eastAsia="Calibri" w:hAnsi="Calibri" w:cs="Times New Roman"/>
            <w:lang w:val="en-GB"/>
          </w:rPr>
          <w:t>Enhanced navigational assistance</w:t>
        </w:r>
      </w:ins>
    </w:p>
    <w:p w14:paraId="4919C141" w14:textId="77777777" w:rsidR="00A738A8" w:rsidRPr="00DC0BCD" w:rsidRDefault="00A738A8" w:rsidP="00A738A8">
      <w:pPr>
        <w:pStyle w:val="Luettelokappale"/>
        <w:numPr>
          <w:ilvl w:val="3"/>
          <w:numId w:val="20"/>
        </w:numPr>
        <w:spacing w:line="259" w:lineRule="auto"/>
        <w:rPr>
          <w:ins w:id="2361" w:author="Kaski Maiju" w:date="2025-01-28T15:31:00Z" w16du:dateUtc="2025-01-28T13:31:00Z"/>
          <w:rFonts w:ascii="Calibri" w:eastAsia="Calibri" w:hAnsi="Calibri" w:cs="Times New Roman"/>
          <w:lang w:val="en-US"/>
        </w:rPr>
      </w:pPr>
      <w:ins w:id="2362" w:author="Kaski Maiju" w:date="2025-01-28T15:31:00Z" w16du:dateUtc="2025-01-28T13:31:00Z">
        <w:r>
          <w:rPr>
            <w:rFonts w:ascii="Calibri" w:eastAsia="Calibri" w:hAnsi="Calibri" w:cs="Times New Roman"/>
            <w:lang w:val="en-GB"/>
          </w:rPr>
          <w:t xml:space="preserve">Changing the radius of the turn </w:t>
        </w:r>
      </w:ins>
    </w:p>
    <w:p w14:paraId="7C17C17D" w14:textId="77777777" w:rsidR="00A738A8" w:rsidRPr="00DC0BCD" w:rsidRDefault="00A738A8" w:rsidP="00A738A8">
      <w:pPr>
        <w:pStyle w:val="Bullet1"/>
        <w:numPr>
          <w:ilvl w:val="0"/>
          <w:numId w:val="0"/>
        </w:numPr>
        <w:ind w:left="360" w:hanging="360"/>
        <w:rPr>
          <w:ins w:id="2363" w:author="Kaski Maiju" w:date="2025-01-28T15:31:00Z" w16du:dateUtc="2025-01-28T13:31:00Z"/>
          <w:rFonts w:ascii="Calibri" w:eastAsia="Calibri" w:hAnsi="Calibri" w:cs="Times New Roman"/>
          <w:u w:val="single"/>
        </w:rPr>
      </w:pPr>
      <w:ins w:id="2364" w:author="Kaski Maiju" w:date="2025-01-28T15:31:00Z" w16du:dateUtc="2025-01-28T13:31: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3666C150" w14:textId="77777777" w:rsidR="00A738A8" w:rsidRDefault="00A738A8" w:rsidP="00A738A8">
      <w:pPr>
        <w:pStyle w:val="Luettelokappale"/>
        <w:numPr>
          <w:ilvl w:val="0"/>
          <w:numId w:val="58"/>
        </w:numPr>
        <w:spacing w:line="259" w:lineRule="auto"/>
        <w:rPr>
          <w:ins w:id="2365" w:author="Kaski Maiju" w:date="2025-01-28T15:31:00Z" w16du:dateUtc="2025-01-28T13:31:00Z"/>
          <w:rFonts w:ascii="Calibri" w:eastAsia="Calibri" w:hAnsi="Calibri" w:cs="Times New Roman"/>
          <w:szCs w:val="28"/>
          <w:lang w:val="en-US"/>
        </w:rPr>
      </w:pPr>
      <w:ins w:id="2366" w:author="Kaski Maiju" w:date="2025-01-28T15:31:00Z" w16du:dateUtc="2025-01-28T13:31:00Z">
        <w:r>
          <w:rPr>
            <w:rFonts w:ascii="Calibri" w:eastAsia="Calibri" w:hAnsi="Calibri" w:cs="Times New Roman"/>
            <w:szCs w:val="28"/>
            <w:lang w:val="en-US"/>
          </w:rPr>
          <w:t>Vessel has already sent route to VTS</w:t>
        </w:r>
      </w:ins>
    </w:p>
    <w:p w14:paraId="1F12D8EE" w14:textId="77777777" w:rsidR="00A738A8" w:rsidRDefault="00A738A8" w:rsidP="00A738A8">
      <w:pPr>
        <w:pStyle w:val="Luettelokappale"/>
        <w:numPr>
          <w:ilvl w:val="0"/>
          <w:numId w:val="58"/>
        </w:numPr>
        <w:spacing w:line="259" w:lineRule="auto"/>
        <w:rPr>
          <w:ins w:id="2367" w:author="Kaski Maiju" w:date="2025-01-28T15:31:00Z" w16du:dateUtc="2025-01-28T13:31:00Z"/>
          <w:rFonts w:ascii="Calibri" w:eastAsia="Calibri" w:hAnsi="Calibri" w:cs="Times New Roman"/>
          <w:szCs w:val="28"/>
          <w:lang w:val="en-US"/>
        </w:rPr>
      </w:pPr>
      <w:ins w:id="2368" w:author="Kaski Maiju" w:date="2025-01-28T15:31:00Z" w16du:dateUtc="2025-01-28T13:31:00Z">
        <w:r>
          <w:rPr>
            <w:rFonts w:ascii="Calibri" w:eastAsia="Calibri" w:hAnsi="Calibri" w:cs="Times New Roman"/>
            <w:szCs w:val="28"/>
            <w:lang w:val="en-US"/>
          </w:rPr>
          <w:t xml:space="preserve">VTS personnel creates the </w:t>
        </w:r>
        <w:r w:rsidRPr="00B12D11">
          <w:rPr>
            <w:rFonts w:ascii="Calibri" w:eastAsia="Calibri" w:hAnsi="Calibri" w:cs="Times New Roman"/>
            <w:lang w:val="en-US"/>
          </w:rPr>
          <w:t>recommendation</w:t>
        </w:r>
        <w:r>
          <w:rPr>
            <w:rFonts w:ascii="Calibri" w:eastAsia="Calibri" w:hAnsi="Calibri" w:cs="Times New Roman"/>
            <w:szCs w:val="28"/>
            <w:lang w:val="en-US"/>
          </w:rPr>
          <w:t xml:space="preserve"> for vessel</w:t>
        </w:r>
      </w:ins>
    </w:p>
    <w:p w14:paraId="3118E526" w14:textId="77777777" w:rsidR="00A738A8" w:rsidRPr="00BD0CCF" w:rsidRDefault="00A738A8" w:rsidP="00A738A8">
      <w:pPr>
        <w:pStyle w:val="Luettelokappale"/>
        <w:numPr>
          <w:ilvl w:val="1"/>
          <w:numId w:val="60"/>
        </w:numPr>
        <w:spacing w:line="259" w:lineRule="auto"/>
        <w:rPr>
          <w:ins w:id="2369" w:author="Kaski Maiju" w:date="2025-01-28T15:31:00Z" w16du:dateUtc="2025-01-28T13:31:00Z"/>
          <w:rFonts w:ascii="Calibri" w:eastAsia="Calibri" w:hAnsi="Calibri" w:cs="Times New Roman"/>
          <w:szCs w:val="28"/>
          <w:lang w:val="en-US"/>
        </w:rPr>
      </w:pPr>
      <w:ins w:id="2370" w:author="Kaski Maiju" w:date="2025-01-28T15:31:00Z" w16du:dateUtc="2025-01-28T13:31:00Z">
        <w:r>
          <w:rPr>
            <w:rFonts w:ascii="Calibri" w:eastAsia="Calibri" w:hAnsi="Calibri" w:cs="Times New Roman"/>
            <w:szCs w:val="28"/>
            <w:lang w:val="en-US"/>
          </w:rPr>
          <w:t xml:space="preserve">VTS system can assist VTS personnel to create the route </w:t>
        </w:r>
        <w:r w:rsidRPr="00B12D11">
          <w:rPr>
            <w:rFonts w:ascii="Calibri" w:eastAsia="Calibri" w:hAnsi="Calibri" w:cs="Times New Roman"/>
            <w:lang w:val="en-US"/>
          </w:rPr>
          <w:t>recommendation</w:t>
        </w:r>
      </w:ins>
    </w:p>
    <w:p w14:paraId="231BAF9C" w14:textId="77777777" w:rsidR="00A738A8" w:rsidRDefault="00A738A8" w:rsidP="00A738A8">
      <w:pPr>
        <w:pStyle w:val="Luettelokappale"/>
        <w:numPr>
          <w:ilvl w:val="0"/>
          <w:numId w:val="58"/>
        </w:numPr>
        <w:spacing w:line="259" w:lineRule="auto"/>
        <w:rPr>
          <w:ins w:id="2371" w:author="Kaski Maiju" w:date="2025-01-28T15:31:00Z" w16du:dateUtc="2025-01-28T13:31:00Z"/>
          <w:rFonts w:ascii="Calibri" w:eastAsia="Calibri" w:hAnsi="Calibri" w:cs="Times New Roman"/>
          <w:szCs w:val="28"/>
          <w:lang w:val="en-US"/>
        </w:rPr>
      </w:pPr>
      <w:ins w:id="2372" w:author="Kaski Maiju" w:date="2025-01-28T15:31:00Z" w16du:dateUtc="2025-01-28T13:31:00Z">
        <w:r>
          <w:rPr>
            <w:rFonts w:ascii="Calibri" w:eastAsia="Calibri" w:hAnsi="Calibri" w:cs="Times New Roman"/>
            <w:szCs w:val="28"/>
            <w:lang w:val="en-US"/>
          </w:rPr>
          <w:t>VTS system sends back the recommended route to ECDIS (planning station)</w:t>
        </w:r>
      </w:ins>
    </w:p>
    <w:p w14:paraId="782CAE1D" w14:textId="77777777" w:rsidR="00A738A8" w:rsidRDefault="00A738A8" w:rsidP="00A738A8">
      <w:pPr>
        <w:pStyle w:val="Luettelokappale"/>
        <w:numPr>
          <w:ilvl w:val="1"/>
          <w:numId w:val="59"/>
        </w:numPr>
        <w:spacing w:line="259" w:lineRule="auto"/>
        <w:rPr>
          <w:ins w:id="2373" w:author="Kaski Maiju" w:date="2025-01-28T15:31:00Z" w16du:dateUtc="2025-01-28T13:31:00Z"/>
          <w:rFonts w:ascii="Calibri" w:eastAsia="Calibri" w:hAnsi="Calibri" w:cs="Times New Roman"/>
          <w:szCs w:val="28"/>
          <w:lang w:val="en-US"/>
        </w:rPr>
      </w:pPr>
      <w:ins w:id="2374" w:author="Kaski Maiju" w:date="2025-01-28T15:31:00Z" w16du:dateUtc="2025-01-28T13:31:00Z">
        <w:r>
          <w:rPr>
            <w:rFonts w:ascii="Calibri" w:eastAsia="Calibri" w:hAnsi="Calibri" w:cs="Times New Roman"/>
            <w:szCs w:val="28"/>
            <w:lang w:val="en-US"/>
          </w:rPr>
          <w:t>Route can contain changes to waypoints and/or schedule</w:t>
        </w:r>
      </w:ins>
    </w:p>
    <w:p w14:paraId="65208273" w14:textId="77777777" w:rsidR="00A738A8" w:rsidRDefault="00A738A8" w:rsidP="00A738A8">
      <w:pPr>
        <w:pStyle w:val="Luettelokappale"/>
        <w:numPr>
          <w:ilvl w:val="0"/>
          <w:numId w:val="58"/>
        </w:numPr>
        <w:spacing w:line="259" w:lineRule="auto"/>
        <w:rPr>
          <w:ins w:id="2375" w:author="Kaski Maiju" w:date="2025-01-28T15:31:00Z" w16du:dateUtc="2025-01-28T13:31:00Z"/>
          <w:rFonts w:ascii="Calibri" w:eastAsia="Calibri" w:hAnsi="Calibri" w:cs="Times New Roman"/>
          <w:szCs w:val="28"/>
          <w:lang w:val="en-US"/>
        </w:rPr>
      </w:pPr>
      <w:ins w:id="2376" w:author="Kaski Maiju" w:date="2025-01-28T15:31:00Z" w16du:dateUtc="2025-01-28T13:31:00Z">
        <w:r w:rsidRPr="00BD0CCF">
          <w:rPr>
            <w:rFonts w:ascii="Calibri" w:eastAsia="Calibri" w:hAnsi="Calibri" w:cs="Times New Roman"/>
            <w:szCs w:val="28"/>
            <w:lang w:val="en-US"/>
          </w:rPr>
          <w:t>Vessel sends “route received” acknowledgement automaticall</w:t>
        </w:r>
        <w:r>
          <w:rPr>
            <w:rFonts w:ascii="Calibri" w:eastAsia="Calibri" w:hAnsi="Calibri" w:cs="Times New Roman"/>
            <w:szCs w:val="28"/>
            <w:lang w:val="en-US"/>
          </w:rPr>
          <w:t>y</w:t>
        </w:r>
      </w:ins>
    </w:p>
    <w:p w14:paraId="2B394F9E" w14:textId="77777777" w:rsidR="00A738A8" w:rsidRDefault="00A738A8" w:rsidP="00A738A8">
      <w:pPr>
        <w:pStyle w:val="Luettelokappale"/>
        <w:numPr>
          <w:ilvl w:val="0"/>
          <w:numId w:val="58"/>
        </w:numPr>
        <w:spacing w:line="259" w:lineRule="auto"/>
        <w:rPr>
          <w:ins w:id="2377" w:author="Kaski Maiju" w:date="2025-01-28T15:31:00Z" w16du:dateUtc="2025-01-28T13:31:00Z"/>
          <w:rFonts w:ascii="Calibri" w:eastAsia="Calibri" w:hAnsi="Calibri" w:cs="Times New Roman"/>
          <w:szCs w:val="28"/>
          <w:lang w:val="en-US"/>
        </w:rPr>
      </w:pPr>
      <w:ins w:id="2378" w:author="Kaski Maiju" w:date="2025-01-28T15:31:00Z" w16du:dateUtc="2025-01-28T13:31:00Z">
        <w:r>
          <w:rPr>
            <w:rFonts w:ascii="Calibri" w:eastAsia="Calibri" w:hAnsi="Calibri" w:cs="Times New Roman"/>
            <w:szCs w:val="28"/>
            <w:lang w:val="en-US"/>
          </w:rPr>
          <w:t>One of the following</w:t>
        </w:r>
      </w:ins>
    </w:p>
    <w:p w14:paraId="035FE072" w14:textId="77777777" w:rsidR="00E27E9D" w:rsidRDefault="00A738A8" w:rsidP="00E27E9D">
      <w:pPr>
        <w:pStyle w:val="Luettelokappale"/>
        <w:numPr>
          <w:ilvl w:val="1"/>
          <w:numId w:val="58"/>
        </w:numPr>
        <w:spacing w:line="259" w:lineRule="auto"/>
        <w:rPr>
          <w:ins w:id="2379" w:author="Kaski Maiju" w:date="2025-03-19T15:17:00Z" w16du:dateUtc="2025-03-19T13:17:00Z"/>
          <w:rFonts w:ascii="Calibri" w:eastAsia="Calibri" w:hAnsi="Calibri" w:cs="Times New Roman"/>
          <w:szCs w:val="28"/>
          <w:lang w:val="en-US"/>
        </w:rPr>
      </w:pPr>
      <w:ins w:id="2380" w:author="Kaski Maiju" w:date="2025-01-28T15:31:00Z" w16du:dateUtc="2025-01-28T13:31:00Z">
        <w:r w:rsidRPr="00BD0CCF">
          <w:rPr>
            <w:rFonts w:ascii="Calibri" w:eastAsia="Calibri" w:hAnsi="Calibri" w:cs="Times New Roman"/>
            <w:szCs w:val="28"/>
            <w:lang w:val="en-US"/>
          </w:rPr>
          <w:t>Vessel does not agree with changes</w:t>
        </w:r>
      </w:ins>
    </w:p>
    <w:p w14:paraId="37137E7F" w14:textId="505260FE" w:rsidR="00E27E9D" w:rsidRPr="00E27E9D" w:rsidRDefault="00A738A8">
      <w:pPr>
        <w:pStyle w:val="Luettelokappale"/>
        <w:numPr>
          <w:ilvl w:val="1"/>
          <w:numId w:val="58"/>
        </w:numPr>
        <w:spacing w:line="259" w:lineRule="auto"/>
        <w:rPr>
          <w:ins w:id="2381" w:author="Kaski Maiju" w:date="2025-03-19T15:17:00Z" w16du:dateUtc="2025-03-19T13:17:00Z"/>
          <w:rFonts w:ascii="Calibri" w:eastAsia="Calibri" w:hAnsi="Calibri" w:cs="Times New Roman"/>
          <w:szCs w:val="28"/>
          <w:lang w:val="en-US"/>
          <w:rPrChange w:id="2382" w:author="Kaski Maiju" w:date="2025-03-19T15:17:00Z" w16du:dateUtc="2025-03-19T13:17:00Z">
            <w:rPr>
              <w:ins w:id="2383" w:author="Kaski Maiju" w:date="2025-03-19T15:17:00Z" w16du:dateUtc="2025-03-19T13:17:00Z"/>
              <w:rFonts w:ascii="Calibri" w:eastAsia="Calibri" w:hAnsi="Calibri" w:cs="Times New Roman"/>
              <w:color w:val="000000" w:themeColor="text1"/>
              <w:szCs w:val="28"/>
              <w:lang w:val="en-GB"/>
            </w:rPr>
          </w:rPrChange>
        </w:rPr>
        <w:pPrChange w:id="2384" w:author="Kaski Maiju" w:date="2025-03-19T15:17:00Z" w16du:dateUtc="2025-03-19T13:17:00Z">
          <w:pPr>
            <w:pStyle w:val="Luettelokappale"/>
            <w:numPr>
              <w:numId w:val="58"/>
            </w:numPr>
            <w:spacing w:line="259" w:lineRule="auto"/>
            <w:ind w:left="1416" w:hanging="1056"/>
          </w:pPr>
        </w:pPrChange>
      </w:pPr>
      <w:ins w:id="2385" w:author="Kaski Maiju" w:date="2025-01-28T15:31:00Z" w16du:dateUtc="2025-01-28T13:31:00Z">
        <w:r w:rsidRPr="00E27E9D">
          <w:rPr>
            <w:rFonts w:ascii="Calibri" w:eastAsia="Calibri" w:hAnsi="Calibri" w:cs="Times New Roman"/>
            <w:color w:val="000000" w:themeColor="text1"/>
            <w:szCs w:val="28"/>
            <w:lang w:val="en-US"/>
            <w:rPrChange w:id="2386" w:author="Kaski Maiju" w:date="2025-03-19T15:17:00Z" w16du:dateUtc="2025-03-19T13:17:00Z">
              <w:rPr>
                <w:lang w:val="en-US"/>
              </w:rPr>
            </w:rPrChange>
          </w:rPr>
          <w:t xml:space="preserve">Vessel </w:t>
        </w:r>
      </w:ins>
      <w:ins w:id="2387" w:author="Kaski Maiju" w:date="2025-03-19T15:17:00Z" w16du:dateUtc="2025-03-19T13:17:00Z">
        <w:r w:rsidR="00E27E9D" w:rsidRPr="00E27E9D">
          <w:rPr>
            <w:rFonts w:ascii="Calibri" w:eastAsia="Calibri" w:hAnsi="Calibri" w:cs="Times New Roman"/>
            <w:color w:val="000000" w:themeColor="text1"/>
            <w:szCs w:val="28"/>
            <w:lang w:val="en-US"/>
            <w:rPrChange w:id="2388" w:author="Kaski Maiju" w:date="2025-03-19T15:17:00Z" w16du:dateUtc="2025-03-19T13:17:00Z">
              <w:rPr>
                <w:lang w:val="en-GB"/>
              </w:rPr>
            </w:rPrChange>
          </w:rPr>
          <w:t xml:space="preserve">process the route and sends it to VTS </w:t>
        </w:r>
      </w:ins>
    </w:p>
    <w:p w14:paraId="7BB939AF" w14:textId="77777777" w:rsidR="00A738A8" w:rsidRDefault="00A738A8" w:rsidP="00A738A8">
      <w:pPr>
        <w:pStyle w:val="Luettelokappale"/>
        <w:numPr>
          <w:ilvl w:val="0"/>
          <w:numId w:val="58"/>
        </w:numPr>
        <w:spacing w:after="0" w:line="259" w:lineRule="auto"/>
        <w:rPr>
          <w:ins w:id="2389" w:author="Kaski Maiju" w:date="2025-01-28T15:31:00Z" w16du:dateUtc="2025-01-28T13:31:00Z"/>
          <w:rFonts w:ascii="Calibri" w:eastAsia="Calibri" w:hAnsi="Calibri" w:cs="Times New Roman"/>
          <w:szCs w:val="28"/>
          <w:lang w:val="en-US"/>
        </w:rPr>
      </w:pPr>
      <w:ins w:id="2390" w:author="Kaski Maiju" w:date="2025-01-28T15:31:00Z" w16du:dateUtc="2025-01-28T13:31:00Z">
        <w:r>
          <w:rPr>
            <w:rFonts w:ascii="Calibri" w:eastAsia="Calibri" w:hAnsi="Calibri" w:cs="Times New Roman"/>
            <w:szCs w:val="28"/>
            <w:lang w:val="en-US"/>
          </w:rPr>
          <w:t>The Route Exchange Service</w:t>
        </w:r>
        <w:r w:rsidRPr="00F615D6">
          <w:rPr>
            <w:rFonts w:ascii="Calibri" w:eastAsia="Calibri" w:hAnsi="Calibri" w:cs="Times New Roman"/>
            <w:szCs w:val="28"/>
            <w:lang w:val="en-US"/>
          </w:rPr>
          <w:t xml:space="preserve"> sends “received” acknowledgement automatically</w:t>
        </w:r>
      </w:ins>
    </w:p>
    <w:p w14:paraId="0BE6E0B2" w14:textId="77777777" w:rsidR="00A738A8" w:rsidRPr="00DC0BCD" w:rsidRDefault="00A738A8" w:rsidP="00A738A8">
      <w:pPr>
        <w:pStyle w:val="Luettelokappale"/>
        <w:numPr>
          <w:ilvl w:val="0"/>
          <w:numId w:val="58"/>
        </w:numPr>
        <w:spacing w:line="259" w:lineRule="auto"/>
        <w:rPr>
          <w:ins w:id="2391" w:author="Kaski Maiju" w:date="2025-01-28T15:31:00Z" w16du:dateUtc="2025-01-28T13:31:00Z"/>
          <w:rFonts w:ascii="Calibri" w:eastAsia="Calibri" w:hAnsi="Calibri" w:cs="Times New Roman"/>
          <w:szCs w:val="28"/>
          <w:lang w:val="en-US"/>
        </w:rPr>
      </w:pPr>
      <w:ins w:id="2392" w:author="Kaski Maiju" w:date="2025-01-28T15:31:00Z" w16du:dateUtc="2025-01-28T13:31:00Z">
        <w:r>
          <w:rPr>
            <w:rFonts w:ascii="Calibri" w:eastAsia="Calibri" w:hAnsi="Calibri" w:cs="Times New Roman"/>
            <w:szCs w:val="28"/>
            <w:lang w:val="en-US"/>
          </w:rPr>
          <w:t>VTS System can display the route as needed to the VTS personnel</w:t>
        </w:r>
      </w:ins>
    </w:p>
    <w:p w14:paraId="3346B25B" w14:textId="77777777" w:rsidR="00A738A8" w:rsidRDefault="00A738A8" w:rsidP="00A738A8">
      <w:pPr>
        <w:pStyle w:val="Bullet1"/>
        <w:numPr>
          <w:ilvl w:val="0"/>
          <w:numId w:val="0"/>
        </w:numPr>
        <w:rPr>
          <w:ins w:id="2393" w:author="Kaski Maiju" w:date="2025-01-28T15:31:00Z" w16du:dateUtc="2025-01-28T13:31:00Z"/>
          <w:rFonts w:ascii="Calibri" w:eastAsia="Calibri" w:hAnsi="Calibri" w:cs="Times New Roman"/>
        </w:rPr>
      </w:pPr>
    </w:p>
    <w:p w14:paraId="3A350E8C" w14:textId="77777777" w:rsidR="00A738A8" w:rsidRPr="00DC0BCD" w:rsidRDefault="00A738A8" w:rsidP="00A738A8">
      <w:pPr>
        <w:pStyle w:val="AppendixHead3"/>
        <w:rPr>
          <w:ins w:id="2394" w:author="Kaski Maiju" w:date="2025-01-28T15:31:00Z" w16du:dateUtc="2025-01-28T13:31:00Z"/>
          <w:rFonts w:ascii="Calibri" w:hAnsi="Calibri" w:cs="Times New Roman"/>
        </w:rPr>
      </w:pPr>
      <w:ins w:id="2395" w:author="Kaski Maiju" w:date="2025-01-28T15:31:00Z" w16du:dateUtc="2025-01-28T13:31:00Z">
        <w:r w:rsidRPr="00D92CAE">
          <w:t xml:space="preserve">Use case 3 </w:t>
        </w:r>
        <w:r>
          <w:t xml:space="preserve">- </w:t>
        </w:r>
        <w:r w:rsidRPr="00DC0BCD">
          <w:t xml:space="preserve">VTS requests route </w:t>
        </w:r>
        <w:r>
          <w:t>from vessel</w:t>
        </w:r>
        <w:r w:rsidRPr="00D92CAE">
          <w:t xml:space="preserve"> </w:t>
        </w:r>
      </w:ins>
    </w:p>
    <w:p w14:paraId="207BE142" w14:textId="75A639B9" w:rsidR="00A738A8" w:rsidRPr="00E92EA8" w:rsidRDefault="00A738A8" w:rsidP="00A738A8">
      <w:pPr>
        <w:spacing w:after="160" w:line="259" w:lineRule="auto"/>
        <w:ind w:left="2124" w:hanging="2124"/>
        <w:rPr>
          <w:ins w:id="2396" w:author="Kaski Maiju" w:date="2025-01-28T15:31:00Z" w16du:dateUtc="2025-01-28T13:31:00Z"/>
          <w:rFonts w:ascii="Calibri" w:eastAsia="Calibri" w:hAnsi="Calibri" w:cs="Times New Roman"/>
          <w:sz w:val="22"/>
        </w:rPr>
      </w:pPr>
      <w:ins w:id="2397" w:author="Kaski Maiju" w:date="2025-01-28T15:31:00Z" w16du:dateUtc="2025-01-28T13:31:00Z">
        <w:r w:rsidRPr="00946173">
          <w:rPr>
            <w:rFonts w:ascii="Calibri" w:eastAsia="Calibri" w:hAnsi="Calibri" w:cs="Times New Roman"/>
            <w:sz w:val="22"/>
            <w:u w:val="single"/>
          </w:rPr>
          <w:t>Description:</w:t>
        </w:r>
        <w:r w:rsidRPr="00DC0BCD">
          <w:rPr>
            <w:rFonts w:ascii="Calibri" w:eastAsia="Calibri" w:hAnsi="Calibri" w:cs="Times New Roman"/>
            <w:i/>
            <w:iCs/>
            <w:sz w:val="22"/>
          </w:rPr>
          <w:t xml:space="preserve"> </w:t>
        </w:r>
        <w:r w:rsidRPr="00DC0BCD">
          <w:rPr>
            <w:rFonts w:ascii="Calibri" w:eastAsia="Calibri" w:hAnsi="Calibri" w:cs="Times New Roman"/>
            <w:i/>
            <w:iCs/>
            <w:sz w:val="22"/>
          </w:rPr>
          <w:tab/>
        </w:r>
        <w:r w:rsidRPr="00DC0BCD">
          <w:rPr>
            <w:rFonts w:ascii="Calibri" w:eastAsia="Calibri" w:hAnsi="Calibri" w:cs="Times New Roman"/>
            <w:sz w:val="22"/>
          </w:rPr>
          <w:t>VTS</w:t>
        </w:r>
        <w:r>
          <w:rPr>
            <w:rFonts w:ascii="Calibri" w:eastAsia="Calibri" w:hAnsi="Calibri" w:cs="Times New Roman"/>
            <w:sz w:val="22"/>
          </w:rPr>
          <w:t xml:space="preserve"> </w:t>
        </w:r>
      </w:ins>
      <w:ins w:id="2398" w:author="Kaski Maiju" w:date="2025-03-19T15:50:00Z" w16du:dateUtc="2025-03-19T13:50:00Z">
        <w:r w:rsidR="00382D71">
          <w:rPr>
            <w:rFonts w:ascii="Calibri" w:eastAsia="Calibri" w:hAnsi="Calibri" w:cs="Times New Roman"/>
            <w:sz w:val="22"/>
          </w:rPr>
          <w:t>has no</w:t>
        </w:r>
      </w:ins>
      <w:ins w:id="2399" w:author="Kaski Maiju" w:date="2025-03-19T15:51:00Z" w16du:dateUtc="2025-03-19T13:51:00Z">
        <w:r w:rsidR="00382D71">
          <w:rPr>
            <w:rFonts w:ascii="Calibri" w:eastAsia="Calibri" w:hAnsi="Calibri" w:cs="Times New Roman"/>
            <w:sz w:val="22"/>
          </w:rPr>
          <w:t xml:space="preserve">t received route from vessel and </w:t>
        </w:r>
      </w:ins>
      <w:ins w:id="2400" w:author="Kaski Maiju" w:date="2025-01-28T15:31:00Z" w16du:dateUtc="2025-01-28T13:31:00Z">
        <w:r w:rsidRPr="00DC0BCD">
          <w:rPr>
            <w:rFonts w:ascii="Calibri" w:eastAsia="Calibri" w:hAnsi="Calibri" w:cs="Times New Roman"/>
            <w:sz w:val="22"/>
          </w:rPr>
          <w:t>requests</w:t>
        </w:r>
        <w:r>
          <w:rPr>
            <w:rFonts w:ascii="Calibri" w:eastAsia="Calibri" w:hAnsi="Calibri" w:cs="Times New Roman"/>
            <w:sz w:val="22"/>
          </w:rPr>
          <w:t xml:space="preserve"> route from vessel for situational awareness and/or traffic management</w:t>
        </w:r>
      </w:ins>
      <w:ins w:id="2401" w:author="Kaski Maiju" w:date="2025-03-17T16:14:00Z" w16du:dateUtc="2025-03-17T14:14:00Z">
        <w:r w:rsidR="0055777A">
          <w:rPr>
            <w:rFonts w:ascii="Calibri" w:eastAsia="Calibri" w:hAnsi="Calibri" w:cs="Times New Roman"/>
            <w:sz w:val="22"/>
          </w:rPr>
          <w:t>.</w:t>
        </w:r>
      </w:ins>
    </w:p>
    <w:p w14:paraId="4B7D76FE" w14:textId="77777777" w:rsidR="00A738A8" w:rsidRDefault="00A738A8" w:rsidP="00A738A8">
      <w:pPr>
        <w:pStyle w:val="Bullet1"/>
        <w:numPr>
          <w:ilvl w:val="0"/>
          <w:numId w:val="0"/>
        </w:numPr>
        <w:ind w:left="360" w:hanging="360"/>
        <w:rPr>
          <w:ins w:id="2402" w:author="Kaski Maiju" w:date="2025-01-28T15:31:00Z" w16du:dateUtc="2025-01-28T13:31:00Z"/>
          <w:rFonts w:ascii="Calibri" w:eastAsia="Calibri" w:hAnsi="Calibri" w:cs="Times New Roman"/>
          <w:u w:val="single"/>
        </w:rPr>
      </w:pPr>
      <w:ins w:id="2403" w:author="Kaski Maiju" w:date="2025-01-28T15:31:00Z" w16du:dateUtc="2025-01-28T13:31: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274ADC32" w14:textId="77777777" w:rsidR="00A738A8" w:rsidRPr="00DC0BCD" w:rsidRDefault="00A738A8" w:rsidP="00A738A8">
      <w:pPr>
        <w:pStyle w:val="Bullet1"/>
        <w:numPr>
          <w:ilvl w:val="0"/>
          <w:numId w:val="96"/>
        </w:numPr>
        <w:spacing w:after="0"/>
        <w:rPr>
          <w:ins w:id="2404" w:author="Kaski Maiju" w:date="2025-01-28T15:31:00Z" w16du:dateUtc="2025-01-28T13:31:00Z"/>
          <w:rFonts w:ascii="Calibri" w:eastAsia="Calibri" w:hAnsi="Calibri" w:cs="Times New Roman"/>
          <w:color w:val="auto"/>
          <w:szCs w:val="28"/>
          <w:lang w:val="en-US"/>
        </w:rPr>
      </w:pPr>
      <w:ins w:id="2405" w:author="Kaski Maiju" w:date="2025-01-28T15:31:00Z" w16du:dateUtc="2025-01-28T13:31:00Z">
        <w:r w:rsidRPr="00DC0BCD">
          <w:rPr>
            <w:rFonts w:ascii="Calibri" w:eastAsia="Calibri" w:hAnsi="Calibri" w:cs="Times New Roman"/>
            <w:color w:val="auto"/>
            <w:szCs w:val="28"/>
            <w:lang w:val="en-US"/>
          </w:rPr>
          <w:t xml:space="preserve">VTS </w:t>
        </w:r>
        <w:r>
          <w:rPr>
            <w:rFonts w:ascii="Calibri" w:eastAsia="Calibri" w:hAnsi="Calibri" w:cs="Times New Roman"/>
            <w:color w:val="auto"/>
            <w:szCs w:val="28"/>
            <w:lang w:val="en-US"/>
          </w:rPr>
          <w:t>request</w:t>
        </w:r>
        <w:r w:rsidRPr="00DC0BCD">
          <w:rPr>
            <w:rFonts w:ascii="Calibri" w:eastAsia="Calibri" w:hAnsi="Calibri" w:cs="Times New Roman"/>
            <w:color w:val="auto"/>
            <w:szCs w:val="28"/>
            <w:lang w:val="en-US"/>
          </w:rPr>
          <w:t xml:space="preserve"> </w:t>
        </w:r>
        <w:r>
          <w:rPr>
            <w:rFonts w:ascii="Calibri" w:eastAsia="Calibri" w:hAnsi="Calibri" w:cs="Times New Roman"/>
            <w:color w:val="auto"/>
            <w:szCs w:val="28"/>
            <w:lang w:val="en-US"/>
          </w:rPr>
          <w:t>route from vessel</w:t>
        </w:r>
      </w:ins>
    </w:p>
    <w:p w14:paraId="7DEE2F8B" w14:textId="77777777" w:rsidR="00A738A8" w:rsidRPr="00DC0BCD" w:rsidRDefault="00A738A8" w:rsidP="00A738A8">
      <w:pPr>
        <w:pStyle w:val="Bullet1"/>
        <w:numPr>
          <w:ilvl w:val="0"/>
          <w:numId w:val="96"/>
        </w:numPr>
        <w:spacing w:after="0"/>
        <w:rPr>
          <w:ins w:id="2406" w:author="Kaski Maiju" w:date="2025-01-28T15:31:00Z" w16du:dateUtc="2025-01-28T13:31:00Z"/>
          <w:rFonts w:ascii="Calibri" w:eastAsia="Calibri" w:hAnsi="Calibri" w:cs="Times New Roman"/>
          <w:color w:val="auto"/>
          <w:szCs w:val="28"/>
          <w:lang w:val="en-US"/>
        </w:rPr>
      </w:pPr>
      <w:ins w:id="2407" w:author="Kaski Maiju" w:date="2025-01-28T15:31:00Z" w16du:dateUtc="2025-01-28T13:31:00Z">
        <w:r>
          <w:rPr>
            <w:rFonts w:ascii="Calibri" w:eastAsia="Calibri" w:hAnsi="Calibri" w:cs="Times New Roman"/>
            <w:color w:val="auto"/>
            <w:szCs w:val="28"/>
            <w:lang w:val="en-US"/>
          </w:rPr>
          <w:t>Vessel</w:t>
        </w:r>
        <w:r w:rsidRPr="00DC0BCD">
          <w:rPr>
            <w:rFonts w:ascii="Calibri" w:eastAsia="Calibri" w:hAnsi="Calibri" w:cs="Times New Roman"/>
            <w:color w:val="auto"/>
            <w:szCs w:val="28"/>
            <w:lang w:val="en-US"/>
          </w:rPr>
          <w:t xml:space="preserve"> sends route as requested</w:t>
        </w:r>
      </w:ins>
    </w:p>
    <w:p w14:paraId="35A2EF58" w14:textId="77777777" w:rsidR="00A738A8" w:rsidRDefault="00A738A8" w:rsidP="00A738A8">
      <w:pPr>
        <w:pStyle w:val="Luettelokappale"/>
        <w:numPr>
          <w:ilvl w:val="0"/>
          <w:numId w:val="96"/>
        </w:numPr>
        <w:spacing w:after="0" w:line="259" w:lineRule="auto"/>
        <w:rPr>
          <w:ins w:id="2408" w:author="Kaski Maiju" w:date="2025-01-28T15:31:00Z" w16du:dateUtc="2025-01-28T13:31:00Z"/>
          <w:rFonts w:ascii="Calibri" w:eastAsia="Calibri" w:hAnsi="Calibri" w:cs="Times New Roman"/>
          <w:szCs w:val="28"/>
          <w:lang w:val="en-US"/>
        </w:rPr>
      </w:pPr>
      <w:ins w:id="2409" w:author="Kaski Maiju" w:date="2025-01-28T15:31:00Z" w16du:dateUtc="2025-01-28T13:31:00Z">
        <w:r>
          <w:rPr>
            <w:rFonts w:ascii="Calibri" w:eastAsia="Calibri" w:hAnsi="Calibri" w:cs="Times New Roman"/>
            <w:szCs w:val="28"/>
            <w:lang w:val="en-US"/>
          </w:rPr>
          <w:t>The Route Exchange Service</w:t>
        </w:r>
        <w:r w:rsidRPr="00F615D6">
          <w:rPr>
            <w:rFonts w:ascii="Calibri" w:eastAsia="Calibri" w:hAnsi="Calibri" w:cs="Times New Roman"/>
            <w:szCs w:val="28"/>
            <w:lang w:val="en-US"/>
          </w:rPr>
          <w:t xml:space="preserve"> sends “received” acknowledgement automatically</w:t>
        </w:r>
      </w:ins>
    </w:p>
    <w:p w14:paraId="46C4C295" w14:textId="77777777" w:rsidR="00A738A8" w:rsidRPr="00DC0BCD" w:rsidRDefault="00A738A8" w:rsidP="00A738A8">
      <w:pPr>
        <w:pStyle w:val="Luettelokappale"/>
        <w:numPr>
          <w:ilvl w:val="0"/>
          <w:numId w:val="96"/>
        </w:numPr>
        <w:spacing w:line="259" w:lineRule="auto"/>
        <w:rPr>
          <w:ins w:id="2410" w:author="Kaski Maiju" w:date="2025-01-28T15:31:00Z" w16du:dateUtc="2025-01-28T13:31:00Z"/>
          <w:rFonts w:ascii="Calibri" w:eastAsia="Calibri" w:hAnsi="Calibri" w:cs="Times New Roman"/>
          <w:szCs w:val="28"/>
          <w:lang w:val="en-US"/>
        </w:rPr>
      </w:pPr>
      <w:ins w:id="2411" w:author="Kaski Maiju" w:date="2025-01-28T15:31:00Z" w16du:dateUtc="2025-01-28T13:31:00Z">
        <w:r>
          <w:rPr>
            <w:rFonts w:ascii="Calibri" w:eastAsia="Calibri" w:hAnsi="Calibri" w:cs="Times New Roman"/>
            <w:szCs w:val="28"/>
            <w:lang w:val="en-US"/>
          </w:rPr>
          <w:t>VTS System can display the route as needed to the VTS personnel with ability to highlight any changes</w:t>
        </w:r>
      </w:ins>
    </w:p>
    <w:p w14:paraId="0569B024" w14:textId="77777777" w:rsidR="00A738A8" w:rsidRPr="00DC0BCD" w:rsidRDefault="00A738A8" w:rsidP="00A738A8">
      <w:pPr>
        <w:spacing w:after="160" w:line="259" w:lineRule="auto"/>
        <w:rPr>
          <w:ins w:id="2412" w:author="Kaski Maiju" w:date="2025-01-28T15:31:00Z" w16du:dateUtc="2025-01-28T13:31:00Z"/>
          <w:rFonts w:ascii="Calibri" w:eastAsia="Calibri" w:hAnsi="Calibri" w:cs="Times New Roman"/>
          <w:b/>
          <w:bCs/>
          <w:sz w:val="22"/>
          <w:lang w:val="en-US"/>
        </w:rPr>
      </w:pPr>
    </w:p>
    <w:p w14:paraId="4296F8AB" w14:textId="77777777" w:rsidR="00A738A8" w:rsidRPr="00BD0CCF" w:rsidRDefault="00A738A8" w:rsidP="00A738A8">
      <w:pPr>
        <w:pStyle w:val="AppendixHead3"/>
        <w:rPr>
          <w:ins w:id="2413" w:author="Kaski Maiju" w:date="2025-01-28T15:31:00Z" w16du:dateUtc="2025-01-28T13:31:00Z"/>
        </w:rPr>
      </w:pPr>
      <w:ins w:id="2414" w:author="Kaski Maiju" w:date="2025-01-28T15:31:00Z" w16du:dateUtc="2025-01-28T13:31:00Z">
        <w:r w:rsidRPr="00BD0CCF">
          <w:t>Use case 4</w:t>
        </w:r>
        <w:r>
          <w:t xml:space="preserve"> - Vessel´s route c</w:t>
        </w:r>
        <w:commentRangeStart w:id="2415"/>
        <w:r>
          <w:t>hanges</w:t>
        </w:r>
      </w:ins>
      <w:commentRangeEnd w:id="2415"/>
      <w:ins w:id="2416" w:author="Kaski Maiju" w:date="2025-03-19T15:23:00Z" w16du:dateUtc="2025-03-19T13:23:00Z">
        <w:r w:rsidR="002C535E">
          <w:rPr>
            <w:rStyle w:val="Kommentinviite"/>
            <w:rFonts w:eastAsiaTheme="minorHAnsi" w:cstheme="minorBidi"/>
            <w:b w:val="0"/>
            <w:smallCaps w:val="0"/>
            <w:color w:val="auto"/>
            <w:lang w:eastAsia="en-US"/>
          </w:rPr>
          <w:commentReference w:id="2415"/>
        </w:r>
      </w:ins>
      <w:ins w:id="2417" w:author="Kaski Maiju" w:date="2025-01-28T15:31:00Z" w16du:dateUtc="2025-01-28T13:31:00Z">
        <w:r w:rsidRPr="00BD0CCF">
          <w:t xml:space="preserve"> </w:t>
        </w:r>
      </w:ins>
    </w:p>
    <w:p w14:paraId="34CE9CAD" w14:textId="77777777" w:rsidR="00A738A8" w:rsidRPr="00D92CAE" w:rsidRDefault="00A738A8" w:rsidP="00A738A8">
      <w:pPr>
        <w:spacing w:after="160" w:line="259" w:lineRule="auto"/>
        <w:ind w:left="2124" w:hanging="2124"/>
        <w:rPr>
          <w:ins w:id="2418" w:author="Kaski Maiju" w:date="2025-01-28T15:31:00Z" w16du:dateUtc="2025-01-28T13:31:00Z"/>
          <w:rFonts w:ascii="Calibri" w:eastAsia="Calibri" w:hAnsi="Calibri" w:cs="Times New Roman"/>
          <w:sz w:val="22"/>
        </w:rPr>
      </w:pPr>
      <w:ins w:id="2419" w:author="Kaski Maiju" w:date="2025-01-28T15:31:00Z" w16du:dateUtc="2025-01-28T13:31: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sidRPr="00DC0BCD">
          <w:rPr>
            <w:rFonts w:ascii="Calibri" w:eastAsia="Calibri" w:hAnsi="Calibri" w:cs="Times New Roman"/>
            <w:sz w:val="22"/>
          </w:rPr>
          <w:tab/>
          <w:t xml:space="preserve">Vessel wants to change its </w:t>
        </w:r>
        <w:r>
          <w:rPr>
            <w:rFonts w:ascii="Calibri" w:eastAsia="Calibri" w:hAnsi="Calibri" w:cs="Times New Roman"/>
            <w:sz w:val="22"/>
          </w:rPr>
          <w:t>route</w:t>
        </w:r>
      </w:ins>
    </w:p>
    <w:p w14:paraId="755D698B" w14:textId="77777777" w:rsidR="00A738A8" w:rsidRDefault="00A738A8" w:rsidP="00A738A8">
      <w:pPr>
        <w:pStyle w:val="Bullet1"/>
        <w:numPr>
          <w:ilvl w:val="0"/>
          <w:numId w:val="0"/>
        </w:numPr>
        <w:ind w:left="360" w:hanging="360"/>
        <w:rPr>
          <w:ins w:id="2420" w:author="Kaski Maiju" w:date="2025-01-28T15:31:00Z" w16du:dateUtc="2025-01-28T13:31:00Z"/>
          <w:rFonts w:ascii="Calibri" w:eastAsia="Calibri" w:hAnsi="Calibri" w:cs="Times New Roman"/>
          <w:u w:val="single"/>
        </w:rPr>
      </w:pPr>
      <w:ins w:id="2421" w:author="Kaski Maiju" w:date="2025-01-28T15:31:00Z" w16du:dateUtc="2025-01-28T13:31: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1BA6EB64" w14:textId="77777777" w:rsidR="00A738A8" w:rsidRDefault="00A738A8" w:rsidP="00A738A8">
      <w:pPr>
        <w:pStyle w:val="Luettelokappale"/>
        <w:numPr>
          <w:ilvl w:val="0"/>
          <w:numId w:val="97"/>
        </w:numPr>
        <w:spacing w:line="259" w:lineRule="auto"/>
        <w:rPr>
          <w:ins w:id="2422" w:author="Kaski Maiju" w:date="2025-01-28T15:31:00Z" w16du:dateUtc="2025-01-28T13:31:00Z"/>
          <w:rFonts w:ascii="Calibri" w:eastAsia="Calibri" w:hAnsi="Calibri" w:cs="Times New Roman"/>
          <w:szCs w:val="28"/>
          <w:lang w:val="en-US"/>
        </w:rPr>
      </w:pPr>
      <w:ins w:id="2423" w:author="Kaski Maiju" w:date="2025-01-28T15:31:00Z" w16du:dateUtc="2025-01-28T13:31:00Z">
        <w:r>
          <w:rPr>
            <w:rFonts w:ascii="Calibri" w:eastAsia="Calibri" w:hAnsi="Calibri" w:cs="Times New Roman"/>
            <w:szCs w:val="28"/>
            <w:lang w:val="en-US"/>
          </w:rPr>
          <w:t>Vessel has already sent route to VTS</w:t>
        </w:r>
      </w:ins>
    </w:p>
    <w:p w14:paraId="6DA11266" w14:textId="77777777" w:rsidR="00A738A8" w:rsidRDefault="00A738A8" w:rsidP="00A738A8">
      <w:pPr>
        <w:pStyle w:val="Luettelokappale"/>
        <w:numPr>
          <w:ilvl w:val="0"/>
          <w:numId w:val="97"/>
        </w:numPr>
        <w:spacing w:line="259" w:lineRule="auto"/>
        <w:rPr>
          <w:ins w:id="2424" w:author="Kaski Maiju" w:date="2025-01-28T15:31:00Z" w16du:dateUtc="2025-01-28T13:31:00Z"/>
          <w:rFonts w:ascii="Calibri" w:eastAsia="Calibri" w:hAnsi="Calibri" w:cs="Times New Roman"/>
          <w:szCs w:val="28"/>
          <w:lang w:val="en-US"/>
        </w:rPr>
      </w:pPr>
      <w:ins w:id="2425" w:author="Kaski Maiju" w:date="2025-01-28T15:31:00Z" w16du:dateUtc="2025-01-28T13:31:00Z">
        <w:r>
          <w:rPr>
            <w:rFonts w:ascii="Calibri" w:eastAsia="Calibri" w:hAnsi="Calibri" w:cs="Times New Roman"/>
            <w:szCs w:val="28"/>
            <w:lang w:val="en-US"/>
          </w:rPr>
          <w:t>Mariner</w:t>
        </w:r>
        <w:r w:rsidRPr="00BD0CCF">
          <w:rPr>
            <w:rFonts w:ascii="Calibri" w:eastAsia="Calibri" w:hAnsi="Calibri" w:cs="Times New Roman"/>
            <w:szCs w:val="28"/>
            <w:lang w:val="en-US"/>
          </w:rPr>
          <w:t xml:space="preserve"> makes changes to </w:t>
        </w:r>
        <w:r>
          <w:rPr>
            <w:rFonts w:ascii="Calibri" w:eastAsia="Calibri" w:hAnsi="Calibri" w:cs="Times New Roman"/>
            <w:szCs w:val="28"/>
            <w:lang w:val="en-US"/>
          </w:rPr>
          <w:t>its route</w:t>
        </w:r>
      </w:ins>
    </w:p>
    <w:p w14:paraId="574BC04D" w14:textId="77777777" w:rsidR="00A738A8" w:rsidRDefault="00A738A8" w:rsidP="00A738A8">
      <w:pPr>
        <w:pStyle w:val="Luettelokappale"/>
        <w:numPr>
          <w:ilvl w:val="0"/>
          <w:numId w:val="97"/>
        </w:numPr>
        <w:spacing w:line="259" w:lineRule="auto"/>
        <w:rPr>
          <w:ins w:id="2426" w:author="Kaski Maiju" w:date="2025-01-28T15:31:00Z" w16du:dateUtc="2025-01-28T13:31:00Z"/>
          <w:rFonts w:ascii="Calibri" w:eastAsia="Calibri" w:hAnsi="Calibri" w:cs="Times New Roman"/>
          <w:szCs w:val="28"/>
          <w:lang w:val="en-US"/>
        </w:rPr>
      </w:pPr>
      <w:ins w:id="2427" w:author="Kaski Maiju" w:date="2025-01-28T15:31:00Z" w16du:dateUtc="2025-01-28T13:31:00Z">
        <w:r>
          <w:rPr>
            <w:rFonts w:ascii="Calibri" w:eastAsia="Calibri" w:hAnsi="Calibri" w:cs="Times New Roman"/>
            <w:szCs w:val="28"/>
            <w:lang w:val="en-US"/>
          </w:rPr>
          <w:t>ECDIS sends updated information to VTS as monitored route</w:t>
        </w:r>
      </w:ins>
    </w:p>
    <w:p w14:paraId="101D1D85" w14:textId="77777777" w:rsidR="00A738A8" w:rsidRDefault="00A738A8" w:rsidP="00A738A8">
      <w:pPr>
        <w:pStyle w:val="Luettelokappale"/>
        <w:numPr>
          <w:ilvl w:val="1"/>
          <w:numId w:val="59"/>
        </w:numPr>
        <w:spacing w:line="259" w:lineRule="auto"/>
        <w:rPr>
          <w:ins w:id="2428" w:author="Kaski Maiju" w:date="2025-01-28T15:31:00Z" w16du:dateUtc="2025-01-28T13:31:00Z"/>
          <w:rFonts w:ascii="Calibri" w:eastAsia="Calibri" w:hAnsi="Calibri" w:cs="Times New Roman"/>
          <w:szCs w:val="28"/>
          <w:lang w:val="en-US"/>
        </w:rPr>
      </w:pPr>
      <w:ins w:id="2429" w:author="Kaski Maiju" w:date="2025-01-28T15:31:00Z" w16du:dateUtc="2025-01-28T13:31:00Z">
        <w:r>
          <w:rPr>
            <w:rFonts w:ascii="Calibri" w:eastAsia="Calibri" w:hAnsi="Calibri" w:cs="Times New Roman"/>
            <w:szCs w:val="28"/>
            <w:lang w:val="en-US"/>
          </w:rPr>
          <w:t>If VTS has requested updates according to use case 3 that request must be honored</w:t>
        </w:r>
      </w:ins>
    </w:p>
    <w:p w14:paraId="48023F19" w14:textId="77777777" w:rsidR="00A738A8" w:rsidRDefault="00A738A8" w:rsidP="00A738A8">
      <w:pPr>
        <w:pStyle w:val="Luettelokappale"/>
        <w:numPr>
          <w:ilvl w:val="0"/>
          <w:numId w:val="97"/>
        </w:numPr>
        <w:spacing w:line="259" w:lineRule="auto"/>
        <w:rPr>
          <w:ins w:id="2430" w:author="Kaski Maiju" w:date="2025-01-28T15:31:00Z" w16du:dateUtc="2025-01-28T13:31:00Z"/>
          <w:rFonts w:ascii="Calibri" w:eastAsia="Calibri" w:hAnsi="Calibri" w:cs="Times New Roman"/>
          <w:szCs w:val="28"/>
          <w:lang w:val="en-US"/>
        </w:rPr>
      </w:pPr>
      <w:ins w:id="2431" w:author="Kaski Maiju" w:date="2025-01-28T15:31:00Z" w16du:dateUtc="2025-01-28T13:31:00Z">
        <w:r w:rsidRPr="00BD0CCF">
          <w:rPr>
            <w:rFonts w:ascii="Calibri" w:eastAsia="Calibri" w:hAnsi="Calibri" w:cs="Times New Roman"/>
            <w:szCs w:val="28"/>
            <w:lang w:val="en-US"/>
          </w:rPr>
          <w:t xml:space="preserve">VTS system sends “received” acknowledgement </w:t>
        </w:r>
        <w:r w:rsidRPr="002D4A37">
          <w:rPr>
            <w:rFonts w:ascii="Calibri" w:eastAsia="Calibri" w:hAnsi="Calibri" w:cs="Times New Roman"/>
            <w:szCs w:val="28"/>
            <w:lang w:val="en-US"/>
          </w:rPr>
          <w:t>automatically</w:t>
        </w:r>
      </w:ins>
    </w:p>
    <w:p w14:paraId="193B7C60" w14:textId="77777777" w:rsidR="00A738A8" w:rsidRPr="00BD0CCF" w:rsidRDefault="00A738A8" w:rsidP="00A738A8">
      <w:pPr>
        <w:pStyle w:val="Luettelokappale"/>
        <w:numPr>
          <w:ilvl w:val="0"/>
          <w:numId w:val="97"/>
        </w:numPr>
        <w:spacing w:line="259" w:lineRule="auto"/>
        <w:rPr>
          <w:ins w:id="2432" w:author="Kaski Maiju" w:date="2025-01-28T15:31:00Z" w16du:dateUtc="2025-01-28T13:31:00Z"/>
          <w:rFonts w:ascii="Calibri" w:eastAsia="Calibri" w:hAnsi="Calibri" w:cs="Times New Roman"/>
          <w:szCs w:val="28"/>
          <w:lang w:val="en-US"/>
        </w:rPr>
      </w:pPr>
      <w:ins w:id="2433" w:author="Kaski Maiju" w:date="2025-01-28T15:31:00Z" w16du:dateUtc="2025-01-28T13:31:00Z">
        <w:r>
          <w:rPr>
            <w:rFonts w:ascii="Calibri" w:eastAsia="Calibri" w:hAnsi="Calibri" w:cs="Times New Roman"/>
            <w:szCs w:val="28"/>
            <w:lang w:val="en-US"/>
          </w:rPr>
          <w:t>VTS System can display the route as needed to the VTS personnel with ability to highlight the changes</w:t>
        </w:r>
      </w:ins>
    </w:p>
    <w:p w14:paraId="1A1F1DA2" w14:textId="77777777" w:rsidR="00A738A8" w:rsidRPr="00DC0BCD" w:rsidRDefault="00A738A8" w:rsidP="00A738A8">
      <w:pPr>
        <w:pStyle w:val="Bullet1"/>
        <w:numPr>
          <w:ilvl w:val="0"/>
          <w:numId w:val="0"/>
        </w:numPr>
        <w:rPr>
          <w:ins w:id="2434" w:author="Kaski Maiju" w:date="2025-01-28T15:31:00Z" w16du:dateUtc="2025-01-28T13:31:00Z"/>
          <w:rFonts w:ascii="Calibri" w:eastAsia="Calibri" w:hAnsi="Calibri" w:cs="Times New Roman"/>
          <w:lang w:val="en-US"/>
        </w:rPr>
      </w:pPr>
    </w:p>
    <w:p w14:paraId="36C09084" w14:textId="77777777" w:rsidR="00A738A8" w:rsidRPr="00BD0CCF" w:rsidRDefault="00A738A8" w:rsidP="00A738A8">
      <w:pPr>
        <w:pStyle w:val="AppendixHead3"/>
        <w:rPr>
          <w:ins w:id="2435" w:author="Kaski Maiju" w:date="2025-01-28T15:31:00Z" w16du:dateUtc="2025-01-28T13:31:00Z"/>
        </w:rPr>
      </w:pPr>
      <w:ins w:id="2436" w:author="Kaski Maiju" w:date="2025-01-28T15:31:00Z" w16du:dateUtc="2025-01-28T13:31:00Z">
        <w:r w:rsidRPr="004150A1">
          <w:t>Use case 5</w:t>
        </w:r>
        <w:r>
          <w:t xml:space="preserve"> - Vessel does not arrive to VTS area as planned</w:t>
        </w:r>
        <w:r w:rsidRPr="00BD0CCF">
          <w:t xml:space="preserve"> </w:t>
        </w:r>
      </w:ins>
    </w:p>
    <w:p w14:paraId="1474E86E" w14:textId="77777777" w:rsidR="00A738A8" w:rsidRPr="00E92EA8" w:rsidRDefault="00A738A8" w:rsidP="00A738A8">
      <w:pPr>
        <w:spacing w:after="160" w:line="259" w:lineRule="auto"/>
        <w:ind w:left="2124" w:hanging="2124"/>
        <w:rPr>
          <w:ins w:id="2437" w:author="Kaski Maiju" w:date="2025-01-28T15:31:00Z" w16du:dateUtc="2025-01-28T13:31:00Z"/>
          <w:rFonts w:ascii="Calibri" w:eastAsia="Calibri" w:hAnsi="Calibri" w:cs="Times New Roman"/>
          <w:sz w:val="22"/>
        </w:rPr>
      </w:pPr>
      <w:ins w:id="2438" w:author="Kaski Maiju" w:date="2025-01-28T15:31:00Z" w16du:dateUtc="2025-01-28T13:31: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sidRPr="00DC0BCD">
          <w:rPr>
            <w:rFonts w:ascii="Calibri" w:eastAsia="Calibri" w:hAnsi="Calibri" w:cs="Times New Roman"/>
            <w:sz w:val="22"/>
          </w:rPr>
          <w:tab/>
          <w:t xml:space="preserve">Vessel changes route and does not arrive to VTS area as part of </w:t>
        </w:r>
        <w:r>
          <w:rPr>
            <w:rFonts w:ascii="Calibri" w:eastAsia="Calibri" w:hAnsi="Calibri" w:cs="Times New Roman"/>
            <w:sz w:val="22"/>
          </w:rPr>
          <w:t>its voyage</w:t>
        </w:r>
        <w:r w:rsidRPr="00DC0BCD">
          <w:rPr>
            <w:rFonts w:ascii="Calibri" w:eastAsia="Calibri" w:hAnsi="Calibri" w:cs="Times New Roman"/>
            <w:sz w:val="22"/>
          </w:rPr>
          <w:t xml:space="preserve"> (use case 1)</w:t>
        </w:r>
      </w:ins>
    </w:p>
    <w:p w14:paraId="64057A95" w14:textId="77777777" w:rsidR="00A738A8" w:rsidRDefault="00A738A8" w:rsidP="00A738A8">
      <w:pPr>
        <w:pStyle w:val="Bullet1"/>
        <w:numPr>
          <w:ilvl w:val="0"/>
          <w:numId w:val="0"/>
        </w:numPr>
        <w:ind w:left="360" w:hanging="360"/>
        <w:rPr>
          <w:ins w:id="2439" w:author="Kaski Maiju" w:date="2025-01-28T15:31:00Z" w16du:dateUtc="2025-01-28T13:31:00Z"/>
          <w:rFonts w:ascii="Calibri" w:eastAsia="Calibri" w:hAnsi="Calibri" w:cs="Times New Roman"/>
          <w:u w:val="single"/>
        </w:rPr>
      </w:pPr>
      <w:ins w:id="2440" w:author="Kaski Maiju" w:date="2025-01-28T15:31:00Z" w16du:dateUtc="2025-01-28T13:31: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413C8FEE" w14:textId="77777777" w:rsidR="00A738A8" w:rsidRPr="00DC0BCD" w:rsidRDefault="00A738A8" w:rsidP="00A738A8">
      <w:pPr>
        <w:pStyle w:val="Luettelokappale"/>
        <w:numPr>
          <w:ilvl w:val="0"/>
          <w:numId w:val="62"/>
        </w:numPr>
        <w:spacing w:line="259" w:lineRule="auto"/>
        <w:rPr>
          <w:ins w:id="2441" w:author="Kaski Maiju" w:date="2025-01-28T15:31:00Z" w16du:dateUtc="2025-01-28T13:31:00Z"/>
          <w:rFonts w:ascii="Calibri" w:eastAsia="Calibri" w:hAnsi="Calibri" w:cs="Times New Roman"/>
          <w:szCs w:val="28"/>
          <w:lang w:val="en-US"/>
        </w:rPr>
      </w:pPr>
      <w:ins w:id="2442" w:author="Kaski Maiju" w:date="2025-01-28T15:31:00Z" w16du:dateUtc="2025-01-28T13:31:00Z">
        <w:r>
          <w:rPr>
            <w:rFonts w:ascii="Calibri" w:eastAsia="Calibri" w:hAnsi="Calibri" w:cs="Times New Roman"/>
            <w:szCs w:val="28"/>
            <w:lang w:val="en-US"/>
          </w:rPr>
          <w:t>Vessel has already sent route to VTS</w:t>
        </w:r>
      </w:ins>
    </w:p>
    <w:p w14:paraId="4B6A6338" w14:textId="77777777" w:rsidR="00A738A8" w:rsidRDefault="00A738A8" w:rsidP="00A738A8">
      <w:pPr>
        <w:pStyle w:val="Luettelokappale"/>
        <w:numPr>
          <w:ilvl w:val="0"/>
          <w:numId w:val="62"/>
        </w:numPr>
        <w:spacing w:line="259" w:lineRule="auto"/>
        <w:rPr>
          <w:ins w:id="2443" w:author="Kaski Maiju" w:date="2025-01-28T15:31:00Z" w16du:dateUtc="2025-01-28T13:31:00Z"/>
          <w:rFonts w:ascii="Calibri" w:eastAsia="Calibri" w:hAnsi="Calibri" w:cs="Times New Roman"/>
          <w:szCs w:val="28"/>
          <w:lang w:val="en-US"/>
        </w:rPr>
      </w:pPr>
      <w:ins w:id="2444" w:author="Kaski Maiju" w:date="2025-01-28T15:31:00Z" w16du:dateUtc="2025-01-28T13:31:00Z">
        <w:r w:rsidRPr="00057920">
          <w:rPr>
            <w:rFonts w:ascii="Calibri" w:eastAsia="Calibri" w:hAnsi="Calibri" w:cs="Times New Roman"/>
            <w:szCs w:val="28"/>
            <w:lang w:val="en-US"/>
          </w:rPr>
          <w:lastRenderedPageBreak/>
          <w:t>Mariner makes changes t</w:t>
        </w:r>
        <w:r>
          <w:rPr>
            <w:rFonts w:ascii="Calibri" w:eastAsia="Calibri" w:hAnsi="Calibri" w:cs="Times New Roman"/>
            <w:szCs w:val="28"/>
            <w:lang w:val="en-US"/>
          </w:rPr>
          <w:t>he route where no waypoints are located inside geometry area</w:t>
        </w:r>
      </w:ins>
    </w:p>
    <w:p w14:paraId="4B6D394E" w14:textId="77777777" w:rsidR="00A738A8" w:rsidRPr="004150A1" w:rsidRDefault="00A738A8" w:rsidP="00A738A8">
      <w:pPr>
        <w:pStyle w:val="Luettelokappale"/>
        <w:numPr>
          <w:ilvl w:val="0"/>
          <w:numId w:val="62"/>
        </w:numPr>
        <w:spacing w:line="259" w:lineRule="auto"/>
        <w:rPr>
          <w:ins w:id="2445" w:author="Kaski Maiju" w:date="2025-01-28T15:31:00Z" w16du:dateUtc="2025-01-28T13:31:00Z"/>
          <w:rFonts w:ascii="Calibri" w:eastAsia="Calibri" w:hAnsi="Calibri" w:cs="Times New Roman"/>
          <w:szCs w:val="28"/>
          <w:lang w:val="en-US"/>
        </w:rPr>
      </w:pPr>
      <w:ins w:id="2446" w:author="Kaski Maiju" w:date="2025-01-28T15:31:00Z" w16du:dateUtc="2025-01-28T13:31:00Z">
        <w:r w:rsidRPr="00DC0BCD">
          <w:rPr>
            <w:rFonts w:ascii="Calibri" w:eastAsia="Calibri" w:hAnsi="Calibri" w:cs="Times New Roman"/>
            <w:szCs w:val="28"/>
            <w:lang w:val="en-US"/>
          </w:rPr>
          <w:t>Vessel</w:t>
        </w:r>
        <w:r w:rsidRPr="004150A1">
          <w:rPr>
            <w:rFonts w:ascii="Calibri" w:eastAsia="Calibri" w:hAnsi="Calibri" w:cs="Times New Roman"/>
            <w:szCs w:val="28"/>
            <w:lang w:val="en-US"/>
          </w:rPr>
          <w:t xml:space="preserve"> sends cancellation to VTS system</w:t>
        </w:r>
        <w:r>
          <w:rPr>
            <w:rFonts w:ascii="Calibri" w:eastAsia="Calibri" w:hAnsi="Calibri" w:cs="Times New Roman"/>
            <w:szCs w:val="28"/>
            <w:lang w:val="en-US"/>
          </w:rPr>
          <w:t xml:space="preserve"> by means as route cancelled message</w:t>
        </w:r>
      </w:ins>
    </w:p>
    <w:p w14:paraId="383C36A2" w14:textId="77777777" w:rsidR="00A738A8" w:rsidRDefault="00A738A8" w:rsidP="00A738A8">
      <w:pPr>
        <w:pStyle w:val="Luettelokappale"/>
        <w:numPr>
          <w:ilvl w:val="0"/>
          <w:numId w:val="62"/>
        </w:numPr>
        <w:spacing w:line="259" w:lineRule="auto"/>
        <w:rPr>
          <w:ins w:id="2447" w:author="Kaski Maiju" w:date="2025-01-28T15:31:00Z" w16du:dateUtc="2025-01-28T13:31:00Z"/>
          <w:rFonts w:ascii="Calibri" w:eastAsia="Calibri" w:hAnsi="Calibri" w:cs="Times New Roman"/>
          <w:szCs w:val="28"/>
          <w:lang w:val="en-US"/>
        </w:rPr>
      </w:pPr>
      <w:ins w:id="2448" w:author="Kaski Maiju" w:date="2025-01-28T15:31:00Z" w16du:dateUtc="2025-01-28T13:31:00Z">
        <w:r w:rsidRPr="00057920">
          <w:rPr>
            <w:rFonts w:ascii="Calibri" w:eastAsia="Calibri" w:hAnsi="Calibri" w:cs="Times New Roman"/>
            <w:szCs w:val="28"/>
            <w:lang w:val="en-US"/>
          </w:rPr>
          <w:t xml:space="preserve">VTS system sends “received” acknowledgement </w:t>
        </w:r>
        <w:r w:rsidRPr="002D4A37">
          <w:rPr>
            <w:rFonts w:ascii="Calibri" w:eastAsia="Calibri" w:hAnsi="Calibri" w:cs="Times New Roman"/>
            <w:szCs w:val="28"/>
            <w:lang w:val="en-US"/>
          </w:rPr>
          <w:t>automatically</w:t>
        </w:r>
      </w:ins>
    </w:p>
    <w:p w14:paraId="7908C1C2" w14:textId="77777777" w:rsidR="00A738A8" w:rsidRPr="00DC0BCD" w:rsidRDefault="00A738A8" w:rsidP="00A738A8">
      <w:pPr>
        <w:pStyle w:val="Luettelokappale"/>
        <w:numPr>
          <w:ilvl w:val="0"/>
          <w:numId w:val="62"/>
        </w:numPr>
        <w:spacing w:line="259" w:lineRule="auto"/>
        <w:rPr>
          <w:ins w:id="2449" w:author="Kaski Maiju" w:date="2025-01-28T15:31:00Z" w16du:dateUtc="2025-01-28T13:31:00Z"/>
          <w:rFonts w:ascii="Calibri" w:eastAsia="Calibri" w:hAnsi="Calibri" w:cs="Times New Roman"/>
          <w:szCs w:val="28"/>
          <w:lang w:val="en-US"/>
        </w:rPr>
      </w:pPr>
      <w:ins w:id="2450" w:author="Kaski Maiju" w:date="2025-01-28T15:31:00Z" w16du:dateUtc="2025-01-28T13:31:00Z">
        <w:r>
          <w:rPr>
            <w:rFonts w:ascii="Calibri" w:eastAsia="Calibri" w:hAnsi="Calibri" w:cs="Times New Roman"/>
            <w:szCs w:val="28"/>
            <w:lang w:val="en-US"/>
          </w:rPr>
          <w:t>VTS System can display the route as needed to the VTS personnel with ability to highlight the changes/cancellation</w:t>
        </w:r>
      </w:ins>
    </w:p>
    <w:p w14:paraId="5FFE38AB" w14:textId="77777777" w:rsidR="00A738A8" w:rsidRDefault="00A738A8" w:rsidP="00A738A8">
      <w:pPr>
        <w:pStyle w:val="Bullet1"/>
        <w:numPr>
          <w:ilvl w:val="0"/>
          <w:numId w:val="0"/>
        </w:numPr>
        <w:rPr>
          <w:ins w:id="2451" w:author="Kaski Maiju" w:date="2025-01-28T15:31:00Z" w16du:dateUtc="2025-01-28T13:31:00Z"/>
          <w:rFonts w:ascii="Calibri" w:eastAsia="Calibri" w:hAnsi="Calibri" w:cs="Times New Roman"/>
        </w:rPr>
      </w:pPr>
    </w:p>
    <w:p w14:paraId="36D0E871" w14:textId="77777777" w:rsidR="00A738A8" w:rsidRPr="00BD0CCF" w:rsidRDefault="00A738A8" w:rsidP="00A738A8">
      <w:pPr>
        <w:pStyle w:val="AppendixHead3"/>
        <w:rPr>
          <w:ins w:id="2452" w:author="Kaski Maiju" w:date="2025-01-28T15:31:00Z" w16du:dateUtc="2025-01-28T13:31:00Z"/>
        </w:rPr>
      </w:pPr>
      <w:ins w:id="2453" w:author="Kaski Maiju" w:date="2025-01-28T15:31:00Z" w16du:dateUtc="2025-01-28T13:31:00Z">
        <w:r w:rsidRPr="00BD0CCF">
          <w:t>Use case 6</w:t>
        </w:r>
        <w:r>
          <w:t xml:space="preserve"> - VTS acknowledges the route</w:t>
        </w:r>
      </w:ins>
    </w:p>
    <w:p w14:paraId="0771F53F" w14:textId="77777777" w:rsidR="00A738A8" w:rsidRPr="00E92EA8" w:rsidRDefault="00A738A8" w:rsidP="00A738A8">
      <w:pPr>
        <w:spacing w:after="160" w:line="259" w:lineRule="auto"/>
        <w:ind w:left="2124" w:hanging="2124"/>
        <w:rPr>
          <w:ins w:id="2454" w:author="Kaski Maiju" w:date="2025-01-28T15:31:00Z" w16du:dateUtc="2025-01-28T13:31:00Z"/>
          <w:rFonts w:ascii="Calibri" w:eastAsia="Calibri" w:hAnsi="Calibri" w:cs="Times New Roman"/>
          <w:sz w:val="22"/>
        </w:rPr>
      </w:pPr>
      <w:ins w:id="2455" w:author="Kaski Maiju" w:date="2025-01-28T15:31:00Z" w16du:dateUtc="2025-01-28T13:31:00Z">
        <w:r w:rsidRPr="00946173">
          <w:rPr>
            <w:rFonts w:ascii="Calibri" w:eastAsia="Calibri" w:hAnsi="Calibri" w:cs="Times New Roman"/>
            <w:sz w:val="22"/>
            <w:u w:val="single"/>
          </w:rPr>
          <w:t>Descriptio</w:t>
        </w:r>
        <w:r w:rsidRPr="000244FD">
          <w:rPr>
            <w:rFonts w:ascii="Calibri" w:eastAsia="Calibri" w:hAnsi="Calibri" w:cs="Times New Roman"/>
            <w:sz w:val="22"/>
            <w:u w:val="single"/>
          </w:rPr>
          <w:t>n:</w:t>
        </w:r>
        <w:r w:rsidRPr="00DC0BCD">
          <w:rPr>
            <w:rFonts w:ascii="Calibri" w:eastAsia="Calibri" w:hAnsi="Calibri" w:cs="Times New Roman"/>
            <w:sz w:val="22"/>
          </w:rPr>
          <w:t xml:space="preserve"> </w:t>
        </w:r>
        <w:r w:rsidRPr="00DC0BCD">
          <w:rPr>
            <w:rFonts w:ascii="Calibri" w:eastAsia="Calibri" w:hAnsi="Calibri" w:cs="Times New Roman"/>
            <w:sz w:val="22"/>
          </w:rPr>
          <w:tab/>
        </w:r>
        <w:r>
          <w:rPr>
            <w:rFonts w:ascii="Calibri" w:eastAsia="Calibri" w:hAnsi="Calibri" w:cs="Times New Roman"/>
            <w:sz w:val="22"/>
          </w:rPr>
          <w:t>VTS acknowledges vessel’s route without changes</w:t>
        </w:r>
      </w:ins>
    </w:p>
    <w:p w14:paraId="39DA1C39" w14:textId="77777777" w:rsidR="00A738A8" w:rsidRDefault="00A738A8" w:rsidP="00A738A8">
      <w:pPr>
        <w:pStyle w:val="Bullet1"/>
        <w:numPr>
          <w:ilvl w:val="0"/>
          <w:numId w:val="0"/>
        </w:numPr>
        <w:ind w:left="360" w:hanging="360"/>
        <w:rPr>
          <w:ins w:id="2456" w:author="Kaski Maiju" w:date="2025-01-28T15:31:00Z" w16du:dateUtc="2025-01-28T13:31:00Z"/>
          <w:rFonts w:ascii="Calibri" w:eastAsia="Calibri" w:hAnsi="Calibri" w:cs="Times New Roman"/>
          <w:u w:val="single"/>
        </w:rPr>
      </w:pPr>
      <w:ins w:id="2457" w:author="Kaski Maiju" w:date="2025-01-28T15:31:00Z" w16du:dateUtc="2025-01-28T13:31: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7F79823B" w14:textId="77777777" w:rsidR="00A738A8" w:rsidRDefault="00A738A8" w:rsidP="00A738A8">
      <w:pPr>
        <w:pStyle w:val="Luettelokappale"/>
        <w:numPr>
          <w:ilvl w:val="0"/>
          <w:numId w:val="63"/>
        </w:numPr>
        <w:spacing w:line="259" w:lineRule="auto"/>
        <w:rPr>
          <w:ins w:id="2458" w:author="Kaski Maiju" w:date="2025-01-28T15:31:00Z" w16du:dateUtc="2025-01-28T13:31:00Z"/>
          <w:rFonts w:ascii="Calibri" w:eastAsia="Calibri" w:hAnsi="Calibri" w:cs="Times New Roman"/>
          <w:szCs w:val="28"/>
          <w:lang w:val="en-US"/>
        </w:rPr>
      </w:pPr>
      <w:ins w:id="2459" w:author="Kaski Maiju" w:date="2025-01-28T15:31:00Z" w16du:dateUtc="2025-01-28T13:31:00Z">
        <w:r>
          <w:rPr>
            <w:rFonts w:ascii="Calibri" w:eastAsia="Calibri" w:hAnsi="Calibri" w:cs="Times New Roman"/>
            <w:szCs w:val="28"/>
            <w:lang w:val="en-US"/>
          </w:rPr>
          <w:t>Vessel has already sent route to VTS</w:t>
        </w:r>
      </w:ins>
    </w:p>
    <w:p w14:paraId="7386153B" w14:textId="1A0F81AA" w:rsidR="00A738A8" w:rsidRPr="00DC0BCD" w:rsidRDefault="00A738A8" w:rsidP="00A738A8">
      <w:pPr>
        <w:pStyle w:val="Luettelokappale"/>
        <w:numPr>
          <w:ilvl w:val="0"/>
          <w:numId w:val="63"/>
        </w:numPr>
        <w:spacing w:line="259" w:lineRule="auto"/>
        <w:rPr>
          <w:ins w:id="2460" w:author="Kaski Maiju" w:date="2025-01-28T15:31:00Z" w16du:dateUtc="2025-01-28T13:31:00Z"/>
          <w:rFonts w:ascii="Calibri" w:eastAsia="Calibri" w:hAnsi="Calibri" w:cs="Times New Roman"/>
          <w:szCs w:val="28"/>
          <w:lang w:val="en-US"/>
        </w:rPr>
      </w:pPr>
      <w:ins w:id="2461" w:author="Kaski Maiju" w:date="2025-01-28T15:31:00Z" w16du:dateUtc="2025-01-28T13:31:00Z">
        <w:r>
          <w:rPr>
            <w:rFonts w:ascii="Calibri" w:eastAsia="Calibri" w:hAnsi="Calibri" w:cs="Times New Roman"/>
            <w:szCs w:val="28"/>
            <w:lang w:val="en-US"/>
          </w:rPr>
          <w:t xml:space="preserve">VTS system sends the route to </w:t>
        </w:r>
        <w:r w:rsidRPr="00DC0BCD">
          <w:rPr>
            <w:lang w:val="en-US"/>
          </w:rPr>
          <w:t xml:space="preserve">Route Crosscheck </w:t>
        </w:r>
        <w:r>
          <w:rPr>
            <w:lang w:val="en-US"/>
          </w:rPr>
          <w:t>Function if available to checks the route</w:t>
        </w:r>
      </w:ins>
    </w:p>
    <w:p w14:paraId="79E965C0" w14:textId="77777777" w:rsidR="00A738A8" w:rsidRPr="00DC0BCD" w:rsidRDefault="00A738A8" w:rsidP="00A738A8">
      <w:pPr>
        <w:pStyle w:val="Luettelokappale"/>
        <w:numPr>
          <w:ilvl w:val="0"/>
          <w:numId w:val="63"/>
        </w:numPr>
        <w:spacing w:line="259" w:lineRule="auto"/>
        <w:rPr>
          <w:ins w:id="2462" w:author="Kaski Maiju" w:date="2025-01-28T15:31:00Z" w16du:dateUtc="2025-01-28T13:31:00Z"/>
          <w:rFonts w:ascii="Calibri" w:eastAsia="Calibri" w:hAnsi="Calibri" w:cs="Times New Roman"/>
          <w:szCs w:val="28"/>
          <w:lang w:val="en-US"/>
        </w:rPr>
      </w:pPr>
      <w:ins w:id="2463" w:author="Kaski Maiju" w:date="2025-01-28T15:31:00Z" w16du:dateUtc="2025-01-28T13:31:00Z">
        <w:r w:rsidRPr="000244FD">
          <w:rPr>
            <w:rFonts w:ascii="Calibri" w:eastAsia="Calibri" w:hAnsi="Calibri" w:cs="Times New Roman"/>
            <w:szCs w:val="28"/>
            <w:lang w:val="en-US"/>
          </w:rPr>
          <w:t xml:space="preserve">Route Crosscheck Service checks the route and </w:t>
        </w:r>
        <w:r>
          <w:rPr>
            <w:rFonts w:ascii="Calibri" w:eastAsia="Calibri" w:hAnsi="Calibri" w:cs="Times New Roman"/>
            <w:szCs w:val="28"/>
            <w:lang w:val="en-US"/>
          </w:rPr>
          <w:t>marks it as compliant</w:t>
        </w:r>
      </w:ins>
    </w:p>
    <w:p w14:paraId="09F1778E" w14:textId="77777777" w:rsidR="00A738A8" w:rsidRDefault="00A738A8" w:rsidP="00A738A8">
      <w:pPr>
        <w:pStyle w:val="Luettelokappale"/>
        <w:numPr>
          <w:ilvl w:val="1"/>
          <w:numId w:val="63"/>
        </w:numPr>
        <w:spacing w:line="259" w:lineRule="auto"/>
        <w:rPr>
          <w:ins w:id="2464" w:author="Kaski Maiju" w:date="2025-01-28T15:31:00Z" w16du:dateUtc="2025-01-28T13:31:00Z"/>
          <w:rFonts w:ascii="Calibri" w:eastAsia="Calibri" w:hAnsi="Calibri" w:cs="Times New Roman"/>
          <w:szCs w:val="28"/>
          <w:lang w:val="en-US"/>
        </w:rPr>
      </w:pPr>
      <w:ins w:id="2465" w:author="Kaski Maiju" w:date="2025-01-28T15:31:00Z" w16du:dateUtc="2025-01-28T13:31:00Z">
        <w:r>
          <w:rPr>
            <w:rFonts w:ascii="Calibri" w:eastAsia="Calibri" w:hAnsi="Calibri" w:cs="Times New Roman"/>
            <w:szCs w:val="28"/>
            <w:lang w:val="en-US"/>
          </w:rPr>
          <w:t xml:space="preserve">If the route is not compliant go to </w:t>
        </w:r>
        <w:r w:rsidRPr="0003538E">
          <w:rPr>
            <w:rFonts w:ascii="Calibri" w:eastAsia="Calibri" w:hAnsi="Calibri" w:cs="Times New Roman"/>
            <w:szCs w:val="28"/>
            <w:lang w:val="en-US"/>
          </w:rPr>
          <w:t xml:space="preserve">use case 2 or </w:t>
        </w:r>
        <w:r w:rsidRPr="00DC0BCD">
          <w:rPr>
            <w:rFonts w:ascii="Calibri" w:eastAsia="Calibri" w:hAnsi="Calibri" w:cs="Times New Roman"/>
            <w:szCs w:val="28"/>
            <w:lang w:val="en-US"/>
          </w:rPr>
          <w:t>8</w:t>
        </w:r>
      </w:ins>
    </w:p>
    <w:p w14:paraId="0F843F5B" w14:textId="77777777" w:rsidR="00A738A8" w:rsidRDefault="00A738A8" w:rsidP="00A738A8">
      <w:pPr>
        <w:pStyle w:val="Luettelokappale"/>
        <w:numPr>
          <w:ilvl w:val="0"/>
          <w:numId w:val="63"/>
        </w:numPr>
        <w:spacing w:line="259" w:lineRule="auto"/>
        <w:rPr>
          <w:ins w:id="2466" w:author="Kaski Maiju" w:date="2025-01-28T15:31:00Z" w16du:dateUtc="2025-01-28T13:31:00Z"/>
          <w:rFonts w:ascii="Calibri" w:eastAsia="Calibri" w:hAnsi="Calibri" w:cs="Times New Roman"/>
          <w:szCs w:val="28"/>
          <w:lang w:val="en-US"/>
        </w:rPr>
      </w:pPr>
      <w:ins w:id="2467" w:author="Kaski Maiju" w:date="2025-01-28T15:31:00Z" w16du:dateUtc="2025-01-28T13:31:00Z">
        <w:r w:rsidRPr="00DC0BCD">
          <w:rPr>
            <w:rFonts w:ascii="Calibri" w:eastAsia="Calibri" w:hAnsi="Calibri" w:cs="Times New Roman"/>
            <w:szCs w:val="28"/>
            <w:lang w:val="en-US"/>
          </w:rPr>
          <w:t xml:space="preserve">VTS personnel takes in consideration the </w:t>
        </w:r>
        <w:r w:rsidRPr="00BD0CCF">
          <w:rPr>
            <w:rFonts w:ascii="Calibri" w:eastAsia="Calibri" w:hAnsi="Calibri" w:cs="Times New Roman"/>
            <w:lang w:val="en-GB"/>
          </w:rPr>
          <w:t xml:space="preserve">monitoring and managing </w:t>
        </w:r>
        <w:r>
          <w:rPr>
            <w:rFonts w:ascii="Calibri" w:eastAsia="Calibri" w:hAnsi="Calibri" w:cs="Times New Roman"/>
            <w:lang w:val="en-GB"/>
          </w:rPr>
          <w:t>vessel</w:t>
        </w:r>
        <w:r w:rsidRPr="00BD0CCF">
          <w:rPr>
            <w:rFonts w:ascii="Calibri" w:eastAsia="Calibri" w:hAnsi="Calibri" w:cs="Times New Roman"/>
            <w:lang w:val="en-GB"/>
          </w:rPr>
          <w:t xml:space="preserve"> traffic</w:t>
        </w:r>
        <w:r>
          <w:rPr>
            <w:rFonts w:ascii="Calibri" w:eastAsia="Calibri" w:hAnsi="Calibri" w:cs="Times New Roman"/>
            <w:szCs w:val="28"/>
            <w:lang w:val="en-US"/>
          </w:rPr>
          <w:t xml:space="preserve"> and</w:t>
        </w:r>
        <w:r w:rsidRPr="00DC0BCD">
          <w:rPr>
            <w:rFonts w:ascii="Calibri" w:eastAsia="Calibri" w:hAnsi="Calibri" w:cs="Times New Roman"/>
            <w:szCs w:val="28"/>
            <w:lang w:val="en-US"/>
          </w:rPr>
          <w:t xml:space="preserve"> marks the route “ok” on the VTS system</w:t>
        </w:r>
      </w:ins>
    </w:p>
    <w:p w14:paraId="5F7F4572" w14:textId="77777777" w:rsidR="00A738A8" w:rsidRPr="00DC0BCD" w:rsidRDefault="00A738A8" w:rsidP="00A738A8">
      <w:pPr>
        <w:pStyle w:val="Luettelokappale"/>
        <w:numPr>
          <w:ilvl w:val="1"/>
          <w:numId w:val="63"/>
        </w:numPr>
        <w:spacing w:line="259" w:lineRule="auto"/>
        <w:rPr>
          <w:ins w:id="2468" w:author="Kaski Maiju" w:date="2025-01-28T15:31:00Z" w16du:dateUtc="2025-01-28T13:31:00Z"/>
          <w:rFonts w:ascii="Calibri" w:eastAsia="Calibri" w:hAnsi="Calibri" w:cs="Times New Roman"/>
          <w:szCs w:val="28"/>
          <w:lang w:val="en-US"/>
        </w:rPr>
      </w:pPr>
      <w:ins w:id="2469" w:author="Kaski Maiju" w:date="2025-01-28T15:31:00Z" w16du:dateUtc="2025-01-28T13:31:00Z">
        <w:r>
          <w:rPr>
            <w:rFonts w:ascii="Calibri" w:eastAsia="Calibri" w:hAnsi="Calibri" w:cs="Times New Roman"/>
            <w:szCs w:val="28"/>
            <w:lang w:val="en-US"/>
          </w:rPr>
          <w:t xml:space="preserve">If the route is not suitable go </w:t>
        </w:r>
        <w:r w:rsidRPr="0003538E">
          <w:rPr>
            <w:rFonts w:ascii="Calibri" w:eastAsia="Calibri" w:hAnsi="Calibri" w:cs="Times New Roman"/>
            <w:szCs w:val="28"/>
            <w:lang w:val="en-US"/>
          </w:rPr>
          <w:t xml:space="preserve">to use </w:t>
        </w:r>
        <w:r w:rsidRPr="00DC0BCD">
          <w:rPr>
            <w:rFonts w:ascii="Calibri" w:eastAsia="Calibri" w:hAnsi="Calibri" w:cs="Times New Roman"/>
            <w:szCs w:val="28"/>
            <w:lang w:val="en-US"/>
          </w:rPr>
          <w:t>case 2</w:t>
        </w:r>
      </w:ins>
    </w:p>
    <w:p w14:paraId="309819E1" w14:textId="0308444E" w:rsidR="00A738A8" w:rsidRPr="00BD0CCF" w:rsidRDefault="00A738A8" w:rsidP="00A738A8">
      <w:pPr>
        <w:pStyle w:val="Luettelokappale"/>
        <w:numPr>
          <w:ilvl w:val="0"/>
          <w:numId w:val="63"/>
        </w:numPr>
        <w:spacing w:line="259" w:lineRule="auto"/>
        <w:rPr>
          <w:ins w:id="2470" w:author="Kaski Maiju" w:date="2025-01-28T15:31:00Z" w16du:dateUtc="2025-01-28T13:31:00Z"/>
          <w:rFonts w:ascii="Calibri" w:eastAsia="Calibri" w:hAnsi="Calibri" w:cs="Times New Roman"/>
          <w:szCs w:val="28"/>
          <w:lang w:val="en-US"/>
        </w:rPr>
      </w:pPr>
      <w:ins w:id="2471" w:author="Kaski Maiju" w:date="2025-01-28T15:31:00Z" w16du:dateUtc="2025-01-28T13:31:00Z">
        <w:r w:rsidRPr="00BD0CCF">
          <w:rPr>
            <w:rFonts w:ascii="Calibri" w:eastAsia="Calibri" w:hAnsi="Calibri" w:cs="Times New Roman"/>
            <w:szCs w:val="28"/>
            <w:lang w:val="en-US"/>
          </w:rPr>
          <w:t xml:space="preserve">VTS system sends </w:t>
        </w:r>
        <w:r>
          <w:rPr>
            <w:rFonts w:ascii="Calibri" w:eastAsia="Calibri" w:hAnsi="Calibri" w:cs="Times New Roman"/>
            <w:szCs w:val="28"/>
            <w:lang w:val="en-US"/>
          </w:rPr>
          <w:t>VTS acknowledge message</w:t>
        </w:r>
        <w:r w:rsidRPr="00BD0CCF">
          <w:rPr>
            <w:rFonts w:ascii="Calibri" w:eastAsia="Calibri" w:hAnsi="Calibri" w:cs="Times New Roman"/>
            <w:szCs w:val="28"/>
            <w:lang w:val="en-US"/>
          </w:rPr>
          <w:t xml:space="preserve"> to ECDIS</w:t>
        </w:r>
      </w:ins>
    </w:p>
    <w:p w14:paraId="5625A30E" w14:textId="77777777" w:rsidR="00A738A8" w:rsidRPr="00BD0CCF" w:rsidRDefault="00A738A8" w:rsidP="00A738A8">
      <w:pPr>
        <w:pStyle w:val="Luettelokappale"/>
        <w:numPr>
          <w:ilvl w:val="0"/>
          <w:numId w:val="63"/>
        </w:numPr>
        <w:spacing w:line="259" w:lineRule="auto"/>
        <w:rPr>
          <w:ins w:id="2472" w:author="Kaski Maiju" w:date="2025-01-28T15:31:00Z" w16du:dateUtc="2025-01-28T13:31:00Z"/>
          <w:rFonts w:ascii="Calibri" w:eastAsia="Calibri" w:hAnsi="Calibri" w:cs="Times New Roman"/>
          <w:szCs w:val="28"/>
          <w:lang w:val="en-US"/>
        </w:rPr>
      </w:pPr>
      <w:ins w:id="2473" w:author="Kaski Maiju" w:date="2025-01-28T15:31:00Z" w16du:dateUtc="2025-01-28T13:31:00Z">
        <w:r w:rsidRPr="00BD0CCF">
          <w:rPr>
            <w:rFonts w:ascii="Calibri" w:eastAsia="Calibri" w:hAnsi="Calibri" w:cs="Times New Roman"/>
            <w:szCs w:val="28"/>
            <w:lang w:val="en-US"/>
          </w:rPr>
          <w:t xml:space="preserve">ECDIS </w:t>
        </w:r>
        <w:r>
          <w:rPr>
            <w:rFonts w:ascii="Calibri" w:eastAsia="Calibri" w:hAnsi="Calibri" w:cs="Times New Roman"/>
            <w:szCs w:val="28"/>
            <w:lang w:val="en-US"/>
          </w:rPr>
          <w:t xml:space="preserve">can </w:t>
        </w:r>
        <w:r w:rsidRPr="00BD0CCF">
          <w:rPr>
            <w:rFonts w:ascii="Calibri" w:eastAsia="Calibri" w:hAnsi="Calibri" w:cs="Times New Roman"/>
            <w:szCs w:val="28"/>
            <w:lang w:val="en-US"/>
          </w:rPr>
          <w:t xml:space="preserve">display the </w:t>
        </w:r>
        <w:r>
          <w:rPr>
            <w:rFonts w:ascii="Calibri" w:eastAsia="Calibri" w:hAnsi="Calibri" w:cs="Times New Roman"/>
            <w:szCs w:val="28"/>
            <w:lang w:val="en-US"/>
          </w:rPr>
          <w:t>VTS acknowledged status of the monitored route</w:t>
        </w:r>
        <w:r w:rsidRPr="00BD0CCF">
          <w:rPr>
            <w:rFonts w:ascii="Calibri" w:eastAsia="Calibri" w:hAnsi="Calibri" w:cs="Times New Roman"/>
            <w:szCs w:val="28"/>
            <w:lang w:val="en-US"/>
          </w:rPr>
          <w:t xml:space="preserve"> to mariner</w:t>
        </w:r>
      </w:ins>
    </w:p>
    <w:p w14:paraId="7CED3383" w14:textId="77777777" w:rsidR="00A738A8" w:rsidRDefault="00A738A8" w:rsidP="00A738A8">
      <w:pPr>
        <w:pStyle w:val="Bullet1"/>
        <w:numPr>
          <w:ilvl w:val="0"/>
          <w:numId w:val="0"/>
        </w:numPr>
        <w:rPr>
          <w:ins w:id="2474" w:author="Kaski Maiju" w:date="2025-01-28T15:31:00Z" w16du:dateUtc="2025-01-28T13:31:00Z"/>
          <w:rFonts w:ascii="Calibri" w:eastAsia="Calibri" w:hAnsi="Calibri" w:cs="Times New Roman"/>
        </w:rPr>
      </w:pPr>
    </w:p>
    <w:p w14:paraId="32DE2A38" w14:textId="77777777" w:rsidR="00A738A8" w:rsidRPr="00BD0CCF" w:rsidRDefault="00A738A8" w:rsidP="00A738A8">
      <w:pPr>
        <w:pStyle w:val="AppendixHead3"/>
        <w:rPr>
          <w:ins w:id="2475" w:author="Kaski Maiju" w:date="2025-01-28T15:31:00Z" w16du:dateUtc="2025-01-28T13:31:00Z"/>
        </w:rPr>
      </w:pPr>
      <w:ins w:id="2476" w:author="Kaski Maiju" w:date="2025-01-28T15:31:00Z" w16du:dateUtc="2025-01-28T13:31:00Z">
        <w:r>
          <w:t xml:space="preserve">Use case 7 - VTS personnel acknowledges the route </w:t>
        </w:r>
      </w:ins>
    </w:p>
    <w:p w14:paraId="1006631D" w14:textId="77777777" w:rsidR="00A738A8" w:rsidRPr="00E92EA8" w:rsidRDefault="00A738A8" w:rsidP="00A738A8">
      <w:pPr>
        <w:spacing w:after="160" w:line="259" w:lineRule="auto"/>
        <w:ind w:left="2124" w:hanging="2124"/>
        <w:rPr>
          <w:ins w:id="2477" w:author="Kaski Maiju" w:date="2025-01-28T15:31:00Z" w16du:dateUtc="2025-01-28T13:31:00Z"/>
          <w:rFonts w:ascii="Calibri" w:eastAsia="Calibri" w:hAnsi="Calibri" w:cs="Times New Roman"/>
          <w:sz w:val="22"/>
        </w:rPr>
      </w:pPr>
      <w:ins w:id="2478" w:author="Kaski Maiju" w:date="2025-01-28T15:31:00Z" w16du:dateUtc="2025-01-28T13:31:00Z">
        <w:r w:rsidRPr="00946173">
          <w:rPr>
            <w:rFonts w:ascii="Calibri" w:eastAsia="Calibri" w:hAnsi="Calibri" w:cs="Times New Roman"/>
            <w:sz w:val="22"/>
            <w:u w:val="single"/>
          </w:rPr>
          <w:t>Descriptio</w:t>
        </w:r>
        <w:r w:rsidRPr="000244FD">
          <w:rPr>
            <w:rFonts w:ascii="Calibri" w:eastAsia="Calibri" w:hAnsi="Calibri" w:cs="Times New Roman"/>
            <w:sz w:val="22"/>
            <w:u w:val="single"/>
          </w:rPr>
          <w:t>n:</w:t>
        </w:r>
        <w:r w:rsidRPr="00BD0CCF">
          <w:rPr>
            <w:rFonts w:ascii="Calibri" w:eastAsia="Calibri" w:hAnsi="Calibri" w:cs="Times New Roman"/>
            <w:sz w:val="22"/>
          </w:rPr>
          <w:t xml:space="preserve"> </w:t>
        </w:r>
        <w:r w:rsidRPr="00BD0CCF">
          <w:rPr>
            <w:rFonts w:ascii="Calibri" w:eastAsia="Calibri" w:hAnsi="Calibri" w:cs="Times New Roman"/>
            <w:sz w:val="22"/>
          </w:rPr>
          <w:tab/>
        </w:r>
        <w:r>
          <w:rPr>
            <w:rFonts w:ascii="Calibri" w:eastAsia="Calibri" w:hAnsi="Calibri" w:cs="Times New Roman"/>
            <w:sz w:val="22"/>
          </w:rPr>
          <w:t>VTS personnel acknowledges vessel’s route without changes</w:t>
        </w:r>
      </w:ins>
    </w:p>
    <w:p w14:paraId="60150EEC" w14:textId="77777777" w:rsidR="00A738A8" w:rsidRDefault="00A738A8" w:rsidP="00A738A8">
      <w:pPr>
        <w:pStyle w:val="Bullet1"/>
        <w:numPr>
          <w:ilvl w:val="0"/>
          <w:numId w:val="0"/>
        </w:numPr>
        <w:ind w:left="360" w:hanging="360"/>
        <w:rPr>
          <w:ins w:id="2479" w:author="Kaski Maiju" w:date="2025-01-28T15:31:00Z" w16du:dateUtc="2025-01-28T13:31:00Z"/>
          <w:rFonts w:ascii="Calibri" w:eastAsia="Calibri" w:hAnsi="Calibri" w:cs="Times New Roman"/>
          <w:u w:val="single"/>
        </w:rPr>
      </w:pPr>
      <w:ins w:id="2480" w:author="Kaski Maiju" w:date="2025-01-28T15:31:00Z" w16du:dateUtc="2025-01-28T13:31: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22EA6733" w14:textId="77777777" w:rsidR="00A738A8" w:rsidRDefault="00A738A8" w:rsidP="00A738A8">
      <w:pPr>
        <w:pStyle w:val="Luettelokappale"/>
        <w:numPr>
          <w:ilvl w:val="0"/>
          <w:numId w:val="98"/>
        </w:numPr>
        <w:spacing w:line="259" w:lineRule="auto"/>
        <w:rPr>
          <w:ins w:id="2481" w:author="Kaski Maiju" w:date="2025-01-28T15:31:00Z" w16du:dateUtc="2025-01-28T13:31:00Z"/>
          <w:rFonts w:ascii="Calibri" w:eastAsia="Calibri" w:hAnsi="Calibri" w:cs="Times New Roman"/>
          <w:szCs w:val="28"/>
          <w:lang w:val="en-US"/>
        </w:rPr>
      </w:pPr>
      <w:ins w:id="2482" w:author="Kaski Maiju" w:date="2025-01-28T15:31:00Z" w16du:dateUtc="2025-01-28T13:31:00Z">
        <w:r>
          <w:rPr>
            <w:rFonts w:ascii="Calibri" w:eastAsia="Calibri" w:hAnsi="Calibri" w:cs="Times New Roman"/>
            <w:szCs w:val="28"/>
            <w:lang w:val="en-US"/>
          </w:rPr>
          <w:t>Vessel has already sent route to VTS</w:t>
        </w:r>
      </w:ins>
    </w:p>
    <w:p w14:paraId="1585E5D9" w14:textId="77777777" w:rsidR="00A738A8" w:rsidRDefault="00A738A8" w:rsidP="00A738A8">
      <w:pPr>
        <w:pStyle w:val="Luettelokappale"/>
        <w:numPr>
          <w:ilvl w:val="0"/>
          <w:numId w:val="98"/>
        </w:numPr>
        <w:spacing w:line="259" w:lineRule="auto"/>
        <w:rPr>
          <w:ins w:id="2483" w:author="Kaski Maiju" w:date="2025-01-28T15:31:00Z" w16du:dateUtc="2025-01-28T13:31:00Z"/>
          <w:rFonts w:ascii="Calibri" w:eastAsia="Calibri" w:hAnsi="Calibri" w:cs="Times New Roman"/>
          <w:szCs w:val="28"/>
          <w:lang w:val="en-US"/>
        </w:rPr>
      </w:pPr>
      <w:ins w:id="2484" w:author="Kaski Maiju" w:date="2025-01-28T15:31:00Z" w16du:dateUtc="2025-01-28T13:31:00Z">
        <w:r>
          <w:rPr>
            <w:rFonts w:ascii="Calibri" w:eastAsia="Calibri" w:hAnsi="Calibri" w:cs="Times New Roman"/>
            <w:szCs w:val="28"/>
            <w:lang w:val="en-US"/>
          </w:rPr>
          <w:t>VTS personnel</w:t>
        </w:r>
        <w:r w:rsidRPr="000244FD">
          <w:rPr>
            <w:rFonts w:ascii="Calibri" w:eastAsia="Calibri" w:hAnsi="Calibri" w:cs="Times New Roman"/>
            <w:szCs w:val="28"/>
            <w:lang w:val="en-US"/>
          </w:rPr>
          <w:t xml:space="preserve"> checks the route</w:t>
        </w:r>
        <w:r>
          <w:rPr>
            <w:rFonts w:ascii="Calibri" w:eastAsia="Calibri" w:hAnsi="Calibri" w:cs="Times New Roman"/>
            <w:szCs w:val="28"/>
            <w:lang w:val="en-US"/>
          </w:rPr>
          <w:t xml:space="preserve"> and</w:t>
        </w:r>
        <w:r w:rsidRPr="00BD0CCF">
          <w:rPr>
            <w:rFonts w:ascii="Calibri" w:eastAsia="Calibri" w:hAnsi="Calibri" w:cs="Times New Roman"/>
            <w:szCs w:val="28"/>
            <w:lang w:val="en-US"/>
          </w:rPr>
          <w:t xml:space="preserve"> marks the route “ok” on the VTS system</w:t>
        </w:r>
      </w:ins>
    </w:p>
    <w:p w14:paraId="4CCF72E6" w14:textId="77777777" w:rsidR="00A738A8" w:rsidRPr="00DC0BCD" w:rsidRDefault="00A738A8" w:rsidP="00A738A8">
      <w:pPr>
        <w:pStyle w:val="Luettelokappale"/>
        <w:numPr>
          <w:ilvl w:val="1"/>
          <w:numId w:val="98"/>
        </w:numPr>
        <w:spacing w:line="259" w:lineRule="auto"/>
        <w:rPr>
          <w:ins w:id="2485" w:author="Kaski Maiju" w:date="2025-01-28T15:31:00Z" w16du:dateUtc="2025-01-28T13:31:00Z"/>
          <w:rFonts w:ascii="Calibri" w:eastAsia="Calibri" w:hAnsi="Calibri" w:cs="Times New Roman"/>
          <w:szCs w:val="28"/>
          <w:lang w:val="en-US"/>
        </w:rPr>
      </w:pPr>
      <w:ins w:id="2486" w:author="Kaski Maiju" w:date="2025-01-28T15:31:00Z" w16du:dateUtc="2025-01-28T13:31:00Z">
        <w:r w:rsidRPr="00BD0CCF">
          <w:rPr>
            <w:rFonts w:ascii="Calibri" w:eastAsia="Calibri" w:hAnsi="Calibri" w:cs="Times New Roman"/>
            <w:szCs w:val="28"/>
            <w:lang w:val="en-US"/>
          </w:rPr>
          <w:t xml:space="preserve">VTS personnel </w:t>
        </w:r>
        <w:r>
          <w:rPr>
            <w:rFonts w:ascii="Calibri" w:eastAsia="Calibri" w:hAnsi="Calibri" w:cs="Times New Roman"/>
            <w:szCs w:val="28"/>
            <w:lang w:val="en-US"/>
          </w:rPr>
          <w:t xml:space="preserve">also </w:t>
        </w:r>
        <w:r w:rsidRPr="00BD0CCF">
          <w:rPr>
            <w:rFonts w:ascii="Calibri" w:eastAsia="Calibri" w:hAnsi="Calibri" w:cs="Times New Roman"/>
            <w:szCs w:val="28"/>
            <w:lang w:val="en-US"/>
          </w:rPr>
          <w:t xml:space="preserve">takes in consideration the </w:t>
        </w:r>
        <w:r w:rsidRPr="00BD0CCF">
          <w:rPr>
            <w:rFonts w:ascii="Calibri" w:eastAsia="Calibri" w:hAnsi="Calibri" w:cs="Times New Roman"/>
            <w:lang w:val="en-GB"/>
          </w:rPr>
          <w:t xml:space="preserve">monitoring and managing </w:t>
        </w:r>
        <w:r>
          <w:rPr>
            <w:rFonts w:ascii="Calibri" w:eastAsia="Calibri" w:hAnsi="Calibri" w:cs="Times New Roman"/>
            <w:lang w:val="en-GB"/>
          </w:rPr>
          <w:t>vessel</w:t>
        </w:r>
        <w:r w:rsidRPr="00BD0CCF">
          <w:rPr>
            <w:rFonts w:ascii="Calibri" w:eastAsia="Calibri" w:hAnsi="Calibri" w:cs="Times New Roman"/>
            <w:lang w:val="en-GB"/>
          </w:rPr>
          <w:t xml:space="preserve"> traffic</w:t>
        </w:r>
      </w:ins>
    </w:p>
    <w:p w14:paraId="4D77BCD1" w14:textId="77777777" w:rsidR="00A738A8" w:rsidRPr="0003538E" w:rsidRDefault="00A738A8" w:rsidP="00A738A8">
      <w:pPr>
        <w:pStyle w:val="Luettelokappale"/>
        <w:numPr>
          <w:ilvl w:val="1"/>
          <w:numId w:val="98"/>
        </w:numPr>
        <w:spacing w:line="259" w:lineRule="auto"/>
        <w:rPr>
          <w:ins w:id="2487" w:author="Kaski Maiju" w:date="2025-01-28T15:31:00Z" w16du:dateUtc="2025-01-28T13:31:00Z"/>
          <w:rFonts w:ascii="Calibri" w:eastAsia="Calibri" w:hAnsi="Calibri" w:cs="Times New Roman"/>
          <w:szCs w:val="28"/>
          <w:lang w:val="en-US"/>
        </w:rPr>
      </w:pPr>
      <w:ins w:id="2488" w:author="Kaski Maiju" w:date="2025-01-28T15:31:00Z" w16du:dateUtc="2025-01-28T13:31:00Z">
        <w:r>
          <w:rPr>
            <w:rFonts w:ascii="Calibri" w:eastAsia="Calibri" w:hAnsi="Calibri" w:cs="Times New Roman"/>
            <w:szCs w:val="28"/>
            <w:lang w:val="en-US"/>
          </w:rPr>
          <w:t xml:space="preserve">If the route is not suitable go to use </w:t>
        </w:r>
        <w:r w:rsidRPr="00DC0BCD">
          <w:rPr>
            <w:rFonts w:ascii="Calibri" w:eastAsia="Calibri" w:hAnsi="Calibri" w:cs="Times New Roman"/>
            <w:szCs w:val="28"/>
            <w:lang w:val="en-US"/>
          </w:rPr>
          <w:t>case 2 or 8</w:t>
        </w:r>
      </w:ins>
    </w:p>
    <w:p w14:paraId="059380E9" w14:textId="292929F7" w:rsidR="00A738A8" w:rsidRPr="0003538E" w:rsidRDefault="00A738A8" w:rsidP="00A738A8">
      <w:pPr>
        <w:pStyle w:val="Luettelokappale"/>
        <w:numPr>
          <w:ilvl w:val="0"/>
          <w:numId w:val="98"/>
        </w:numPr>
        <w:spacing w:line="259" w:lineRule="auto"/>
        <w:rPr>
          <w:ins w:id="2489" w:author="Kaski Maiju" w:date="2025-01-28T15:31:00Z" w16du:dateUtc="2025-01-28T13:31:00Z"/>
          <w:rFonts w:ascii="Calibri" w:eastAsia="Calibri" w:hAnsi="Calibri" w:cs="Times New Roman"/>
          <w:szCs w:val="28"/>
          <w:lang w:val="en-US"/>
        </w:rPr>
      </w:pPr>
      <w:ins w:id="2490" w:author="Kaski Maiju" w:date="2025-01-28T15:31:00Z" w16du:dateUtc="2025-01-28T13:31:00Z">
        <w:r w:rsidRPr="0003538E">
          <w:rPr>
            <w:rFonts w:ascii="Calibri" w:eastAsia="Calibri" w:hAnsi="Calibri" w:cs="Times New Roman"/>
            <w:szCs w:val="28"/>
            <w:lang w:val="en-US"/>
          </w:rPr>
          <w:t xml:space="preserve">VTS system sends VTS </w:t>
        </w:r>
      </w:ins>
      <w:ins w:id="2491" w:author="Kaski Maiju" w:date="2025-03-19T15:26:00Z" w16du:dateUtc="2025-03-19T13:26:00Z">
        <w:r w:rsidR="0069043A">
          <w:rPr>
            <w:rFonts w:ascii="Calibri" w:eastAsia="Calibri" w:hAnsi="Calibri" w:cs="Times New Roman"/>
            <w:szCs w:val="28"/>
            <w:lang w:val="en-US"/>
          </w:rPr>
          <w:t>acknowledge</w:t>
        </w:r>
      </w:ins>
      <w:ins w:id="2492" w:author="Kaski Maiju" w:date="2025-01-28T15:31:00Z" w16du:dateUtc="2025-01-28T13:31:00Z">
        <w:r>
          <w:rPr>
            <w:rFonts w:ascii="Calibri" w:eastAsia="Calibri" w:hAnsi="Calibri" w:cs="Times New Roman"/>
            <w:szCs w:val="28"/>
            <w:lang w:val="en-US"/>
          </w:rPr>
          <w:t xml:space="preserve"> message</w:t>
        </w:r>
      </w:ins>
      <w:ins w:id="2493" w:author="Kaski Maiju" w:date="2025-03-17T16:12:00Z" w16du:dateUtc="2025-03-17T14:12:00Z">
        <w:r w:rsidR="007B3A8B">
          <w:rPr>
            <w:rFonts w:ascii="Calibri" w:eastAsia="Calibri" w:hAnsi="Calibri" w:cs="Times New Roman"/>
            <w:szCs w:val="28"/>
            <w:lang w:val="en-US"/>
          </w:rPr>
          <w:t xml:space="preserve"> </w:t>
        </w:r>
      </w:ins>
      <w:ins w:id="2494" w:author="Kaski Maiju" w:date="2025-01-28T15:31:00Z" w16du:dateUtc="2025-01-28T13:31:00Z">
        <w:r w:rsidRPr="0003538E">
          <w:rPr>
            <w:rFonts w:ascii="Calibri" w:eastAsia="Calibri" w:hAnsi="Calibri" w:cs="Times New Roman"/>
            <w:szCs w:val="28"/>
            <w:lang w:val="en-US"/>
          </w:rPr>
          <w:t>to ECDIS</w:t>
        </w:r>
      </w:ins>
    </w:p>
    <w:p w14:paraId="06C51C1A" w14:textId="38F5ED37" w:rsidR="00A738A8" w:rsidRPr="00BD0CCF" w:rsidRDefault="00A738A8" w:rsidP="00A738A8">
      <w:pPr>
        <w:pStyle w:val="Luettelokappale"/>
        <w:numPr>
          <w:ilvl w:val="0"/>
          <w:numId w:val="98"/>
        </w:numPr>
        <w:spacing w:line="259" w:lineRule="auto"/>
        <w:rPr>
          <w:ins w:id="2495" w:author="Kaski Maiju" w:date="2025-01-28T15:31:00Z" w16du:dateUtc="2025-01-28T13:31:00Z"/>
          <w:rFonts w:ascii="Calibri" w:eastAsia="Calibri" w:hAnsi="Calibri" w:cs="Times New Roman"/>
          <w:szCs w:val="28"/>
          <w:lang w:val="en-US"/>
        </w:rPr>
      </w:pPr>
      <w:ins w:id="2496" w:author="Kaski Maiju" w:date="2025-01-28T15:31:00Z" w16du:dateUtc="2025-01-28T13:31:00Z">
        <w:r w:rsidRPr="00BD0CCF">
          <w:rPr>
            <w:rFonts w:ascii="Calibri" w:eastAsia="Calibri" w:hAnsi="Calibri" w:cs="Times New Roman"/>
            <w:szCs w:val="28"/>
            <w:lang w:val="en-US"/>
          </w:rPr>
          <w:t xml:space="preserve">ECDIS </w:t>
        </w:r>
        <w:r>
          <w:rPr>
            <w:rFonts w:ascii="Calibri" w:eastAsia="Calibri" w:hAnsi="Calibri" w:cs="Times New Roman"/>
            <w:szCs w:val="28"/>
            <w:lang w:val="en-US"/>
          </w:rPr>
          <w:t xml:space="preserve">can </w:t>
        </w:r>
        <w:r w:rsidRPr="00BD0CCF">
          <w:rPr>
            <w:rFonts w:ascii="Calibri" w:eastAsia="Calibri" w:hAnsi="Calibri" w:cs="Times New Roman"/>
            <w:szCs w:val="28"/>
            <w:lang w:val="en-US"/>
          </w:rPr>
          <w:t xml:space="preserve">display the </w:t>
        </w:r>
        <w:r>
          <w:rPr>
            <w:rFonts w:ascii="Calibri" w:eastAsia="Calibri" w:hAnsi="Calibri" w:cs="Times New Roman"/>
            <w:szCs w:val="28"/>
            <w:lang w:val="en-US"/>
          </w:rPr>
          <w:t xml:space="preserve">VTS </w:t>
        </w:r>
      </w:ins>
      <w:ins w:id="2497" w:author="Kaski Maiju" w:date="2025-03-17T16:12:00Z" w16du:dateUtc="2025-03-17T14:12:00Z">
        <w:r w:rsidR="007B3A8B">
          <w:rPr>
            <w:rFonts w:ascii="Calibri" w:eastAsia="Calibri" w:hAnsi="Calibri" w:cs="Times New Roman"/>
            <w:szCs w:val="28"/>
            <w:lang w:val="en-US"/>
          </w:rPr>
          <w:t>acknowledged</w:t>
        </w:r>
      </w:ins>
      <w:ins w:id="2498" w:author="Kaski Maiju" w:date="2025-01-28T15:31:00Z" w16du:dateUtc="2025-01-28T13:31:00Z">
        <w:r>
          <w:rPr>
            <w:rFonts w:ascii="Calibri" w:eastAsia="Calibri" w:hAnsi="Calibri" w:cs="Times New Roman"/>
            <w:szCs w:val="28"/>
            <w:lang w:val="en-US"/>
          </w:rPr>
          <w:t xml:space="preserve"> status of the route</w:t>
        </w:r>
        <w:r w:rsidRPr="00BD0CCF">
          <w:rPr>
            <w:rFonts w:ascii="Calibri" w:eastAsia="Calibri" w:hAnsi="Calibri" w:cs="Times New Roman"/>
            <w:szCs w:val="28"/>
            <w:lang w:val="en-US"/>
          </w:rPr>
          <w:t xml:space="preserve"> to mariner</w:t>
        </w:r>
      </w:ins>
    </w:p>
    <w:p w14:paraId="52D3C06D" w14:textId="77777777" w:rsidR="00A738A8" w:rsidRDefault="00A738A8" w:rsidP="00A738A8">
      <w:pPr>
        <w:spacing w:after="160" w:line="259" w:lineRule="auto"/>
        <w:rPr>
          <w:ins w:id="2499" w:author="Kaski Maiju" w:date="2025-01-28T15:31:00Z" w16du:dateUtc="2025-01-28T13:31:00Z"/>
          <w:rFonts w:ascii="Calibri" w:eastAsia="Calibri" w:hAnsi="Calibri" w:cs="Times New Roman"/>
          <w:sz w:val="22"/>
        </w:rPr>
      </w:pPr>
    </w:p>
    <w:p w14:paraId="2089EB2B" w14:textId="77777777" w:rsidR="00A738A8" w:rsidRPr="00777441" w:rsidRDefault="00A738A8" w:rsidP="00A738A8">
      <w:pPr>
        <w:pStyle w:val="AppendixHead3"/>
        <w:rPr>
          <w:ins w:id="2500" w:author="Kaski Maiju" w:date="2025-01-28T15:31:00Z" w16du:dateUtc="2025-01-28T13:31:00Z"/>
          <w:bCs/>
        </w:rPr>
      </w:pPr>
      <w:ins w:id="2501" w:author="Kaski Maiju" w:date="2025-01-28T15:31:00Z" w16du:dateUtc="2025-01-28T13:31:00Z">
        <w:r>
          <w:rPr>
            <w:lang w:val="en-US"/>
          </w:rPr>
          <w:t xml:space="preserve">Use Case 8 - VTS sends route back with comments </w:t>
        </w:r>
      </w:ins>
    </w:p>
    <w:p w14:paraId="660F94BB" w14:textId="77777777" w:rsidR="00A738A8" w:rsidRPr="00DC0BCD" w:rsidRDefault="00A738A8" w:rsidP="00A738A8">
      <w:pPr>
        <w:spacing w:after="160" w:line="259" w:lineRule="auto"/>
        <w:rPr>
          <w:ins w:id="2502" w:author="Kaski Maiju" w:date="2025-01-28T15:31:00Z" w16du:dateUtc="2025-01-28T13:31:00Z"/>
          <w:rFonts w:ascii="Calibri" w:eastAsia="Calibri" w:hAnsi="Calibri" w:cs="Times New Roman"/>
          <w:sz w:val="22"/>
        </w:rPr>
      </w:pPr>
      <w:ins w:id="2503" w:author="Kaski Maiju" w:date="2025-01-28T15:31:00Z" w16du:dateUtc="2025-01-28T13:31:00Z">
        <w:r w:rsidRPr="00DC0BCD">
          <w:rPr>
            <w:rFonts w:ascii="Calibri" w:eastAsia="Calibri" w:hAnsi="Calibri" w:cs="Times New Roman"/>
            <w:sz w:val="22"/>
            <w:u w:val="single"/>
          </w:rPr>
          <w:t>Description:</w:t>
        </w:r>
        <w:r w:rsidRPr="00DC0BCD">
          <w:rPr>
            <w:rFonts w:ascii="Calibri" w:eastAsia="Calibri" w:hAnsi="Calibri" w:cs="Times New Roman"/>
            <w:sz w:val="22"/>
          </w:rPr>
          <w:t xml:space="preserve"> </w:t>
        </w:r>
        <w:r w:rsidRPr="00DC0BCD">
          <w:rPr>
            <w:rFonts w:ascii="Calibri" w:eastAsia="Calibri" w:hAnsi="Calibri" w:cs="Times New Roman"/>
            <w:sz w:val="22"/>
          </w:rPr>
          <w:tab/>
        </w:r>
        <w:r w:rsidRPr="00DC0BCD">
          <w:rPr>
            <w:rFonts w:ascii="Calibri" w:eastAsia="Calibri" w:hAnsi="Calibri" w:cs="Times New Roman"/>
            <w:sz w:val="22"/>
          </w:rPr>
          <w:tab/>
        </w:r>
        <w:r>
          <w:rPr>
            <w:rFonts w:ascii="Calibri" w:eastAsia="Calibri" w:hAnsi="Calibri" w:cs="Times New Roman"/>
            <w:sz w:val="22"/>
          </w:rPr>
          <w:t>VTS does not acknowledge vessel´s route and sends it back with comments</w:t>
        </w:r>
      </w:ins>
    </w:p>
    <w:p w14:paraId="7EC9A80A" w14:textId="77777777" w:rsidR="00A738A8" w:rsidRPr="00DC0BCD" w:rsidRDefault="00A738A8" w:rsidP="00A738A8">
      <w:pPr>
        <w:pStyle w:val="Bullet1"/>
        <w:numPr>
          <w:ilvl w:val="0"/>
          <w:numId w:val="0"/>
        </w:numPr>
        <w:ind w:left="360" w:hanging="360"/>
        <w:rPr>
          <w:ins w:id="2504" w:author="Kaski Maiju" w:date="2025-01-28T15:31:00Z" w16du:dateUtc="2025-01-28T13:31:00Z"/>
          <w:rFonts w:ascii="Calibri" w:eastAsia="Calibri" w:hAnsi="Calibri" w:cs="Times New Roman"/>
          <w:color w:val="auto"/>
          <w:u w:val="single"/>
        </w:rPr>
      </w:pPr>
      <w:ins w:id="2505" w:author="Kaski Maiju" w:date="2025-01-28T15:31:00Z" w16du:dateUtc="2025-01-28T13:31:00Z">
        <w:r w:rsidRPr="00DC0BCD">
          <w:rPr>
            <w:rFonts w:ascii="Calibri" w:eastAsia="Calibri" w:hAnsi="Calibri" w:cs="Times New Roman"/>
            <w:color w:val="auto"/>
            <w:u w:val="single"/>
          </w:rPr>
          <w:t>Typical sequence:</w:t>
        </w:r>
        <w:r w:rsidRPr="00DC0BCD">
          <w:rPr>
            <w:rFonts w:ascii="Calibri" w:eastAsia="Calibri" w:hAnsi="Calibri" w:cs="Times New Roman"/>
            <w:color w:val="auto"/>
          </w:rPr>
          <w:tab/>
        </w:r>
        <w:r w:rsidRPr="00DC0BCD">
          <w:rPr>
            <w:rFonts w:ascii="Calibri" w:eastAsia="Calibri" w:hAnsi="Calibri" w:cs="Times New Roman"/>
            <w:color w:val="auto"/>
          </w:rPr>
          <w:tab/>
        </w:r>
      </w:ins>
    </w:p>
    <w:p w14:paraId="19408D3C" w14:textId="77777777" w:rsidR="00A738A8" w:rsidRDefault="00A738A8" w:rsidP="00A738A8">
      <w:pPr>
        <w:pStyle w:val="Luettelokappale"/>
        <w:numPr>
          <w:ilvl w:val="0"/>
          <w:numId w:val="99"/>
        </w:numPr>
        <w:spacing w:line="259" w:lineRule="auto"/>
        <w:rPr>
          <w:ins w:id="2506" w:author="Kaski Maiju" w:date="2025-01-28T15:31:00Z" w16du:dateUtc="2025-01-28T13:31:00Z"/>
          <w:rFonts w:ascii="Calibri" w:eastAsia="Calibri" w:hAnsi="Calibri" w:cs="Times New Roman"/>
          <w:szCs w:val="28"/>
          <w:lang w:val="en-US"/>
        </w:rPr>
      </w:pPr>
      <w:ins w:id="2507" w:author="Kaski Maiju" w:date="2025-01-28T15:31:00Z" w16du:dateUtc="2025-01-28T13:31:00Z">
        <w:r>
          <w:rPr>
            <w:rFonts w:ascii="Calibri" w:eastAsia="Calibri" w:hAnsi="Calibri" w:cs="Times New Roman"/>
            <w:szCs w:val="28"/>
            <w:lang w:val="en-US"/>
          </w:rPr>
          <w:t>Vessel has already sent route to VTS</w:t>
        </w:r>
      </w:ins>
    </w:p>
    <w:p w14:paraId="5C76E52D" w14:textId="77777777" w:rsidR="00A738A8" w:rsidRPr="00DC0BCD" w:rsidRDefault="00A738A8" w:rsidP="00A738A8">
      <w:pPr>
        <w:pStyle w:val="Luettelokappale"/>
        <w:numPr>
          <w:ilvl w:val="0"/>
          <w:numId w:val="99"/>
        </w:numPr>
        <w:spacing w:line="259" w:lineRule="auto"/>
        <w:rPr>
          <w:ins w:id="2508" w:author="Kaski Maiju" w:date="2025-01-28T15:31:00Z" w16du:dateUtc="2025-01-28T13:31:00Z"/>
          <w:rFonts w:ascii="Calibri" w:eastAsia="Calibri" w:hAnsi="Calibri" w:cs="Times New Roman"/>
          <w:szCs w:val="28"/>
          <w:lang w:val="en-US"/>
        </w:rPr>
      </w:pPr>
      <w:ins w:id="2509" w:author="Kaski Maiju" w:date="2025-01-28T15:31:00Z" w16du:dateUtc="2025-01-28T13:31:00Z">
        <w:r w:rsidRPr="000244FD">
          <w:rPr>
            <w:rFonts w:ascii="Calibri" w:eastAsia="Calibri" w:hAnsi="Calibri" w:cs="Times New Roman"/>
            <w:szCs w:val="28"/>
            <w:lang w:val="en-US"/>
          </w:rPr>
          <w:t xml:space="preserve">Route Crosscheck </w:t>
        </w:r>
        <w:r>
          <w:rPr>
            <w:rFonts w:ascii="Calibri" w:eastAsia="Calibri" w:hAnsi="Calibri" w:cs="Times New Roman"/>
            <w:szCs w:val="28"/>
            <w:lang w:val="en-US"/>
          </w:rPr>
          <w:t>Function or/and VTS personnel checks the route and finds issues with the route</w:t>
        </w:r>
      </w:ins>
    </w:p>
    <w:p w14:paraId="5842D9E5" w14:textId="77777777" w:rsidR="00A738A8" w:rsidRDefault="00A738A8" w:rsidP="00A738A8">
      <w:pPr>
        <w:pStyle w:val="Luettelokappale"/>
        <w:numPr>
          <w:ilvl w:val="0"/>
          <w:numId w:val="99"/>
        </w:numPr>
        <w:spacing w:line="259" w:lineRule="auto"/>
        <w:rPr>
          <w:ins w:id="2510" w:author="Kaski Maiju" w:date="2025-01-28T15:31:00Z" w16du:dateUtc="2025-01-28T13:31:00Z"/>
          <w:rFonts w:ascii="Calibri" w:eastAsia="Calibri" w:hAnsi="Calibri" w:cs="Times New Roman"/>
          <w:szCs w:val="28"/>
          <w:lang w:val="en-US"/>
        </w:rPr>
      </w:pPr>
      <w:ins w:id="2511" w:author="Kaski Maiju" w:date="2025-01-28T15:31:00Z" w16du:dateUtc="2025-01-28T13:31:00Z">
        <w:r>
          <w:rPr>
            <w:rFonts w:ascii="Calibri" w:eastAsia="Calibri" w:hAnsi="Calibri" w:cs="Times New Roman"/>
            <w:szCs w:val="28"/>
            <w:lang w:val="en-US"/>
          </w:rPr>
          <w:t>VTS personnel decides not to make a recommendation</w:t>
        </w:r>
      </w:ins>
    </w:p>
    <w:p w14:paraId="17AE0B46" w14:textId="77777777" w:rsidR="00A738A8" w:rsidRDefault="00A738A8" w:rsidP="00A738A8">
      <w:pPr>
        <w:pStyle w:val="Luettelokappale"/>
        <w:numPr>
          <w:ilvl w:val="0"/>
          <w:numId w:val="99"/>
        </w:numPr>
        <w:spacing w:line="259" w:lineRule="auto"/>
        <w:rPr>
          <w:ins w:id="2512" w:author="Kaski Maiju" w:date="2025-03-19T15:30:00Z" w16du:dateUtc="2025-03-19T13:30:00Z"/>
          <w:rFonts w:ascii="Calibri" w:eastAsia="Calibri" w:hAnsi="Calibri" w:cs="Times New Roman"/>
          <w:szCs w:val="28"/>
          <w:lang w:val="en-US"/>
        </w:rPr>
      </w:pPr>
      <w:ins w:id="2513" w:author="Kaski Maiju" w:date="2025-01-28T15:31:00Z" w16du:dateUtc="2025-01-28T13:31:00Z">
        <w:r>
          <w:rPr>
            <w:rFonts w:ascii="Calibri" w:eastAsia="Calibri" w:hAnsi="Calibri" w:cs="Times New Roman"/>
            <w:szCs w:val="28"/>
            <w:lang w:val="en-US"/>
          </w:rPr>
          <w:t>VTS sends part of the route back to the vessel with comments, which can be:</w:t>
        </w:r>
      </w:ins>
    </w:p>
    <w:p w14:paraId="5636D752" w14:textId="2887C6EE" w:rsidR="00236E1D" w:rsidRDefault="00236E1D">
      <w:pPr>
        <w:pStyle w:val="Luettelokappale"/>
        <w:numPr>
          <w:ilvl w:val="1"/>
          <w:numId w:val="99"/>
        </w:numPr>
        <w:spacing w:line="259" w:lineRule="auto"/>
        <w:rPr>
          <w:ins w:id="2514" w:author="Kaski Maiju" w:date="2025-01-28T15:31:00Z" w16du:dateUtc="2025-01-28T13:31:00Z"/>
          <w:rFonts w:ascii="Calibri" w:eastAsia="Calibri" w:hAnsi="Calibri" w:cs="Times New Roman"/>
          <w:szCs w:val="28"/>
          <w:lang w:val="en-US"/>
        </w:rPr>
        <w:pPrChange w:id="2515" w:author="Kaski Maiju" w:date="2025-03-19T15:30:00Z" w16du:dateUtc="2025-03-19T13:30:00Z">
          <w:pPr>
            <w:pStyle w:val="Luettelokappale"/>
            <w:numPr>
              <w:numId w:val="99"/>
            </w:numPr>
            <w:spacing w:line="259" w:lineRule="auto"/>
            <w:ind w:hanging="360"/>
          </w:pPr>
        </w:pPrChange>
      </w:pPr>
      <w:ins w:id="2516" w:author="Kaski Maiju" w:date="2025-03-19T15:30:00Z" w16du:dateUtc="2025-03-19T13:30:00Z">
        <w:r>
          <w:rPr>
            <w:rFonts w:ascii="Calibri" w:eastAsia="Calibri" w:hAnsi="Calibri" w:cs="Times New Roman"/>
            <w:szCs w:val="28"/>
            <w:lang w:val="en-US"/>
          </w:rPr>
          <w:t>Recommen</w:t>
        </w:r>
        <w:r w:rsidR="008B1E74">
          <w:rPr>
            <w:rFonts w:ascii="Calibri" w:eastAsia="Calibri" w:hAnsi="Calibri" w:cs="Times New Roman"/>
            <w:szCs w:val="28"/>
            <w:lang w:val="en-US"/>
          </w:rPr>
          <w:t>dations</w:t>
        </w:r>
      </w:ins>
      <w:ins w:id="2517" w:author="Kaski Maiju" w:date="2025-03-19T15:31:00Z" w16du:dateUtc="2025-03-19T13:31:00Z">
        <w:r w:rsidR="008B1E74">
          <w:rPr>
            <w:rFonts w:ascii="Calibri" w:eastAsia="Calibri" w:hAnsi="Calibri" w:cs="Times New Roman"/>
            <w:szCs w:val="28"/>
            <w:lang w:val="en-US"/>
          </w:rPr>
          <w:t xml:space="preserve"> (</w:t>
        </w:r>
      </w:ins>
      <w:ins w:id="2518" w:author="Kaski Maiju" w:date="2025-03-19T15:31:00Z">
        <w:r w:rsidR="008B1E74" w:rsidRPr="008B1E74">
          <w:rPr>
            <w:rFonts w:ascii="Calibri" w:eastAsia="Calibri" w:hAnsi="Calibri" w:cs="Times New Roman"/>
            <w:szCs w:val="28"/>
            <w:lang w:val="en-GB"/>
          </w:rPr>
          <w:t>route modification readily to be used by the mariner, includ</w:t>
        </w:r>
      </w:ins>
      <w:ins w:id="2519" w:author="Kaski Maiju" w:date="2025-03-19T15:31:00Z" w16du:dateUtc="2025-03-19T13:31:00Z">
        <w:r w:rsidR="00901A05">
          <w:rPr>
            <w:rFonts w:ascii="Calibri" w:eastAsia="Calibri" w:hAnsi="Calibri" w:cs="Times New Roman"/>
            <w:szCs w:val="28"/>
            <w:lang w:val="en-GB"/>
          </w:rPr>
          <w:t>ing</w:t>
        </w:r>
      </w:ins>
      <w:ins w:id="2520" w:author="Kaski Maiju" w:date="2025-03-19T15:31:00Z">
        <w:r w:rsidR="008B1E74" w:rsidRPr="008B1E74">
          <w:rPr>
            <w:rFonts w:ascii="Calibri" w:eastAsia="Calibri" w:hAnsi="Calibri" w:cs="Times New Roman"/>
            <w:szCs w:val="28"/>
            <w:lang w:val="en-GB"/>
          </w:rPr>
          <w:t xml:space="preserve"> human readable explanation why this recommendation is given)</w:t>
        </w:r>
      </w:ins>
    </w:p>
    <w:p w14:paraId="0AF3312F" w14:textId="77777777" w:rsidR="00A738A8" w:rsidRDefault="00A738A8" w:rsidP="00A738A8">
      <w:pPr>
        <w:pStyle w:val="Luettelokappale"/>
        <w:numPr>
          <w:ilvl w:val="1"/>
          <w:numId w:val="99"/>
        </w:numPr>
        <w:spacing w:line="259" w:lineRule="auto"/>
        <w:rPr>
          <w:ins w:id="2521" w:author="Kaski Maiju" w:date="2025-01-28T15:31:00Z" w16du:dateUtc="2025-01-28T13:31:00Z"/>
          <w:rFonts w:ascii="Calibri" w:eastAsia="Calibri" w:hAnsi="Calibri" w:cs="Times New Roman"/>
          <w:szCs w:val="28"/>
          <w:lang w:val="en-US"/>
        </w:rPr>
      </w:pPr>
      <w:ins w:id="2522" w:author="Kaski Maiju" w:date="2025-01-28T15:31:00Z" w16du:dateUtc="2025-01-28T13:31:00Z">
        <w:r>
          <w:rPr>
            <w:rFonts w:ascii="Calibri" w:eastAsia="Calibri" w:hAnsi="Calibri" w:cs="Times New Roman"/>
            <w:szCs w:val="28"/>
            <w:lang w:val="en-US"/>
          </w:rPr>
          <w:t>Issues (including human readable text to explain the issue)</w:t>
        </w:r>
      </w:ins>
    </w:p>
    <w:p w14:paraId="2EB286C2" w14:textId="77777777" w:rsidR="00A738A8" w:rsidRDefault="00A738A8" w:rsidP="00A738A8">
      <w:pPr>
        <w:pStyle w:val="Luettelokappale"/>
        <w:numPr>
          <w:ilvl w:val="1"/>
          <w:numId w:val="99"/>
        </w:numPr>
        <w:spacing w:line="259" w:lineRule="auto"/>
        <w:rPr>
          <w:ins w:id="2523" w:author="Kaski Maiju" w:date="2025-01-28T15:31:00Z" w16du:dateUtc="2025-01-28T13:31:00Z"/>
          <w:rFonts w:ascii="Calibri" w:eastAsia="Calibri" w:hAnsi="Calibri" w:cs="Times New Roman"/>
          <w:szCs w:val="28"/>
          <w:lang w:val="en-US"/>
        </w:rPr>
      </w:pPr>
      <w:ins w:id="2524" w:author="Kaski Maiju" w:date="2025-01-28T15:31:00Z" w16du:dateUtc="2025-01-28T13:31:00Z">
        <w:r>
          <w:rPr>
            <w:rFonts w:ascii="Calibri" w:eastAsia="Calibri" w:hAnsi="Calibri" w:cs="Times New Roman"/>
            <w:szCs w:val="28"/>
            <w:lang w:val="en-US"/>
          </w:rPr>
          <w:t>Errors (technical issues of the route, not necessarily human action)</w:t>
        </w:r>
      </w:ins>
    </w:p>
    <w:p w14:paraId="11E87A2D" w14:textId="77777777" w:rsidR="00A738A8" w:rsidRDefault="00A738A8" w:rsidP="00A738A8">
      <w:pPr>
        <w:pStyle w:val="Luettelokappale"/>
        <w:numPr>
          <w:ilvl w:val="1"/>
          <w:numId w:val="99"/>
        </w:numPr>
        <w:spacing w:line="259" w:lineRule="auto"/>
        <w:rPr>
          <w:ins w:id="2525" w:author="Kaski Maiju" w:date="2025-01-28T15:31:00Z" w16du:dateUtc="2025-01-28T13:31:00Z"/>
          <w:rFonts w:ascii="Calibri" w:eastAsia="Calibri" w:hAnsi="Calibri" w:cs="Times New Roman"/>
          <w:szCs w:val="28"/>
          <w:lang w:val="en-US"/>
        </w:rPr>
      </w:pPr>
      <w:ins w:id="2526" w:author="Kaski Maiju" w:date="2025-01-28T15:31:00Z" w16du:dateUtc="2025-01-28T13:31:00Z">
        <w:r>
          <w:rPr>
            <w:rFonts w:ascii="Calibri" w:eastAsia="Calibri" w:hAnsi="Calibri" w:cs="Times New Roman"/>
            <w:szCs w:val="28"/>
            <w:lang w:val="en-US"/>
          </w:rPr>
          <w:t>Route incomplete (VTS decides there are too many issues to be explained to the mariner, so this route incomplete message is a request to the mariner to re-plan the route)</w:t>
        </w:r>
      </w:ins>
    </w:p>
    <w:p w14:paraId="1EA3BE95" w14:textId="77777777" w:rsidR="00A738A8" w:rsidRPr="00DC0BCD" w:rsidRDefault="00A738A8" w:rsidP="00A738A8">
      <w:pPr>
        <w:pStyle w:val="Luettelokappale"/>
        <w:numPr>
          <w:ilvl w:val="0"/>
          <w:numId w:val="99"/>
        </w:numPr>
        <w:spacing w:line="259" w:lineRule="auto"/>
        <w:rPr>
          <w:ins w:id="2527" w:author="Kaski Maiju" w:date="2025-01-28T15:31:00Z" w16du:dateUtc="2025-01-28T13:31:00Z"/>
          <w:rFonts w:ascii="Calibri" w:eastAsia="Calibri" w:hAnsi="Calibri" w:cs="Times New Roman"/>
          <w:szCs w:val="28"/>
          <w:lang w:val="en-US"/>
        </w:rPr>
      </w:pPr>
      <w:ins w:id="2528" w:author="Kaski Maiju" w:date="2025-01-28T15:31:00Z" w16du:dateUtc="2025-01-28T13:31:00Z">
        <w:r>
          <w:rPr>
            <w:rFonts w:ascii="Calibri" w:eastAsia="Calibri" w:hAnsi="Calibri" w:cs="Times New Roman"/>
            <w:szCs w:val="28"/>
            <w:lang w:val="en-US"/>
          </w:rPr>
          <w:lastRenderedPageBreak/>
          <w:t>Vessel changes its route [go to use case 4]</w:t>
        </w:r>
      </w:ins>
    </w:p>
    <w:p w14:paraId="0AD31061" w14:textId="77777777" w:rsidR="00A738A8" w:rsidRDefault="00A738A8" w:rsidP="00A738A8">
      <w:pPr>
        <w:pStyle w:val="Bullet1"/>
        <w:numPr>
          <w:ilvl w:val="0"/>
          <w:numId w:val="0"/>
        </w:numPr>
        <w:ind w:left="360" w:hanging="360"/>
        <w:rPr>
          <w:ins w:id="2529" w:author="Kaski Maiju" w:date="2025-01-28T15:31:00Z" w16du:dateUtc="2025-01-28T13:31:00Z"/>
          <w:color w:val="FF0000"/>
        </w:rPr>
      </w:pPr>
    </w:p>
    <w:p w14:paraId="5E282032" w14:textId="77777777" w:rsidR="00A738A8" w:rsidRPr="00777441" w:rsidRDefault="00A738A8" w:rsidP="00A738A8">
      <w:pPr>
        <w:pStyle w:val="AppendixHead3"/>
        <w:rPr>
          <w:ins w:id="2530" w:author="Kaski Maiju" w:date="2025-01-28T15:31:00Z" w16du:dateUtc="2025-01-28T13:31:00Z"/>
          <w:bCs/>
        </w:rPr>
      </w:pPr>
      <w:ins w:id="2531" w:author="Kaski Maiju" w:date="2025-01-28T15:31:00Z" w16du:dateUtc="2025-01-28T13:31:00Z">
        <w:r>
          <w:rPr>
            <w:lang w:val="en-US"/>
          </w:rPr>
          <w:t xml:space="preserve">Use Case 9 - </w:t>
        </w:r>
        <w:r w:rsidRPr="00DC0BCD">
          <w:rPr>
            <w:lang w:val="en-US"/>
          </w:rPr>
          <w:t xml:space="preserve">Vessel gets multiple changes to their route </w:t>
        </w:r>
      </w:ins>
    </w:p>
    <w:p w14:paraId="4467F887" w14:textId="77777777" w:rsidR="00A738A8" w:rsidRPr="00DC0BCD" w:rsidRDefault="00A738A8" w:rsidP="00A738A8">
      <w:pPr>
        <w:spacing w:after="160" w:line="259" w:lineRule="auto"/>
        <w:ind w:left="2124" w:hanging="2124"/>
        <w:rPr>
          <w:ins w:id="2532" w:author="Kaski Maiju" w:date="2025-01-28T15:31:00Z" w16du:dateUtc="2025-01-28T13:31:00Z"/>
          <w:rFonts w:ascii="Calibri" w:eastAsia="Calibri" w:hAnsi="Calibri" w:cs="Times New Roman"/>
          <w:sz w:val="22"/>
        </w:rPr>
      </w:pPr>
      <w:ins w:id="2533" w:author="Kaski Maiju" w:date="2025-01-28T15:31:00Z" w16du:dateUtc="2025-01-28T13:31:00Z">
        <w:r w:rsidRPr="00DC0BCD">
          <w:rPr>
            <w:rFonts w:ascii="Calibri" w:eastAsia="Calibri" w:hAnsi="Calibri" w:cs="Times New Roman"/>
            <w:sz w:val="22"/>
            <w:u w:val="single"/>
          </w:rPr>
          <w:t>Description:</w:t>
        </w:r>
        <w:r w:rsidRPr="00DC0BCD">
          <w:rPr>
            <w:rFonts w:ascii="Calibri" w:eastAsia="Calibri" w:hAnsi="Calibri" w:cs="Times New Roman"/>
            <w:sz w:val="22"/>
          </w:rPr>
          <w:t xml:space="preserve"> </w:t>
        </w:r>
        <w:r w:rsidRPr="00DC0BCD">
          <w:rPr>
            <w:rFonts w:ascii="Calibri" w:eastAsia="Calibri" w:hAnsi="Calibri" w:cs="Times New Roman"/>
            <w:sz w:val="22"/>
          </w:rPr>
          <w:tab/>
          <w:t>Vessel sends its route to many VTS areas and gets multiple change recommendations to their route</w:t>
        </w:r>
        <w:r>
          <w:rPr>
            <w:rFonts w:ascii="Calibri" w:eastAsia="Calibri" w:hAnsi="Calibri" w:cs="Times New Roman"/>
            <w:sz w:val="22"/>
          </w:rPr>
          <w:t xml:space="preserve">. </w:t>
        </w:r>
      </w:ins>
    </w:p>
    <w:p w14:paraId="63B62F21" w14:textId="77777777" w:rsidR="00A738A8" w:rsidRPr="00DC0BCD" w:rsidRDefault="00A738A8" w:rsidP="00A738A8">
      <w:pPr>
        <w:pStyle w:val="Bullet1"/>
        <w:numPr>
          <w:ilvl w:val="0"/>
          <w:numId w:val="0"/>
        </w:numPr>
        <w:ind w:left="360" w:hanging="360"/>
        <w:rPr>
          <w:ins w:id="2534" w:author="Kaski Maiju" w:date="2025-01-28T15:31:00Z" w16du:dateUtc="2025-01-28T13:31:00Z"/>
          <w:rFonts w:ascii="Calibri" w:eastAsia="Calibri" w:hAnsi="Calibri" w:cs="Times New Roman"/>
          <w:color w:val="FF0000"/>
          <w:u w:val="single"/>
        </w:rPr>
      </w:pPr>
      <w:ins w:id="2535" w:author="Kaski Maiju" w:date="2025-01-28T15:31:00Z" w16du:dateUtc="2025-01-28T13:31:00Z">
        <w:r w:rsidRPr="00DC0BCD">
          <w:rPr>
            <w:rFonts w:ascii="Calibri" w:eastAsia="Calibri" w:hAnsi="Calibri" w:cs="Times New Roman"/>
            <w:color w:val="auto"/>
            <w:u w:val="single"/>
          </w:rPr>
          <w:t>Typical sequence:</w:t>
        </w:r>
        <w:r w:rsidRPr="00777441">
          <w:rPr>
            <w:rFonts w:ascii="Calibri" w:eastAsia="Calibri" w:hAnsi="Calibri" w:cs="Times New Roman"/>
            <w:color w:val="FF0000"/>
          </w:rPr>
          <w:tab/>
        </w:r>
        <w:r w:rsidRPr="00777441">
          <w:rPr>
            <w:rFonts w:ascii="Calibri" w:eastAsia="Calibri" w:hAnsi="Calibri" w:cs="Times New Roman"/>
            <w:color w:val="FF0000"/>
          </w:rPr>
          <w:tab/>
        </w:r>
      </w:ins>
    </w:p>
    <w:p w14:paraId="5F3AE7E4" w14:textId="77777777" w:rsidR="00A738A8" w:rsidRDefault="00A738A8" w:rsidP="00A738A8">
      <w:pPr>
        <w:pStyle w:val="Luettelokappale"/>
        <w:numPr>
          <w:ilvl w:val="0"/>
          <w:numId w:val="100"/>
        </w:numPr>
        <w:spacing w:line="259" w:lineRule="auto"/>
        <w:rPr>
          <w:ins w:id="2536" w:author="Kaski Maiju" w:date="2025-01-28T15:31:00Z" w16du:dateUtc="2025-01-28T13:31:00Z"/>
          <w:rFonts w:ascii="Calibri" w:eastAsia="Calibri" w:hAnsi="Calibri" w:cs="Times New Roman"/>
          <w:szCs w:val="28"/>
          <w:lang w:val="en-US"/>
        </w:rPr>
      </w:pPr>
      <w:ins w:id="2537" w:author="Kaski Maiju" w:date="2025-01-28T15:31:00Z" w16du:dateUtc="2025-01-28T13:31:00Z">
        <w:r>
          <w:rPr>
            <w:rFonts w:ascii="Calibri" w:eastAsia="Calibri" w:hAnsi="Calibri" w:cs="Times New Roman"/>
            <w:szCs w:val="28"/>
            <w:lang w:val="en-US"/>
          </w:rPr>
          <w:t>Vessel has already sent route to multiple VTS areas</w:t>
        </w:r>
      </w:ins>
    </w:p>
    <w:p w14:paraId="71DF0D09" w14:textId="77777777" w:rsidR="00A738A8" w:rsidRDefault="00A738A8" w:rsidP="00A738A8">
      <w:pPr>
        <w:pStyle w:val="Luettelokappale"/>
        <w:numPr>
          <w:ilvl w:val="0"/>
          <w:numId w:val="100"/>
        </w:numPr>
        <w:spacing w:line="259" w:lineRule="auto"/>
        <w:rPr>
          <w:ins w:id="2538" w:author="Kaski Maiju" w:date="2025-01-28T15:31:00Z" w16du:dateUtc="2025-01-28T13:31:00Z"/>
          <w:rFonts w:ascii="Calibri" w:eastAsia="Calibri" w:hAnsi="Calibri" w:cs="Times New Roman"/>
          <w:szCs w:val="28"/>
          <w:lang w:val="en-US"/>
        </w:rPr>
      </w:pPr>
      <w:ins w:id="2539" w:author="Kaski Maiju" w:date="2025-01-28T15:31:00Z" w16du:dateUtc="2025-01-28T13:31:00Z">
        <w:r>
          <w:rPr>
            <w:rFonts w:ascii="Calibri" w:eastAsia="Calibri" w:hAnsi="Calibri" w:cs="Times New Roman"/>
            <w:szCs w:val="28"/>
            <w:lang w:val="en-US"/>
          </w:rPr>
          <w:t>VTS areas can give multiple recommendations to vessel´s route</w:t>
        </w:r>
      </w:ins>
    </w:p>
    <w:p w14:paraId="1504121A" w14:textId="77777777" w:rsidR="00A738A8" w:rsidRDefault="00A738A8" w:rsidP="00A738A8">
      <w:pPr>
        <w:pStyle w:val="Luettelokappale"/>
        <w:numPr>
          <w:ilvl w:val="1"/>
          <w:numId w:val="100"/>
        </w:numPr>
        <w:spacing w:line="259" w:lineRule="auto"/>
        <w:rPr>
          <w:ins w:id="2540" w:author="Kaski Maiju" w:date="2025-01-28T15:31:00Z" w16du:dateUtc="2025-01-28T13:31:00Z"/>
          <w:rFonts w:ascii="Calibri" w:eastAsia="Calibri" w:hAnsi="Calibri" w:cs="Times New Roman"/>
          <w:szCs w:val="28"/>
          <w:lang w:val="en-US"/>
        </w:rPr>
      </w:pPr>
      <w:ins w:id="2541" w:author="Kaski Maiju" w:date="2025-01-28T15:31:00Z" w16du:dateUtc="2025-01-28T13:31:00Z">
        <w:r>
          <w:rPr>
            <w:rFonts w:ascii="Calibri" w:eastAsia="Calibri" w:hAnsi="Calibri" w:cs="Times New Roman"/>
            <w:szCs w:val="28"/>
            <w:lang w:val="en-US"/>
          </w:rPr>
          <w:t>VTS can send recommended route or/and comments (issues, errors)</w:t>
        </w:r>
      </w:ins>
    </w:p>
    <w:p w14:paraId="58371E6D" w14:textId="77777777" w:rsidR="00A738A8" w:rsidRPr="00DC0BCD" w:rsidRDefault="00A738A8" w:rsidP="00A738A8">
      <w:pPr>
        <w:pStyle w:val="Luettelokappale"/>
        <w:numPr>
          <w:ilvl w:val="0"/>
          <w:numId w:val="100"/>
        </w:numPr>
        <w:spacing w:line="259" w:lineRule="auto"/>
        <w:rPr>
          <w:ins w:id="2542" w:author="Kaski Maiju" w:date="2025-01-28T15:31:00Z" w16du:dateUtc="2025-01-28T13:31:00Z"/>
          <w:rFonts w:ascii="Calibri" w:eastAsia="Calibri" w:hAnsi="Calibri" w:cs="Times New Roman"/>
          <w:szCs w:val="28"/>
          <w:lang w:val="en-US"/>
        </w:rPr>
      </w:pPr>
      <w:ins w:id="2543" w:author="Kaski Maiju" w:date="2025-01-28T15:31:00Z" w16du:dateUtc="2025-01-28T13:31:00Z">
        <w:r>
          <w:rPr>
            <w:rFonts w:ascii="Calibri" w:eastAsia="Calibri" w:hAnsi="Calibri" w:cs="Times New Roman"/>
            <w:szCs w:val="28"/>
            <w:lang w:val="en-US"/>
          </w:rPr>
          <w:t xml:space="preserve">Vessel receives multiple change recommendations to their route and adjust it </w:t>
        </w:r>
      </w:ins>
    </w:p>
    <w:p w14:paraId="5597112A" w14:textId="77777777" w:rsidR="00A738A8" w:rsidRPr="00BD0CCF" w:rsidRDefault="00A738A8" w:rsidP="00A738A8">
      <w:pPr>
        <w:spacing w:line="259" w:lineRule="auto"/>
        <w:rPr>
          <w:ins w:id="2544" w:author="Kaski Maiju" w:date="2025-01-28T15:31:00Z" w16du:dateUtc="2025-01-28T13:31:00Z"/>
          <w:rFonts w:ascii="Calibri" w:eastAsia="Calibri" w:hAnsi="Calibri" w:cs="Times New Roman"/>
          <w:color w:val="FF0000"/>
        </w:rPr>
      </w:pPr>
    </w:p>
    <w:p w14:paraId="1F7A62BC" w14:textId="1C2B52B6" w:rsidR="00A738A8" w:rsidRPr="00E43504" w:rsidRDefault="00A738A8" w:rsidP="00A738A8">
      <w:pPr>
        <w:pStyle w:val="AppendixHead2"/>
        <w:rPr>
          <w:ins w:id="2545" w:author="Kaski Maiju" w:date="2025-01-28T15:31:00Z" w16du:dateUtc="2025-01-28T13:31:00Z"/>
        </w:rPr>
      </w:pPr>
      <w:ins w:id="2546" w:author="Kaski Maiju" w:date="2025-01-28T15:31:00Z" w16du:dateUtc="2025-01-28T13:31:00Z">
        <w:r>
          <w:t xml:space="preserve">Route Reference </w:t>
        </w:r>
      </w:ins>
      <w:ins w:id="2547" w:author="Kaski Maiju" w:date="2025-03-19T15:32:00Z" w16du:dateUtc="2025-03-19T13:32:00Z">
        <w:r w:rsidR="0043150B">
          <w:t>service</w:t>
        </w:r>
      </w:ins>
      <w:ins w:id="2548" w:author="Kaski Maiju" w:date="2025-01-28T15:31:00Z" w16du:dateUtc="2025-01-28T13:31:00Z">
        <w:r>
          <w:t xml:space="preserve"> </w:t>
        </w:r>
      </w:ins>
    </w:p>
    <w:p w14:paraId="352A7E0B" w14:textId="77777777" w:rsidR="00A738A8" w:rsidRPr="00B47138" w:rsidRDefault="00A738A8" w:rsidP="00A738A8">
      <w:pPr>
        <w:pStyle w:val="Bullet1"/>
        <w:numPr>
          <w:ilvl w:val="0"/>
          <w:numId w:val="0"/>
        </w:numPr>
        <w:ind w:left="360"/>
        <w:rPr>
          <w:ins w:id="2549" w:author="Kaski Maiju" w:date="2025-01-28T15:31:00Z" w16du:dateUtc="2025-01-28T13:31:00Z"/>
        </w:rPr>
      </w:pPr>
      <w:ins w:id="2550" w:author="Kaski Maiju" w:date="2025-01-28T15:31:00Z" w16du:dateUtc="2025-01-28T13:31:00Z">
        <w:r>
          <w:rPr>
            <w:color w:val="auto"/>
          </w:rPr>
          <w:t xml:space="preserve">With the </w:t>
        </w:r>
        <w:r w:rsidRPr="007F4C01">
          <w:rPr>
            <w:color w:val="auto"/>
          </w:rPr>
          <w:t xml:space="preserve">Route Reference </w:t>
        </w:r>
        <w:r>
          <w:rPr>
            <w:color w:val="auto"/>
          </w:rPr>
          <w:t>Function</w:t>
        </w:r>
        <w:r w:rsidRPr="007F4C01">
          <w:rPr>
            <w:color w:val="auto"/>
          </w:rPr>
          <w:t xml:space="preserve"> </w:t>
        </w:r>
        <w:r>
          <w:rPr>
            <w:color w:val="auto"/>
          </w:rPr>
          <w:t xml:space="preserve">VTS and other service providers </w:t>
        </w:r>
        <w:r w:rsidRPr="007F4C01">
          <w:rPr>
            <w:color w:val="auto"/>
          </w:rPr>
          <w:t>offer predefined routes and waypoints, in electronic format</w:t>
        </w:r>
        <w:r>
          <w:rPr>
            <w:color w:val="auto"/>
          </w:rPr>
          <w:t xml:space="preserve">. </w:t>
        </w:r>
        <w:r w:rsidRPr="007F4C01">
          <w:rPr>
            <w:color w:val="auto"/>
          </w:rPr>
          <w:t xml:space="preserve">Route Reference </w:t>
        </w:r>
        <w:r>
          <w:rPr>
            <w:color w:val="auto"/>
          </w:rPr>
          <w:t xml:space="preserve">Function is designed to </w:t>
        </w:r>
        <w:r w:rsidRPr="007F4C01">
          <w:rPr>
            <w:color w:val="auto"/>
          </w:rPr>
          <w:t xml:space="preserve">assist </w:t>
        </w:r>
        <w:r>
          <w:rPr>
            <w:color w:val="auto"/>
          </w:rPr>
          <w:t>mariners</w:t>
        </w:r>
        <w:r w:rsidRPr="007F4C01">
          <w:rPr>
            <w:color w:val="auto"/>
          </w:rPr>
          <w:t xml:space="preserve"> in their voyage planning</w:t>
        </w:r>
        <w:r>
          <w:rPr>
            <w:color w:val="auto"/>
          </w:rPr>
          <w:t xml:space="preserve"> to define the suitable route on</w:t>
        </w:r>
        <w:r w:rsidRPr="007F4C01">
          <w:rPr>
            <w:color w:val="auto"/>
          </w:rPr>
          <w:t xml:space="preserve"> commonly used passages</w:t>
        </w:r>
        <w:r>
          <w:rPr>
            <w:color w:val="auto"/>
          </w:rPr>
          <w:t xml:space="preserve">, </w:t>
        </w:r>
        <w:r w:rsidRPr="007F4C01">
          <w:rPr>
            <w:color w:val="auto"/>
          </w:rPr>
          <w:t>such as shipping lanes, approaches to ports, and coastal routes</w:t>
        </w:r>
        <w:r>
          <w:rPr>
            <w:color w:val="auto"/>
          </w:rPr>
          <w:t xml:space="preserve">.  </w:t>
        </w:r>
      </w:ins>
    </w:p>
    <w:p w14:paraId="3A324B3B" w14:textId="77777777" w:rsidR="00A738A8" w:rsidRDefault="00A738A8" w:rsidP="00A738A8">
      <w:pPr>
        <w:pStyle w:val="Bullet1"/>
        <w:numPr>
          <w:ilvl w:val="0"/>
          <w:numId w:val="0"/>
        </w:numPr>
        <w:rPr>
          <w:ins w:id="2551" w:author="Kaski Maiju" w:date="2025-01-28T15:31:00Z" w16du:dateUtc="2025-01-28T13:31:00Z"/>
          <w:rFonts w:ascii="Calibri" w:eastAsia="Calibri" w:hAnsi="Calibri" w:cs="Times New Roman"/>
        </w:rPr>
      </w:pPr>
    </w:p>
    <w:p w14:paraId="367CEB1A" w14:textId="5515410B" w:rsidR="00A738A8" w:rsidRPr="00902818" w:rsidRDefault="00A738A8" w:rsidP="00A738A8">
      <w:pPr>
        <w:pStyle w:val="AppendixHead2"/>
        <w:rPr>
          <w:ins w:id="2552" w:author="Kaski Maiju" w:date="2025-01-28T15:31:00Z" w16du:dateUtc="2025-01-28T13:31:00Z"/>
        </w:rPr>
      </w:pPr>
      <w:ins w:id="2553" w:author="Kaski Maiju" w:date="2025-01-28T15:31:00Z" w16du:dateUtc="2025-01-28T13:31:00Z">
        <w:r>
          <w:t xml:space="preserve">Route Crosscheck </w:t>
        </w:r>
      </w:ins>
      <w:ins w:id="2554" w:author="Kaski Maiju" w:date="2025-03-19T15:32:00Z" w16du:dateUtc="2025-03-19T13:32:00Z">
        <w:r w:rsidR="0043150B">
          <w:t>service</w:t>
        </w:r>
      </w:ins>
    </w:p>
    <w:p w14:paraId="71542806" w14:textId="77777777" w:rsidR="00A738A8" w:rsidRPr="00FF7A47" w:rsidRDefault="00A738A8" w:rsidP="00A738A8">
      <w:pPr>
        <w:pStyle w:val="Bullet1"/>
        <w:numPr>
          <w:ilvl w:val="0"/>
          <w:numId w:val="0"/>
        </w:numPr>
        <w:ind w:left="360"/>
        <w:rPr>
          <w:ins w:id="2555" w:author="Kaski Maiju" w:date="2025-01-28T15:31:00Z" w16du:dateUtc="2025-01-28T13:31:00Z"/>
          <w:color w:val="auto"/>
        </w:rPr>
      </w:pPr>
      <w:ins w:id="2556" w:author="Kaski Maiju" w:date="2025-01-28T15:31:00Z" w16du:dateUtc="2025-01-28T13:31:00Z">
        <w:r w:rsidRPr="00FF7A47">
          <w:rPr>
            <w:color w:val="auto"/>
          </w:rPr>
          <w:t xml:space="preserve">The purpose of </w:t>
        </w:r>
        <w:r>
          <w:rPr>
            <w:color w:val="auto"/>
          </w:rPr>
          <w:t xml:space="preserve">system supported </w:t>
        </w:r>
        <w:r w:rsidRPr="00FF7A47">
          <w:rPr>
            <w:color w:val="auto"/>
          </w:rPr>
          <w:t xml:space="preserve">Route </w:t>
        </w:r>
        <w:r>
          <w:rPr>
            <w:color w:val="auto"/>
          </w:rPr>
          <w:t>C</w:t>
        </w:r>
        <w:r w:rsidRPr="00FF7A47">
          <w:rPr>
            <w:color w:val="auto"/>
          </w:rPr>
          <w:t>ross</w:t>
        </w:r>
        <w:r>
          <w:rPr>
            <w:color w:val="auto"/>
          </w:rPr>
          <w:t>c</w:t>
        </w:r>
        <w:r w:rsidRPr="00FF7A47">
          <w:rPr>
            <w:color w:val="auto"/>
          </w:rPr>
          <w:t xml:space="preserve">heck </w:t>
        </w:r>
        <w:r>
          <w:rPr>
            <w:color w:val="auto"/>
          </w:rPr>
          <w:t xml:space="preserve">Function </w:t>
        </w:r>
        <w:r w:rsidRPr="00FF7A47">
          <w:rPr>
            <w:color w:val="auto"/>
          </w:rPr>
          <w:t xml:space="preserve">is to validate a planned or monitored route from the </w:t>
        </w:r>
        <w:r>
          <w:rPr>
            <w:color w:val="auto"/>
          </w:rPr>
          <w:t>vessel</w:t>
        </w:r>
        <w:r w:rsidRPr="00FF7A47">
          <w:rPr>
            <w:color w:val="auto"/>
          </w:rPr>
          <w:t xml:space="preserve"> and compare the information with expertise of the VTSO and its information regarding the specific VTS area (traffic separation, depth, speed restriction etc). When the VTS receives a route from a </w:t>
        </w:r>
        <w:r>
          <w:rPr>
            <w:color w:val="auto"/>
          </w:rPr>
          <w:t>vessel</w:t>
        </w:r>
        <w:r w:rsidRPr="00FF7A47">
          <w:rPr>
            <w:color w:val="auto"/>
          </w:rPr>
          <w:t xml:space="preserve"> the VTS should be able to execute a Route cross check. The cross-checking may be done before the vessel’s departure or before arrival at a certain geographical area (for example a VTS area). The cross-check </w:t>
        </w:r>
        <w:r>
          <w:rPr>
            <w:color w:val="auto"/>
          </w:rPr>
          <w:t>may</w:t>
        </w:r>
        <w:r w:rsidRPr="00FF7A47">
          <w:rPr>
            <w:color w:val="auto"/>
          </w:rPr>
          <w:t xml:space="preserve"> include</w:t>
        </w:r>
        <w:r>
          <w:rPr>
            <w:color w:val="auto"/>
          </w:rPr>
          <w:t xml:space="preserve"> </w:t>
        </w:r>
        <w:r w:rsidRPr="00FF7A47">
          <w:rPr>
            <w:color w:val="auto"/>
          </w:rPr>
          <w:t>Under Keel Clearance, air draft, no violation of no-go areas, M</w:t>
        </w:r>
        <w:r>
          <w:rPr>
            <w:color w:val="auto"/>
          </w:rPr>
          <w:t xml:space="preserve">aritime </w:t>
        </w:r>
        <w:r w:rsidRPr="00FF7A47">
          <w:rPr>
            <w:color w:val="auto"/>
          </w:rPr>
          <w:t>S</w:t>
        </w:r>
        <w:r>
          <w:rPr>
            <w:color w:val="auto"/>
          </w:rPr>
          <w:t xml:space="preserve">afety </w:t>
        </w:r>
        <w:r w:rsidRPr="00FF7A47">
          <w:rPr>
            <w:color w:val="auto"/>
          </w:rPr>
          <w:t>I</w:t>
        </w:r>
        <w:r>
          <w:rPr>
            <w:color w:val="auto"/>
          </w:rPr>
          <w:t>nformation</w:t>
        </w:r>
        <w:r w:rsidRPr="00FF7A47">
          <w:rPr>
            <w:color w:val="auto"/>
          </w:rPr>
          <w:t xml:space="preserve"> and compliance with mandatory routing.</w:t>
        </w:r>
      </w:ins>
    </w:p>
    <w:p w14:paraId="6F7E0160" w14:textId="77777777" w:rsidR="00A738A8" w:rsidRDefault="00A738A8">
      <w:pPr>
        <w:pStyle w:val="Bullet1"/>
        <w:numPr>
          <w:ilvl w:val="0"/>
          <w:numId w:val="0"/>
        </w:numPr>
        <w:rPr>
          <w:ins w:id="2557" w:author="Kaski Maiju" w:date="2025-01-28T15:31:00Z" w16du:dateUtc="2025-01-28T13:31:00Z"/>
          <w:color w:val="auto"/>
        </w:rPr>
      </w:pPr>
    </w:p>
    <w:p w14:paraId="5007AB3F" w14:textId="77777777" w:rsidR="00A738A8" w:rsidRPr="00902818" w:rsidRDefault="00A738A8" w:rsidP="00A738A8">
      <w:pPr>
        <w:pStyle w:val="AppendixHead2"/>
        <w:rPr>
          <w:ins w:id="2558" w:author="Kaski Maiju" w:date="2025-01-28T15:31:00Z" w16du:dateUtc="2025-01-28T13:31:00Z"/>
        </w:rPr>
      </w:pPr>
      <w:ins w:id="2559" w:author="Kaski Maiju" w:date="2025-01-28T15:31:00Z" w16du:dateUtc="2025-01-28T13:31:00Z">
        <w:r w:rsidRPr="00D61CC1">
          <w:t>Route Monitoring</w:t>
        </w:r>
        <w:r>
          <w:t xml:space="preserve"> Service </w:t>
        </w:r>
      </w:ins>
    </w:p>
    <w:p w14:paraId="514174F7" w14:textId="77777777" w:rsidR="00A738A8" w:rsidRPr="00DC3A5B" w:rsidRDefault="00A738A8" w:rsidP="00A738A8">
      <w:pPr>
        <w:pStyle w:val="Leipteksti"/>
        <w:ind w:left="360"/>
        <w:rPr>
          <w:ins w:id="2560" w:author="Kaski Maiju" w:date="2025-01-28T15:31:00Z" w16du:dateUtc="2025-01-28T13:31:00Z"/>
        </w:rPr>
      </w:pPr>
      <w:ins w:id="2561" w:author="Kaski Maiju" w:date="2025-01-28T15:31:00Z" w16du:dateUtc="2025-01-28T13:31:00Z">
        <w:r w:rsidRPr="00D61CC1">
          <w:t>Th</w:t>
        </w:r>
        <w:r>
          <w:t>e</w:t>
        </w:r>
        <w:r w:rsidRPr="00D61CC1">
          <w:t xml:space="preserve"> </w:t>
        </w:r>
        <w:r>
          <w:t>Route Monitoring S</w:t>
        </w:r>
        <w:r w:rsidRPr="00D61CC1">
          <w:t xml:space="preserve">ervice </w:t>
        </w:r>
        <w:r>
          <w:t>is</w:t>
        </w:r>
        <w:r w:rsidRPr="00D61CC1">
          <w:t xml:space="preserve"> used to monitor </w:t>
        </w:r>
        <w:r>
          <w:t xml:space="preserve">vessels </w:t>
        </w:r>
        <w:r w:rsidRPr="00D61CC1">
          <w:t>that the</w:t>
        </w:r>
        <w:r>
          <w:t xml:space="preserve">y stay </w:t>
        </w:r>
        <w:r w:rsidRPr="00D61CC1">
          <w:t>within the planned schedule and corridor as defined in the route plan</w:t>
        </w:r>
        <w:r>
          <w:t>.</w:t>
        </w:r>
        <w:r w:rsidRPr="008E707D">
          <w:t xml:space="preserve"> </w:t>
        </w:r>
        <w:r w:rsidRPr="00B32BB4">
          <w:t xml:space="preserve">Within this service the VTS </w:t>
        </w:r>
        <w:r>
          <w:t>will</w:t>
        </w:r>
        <w:r w:rsidRPr="008E707D">
          <w:t xml:space="preserve"> </w:t>
        </w:r>
        <w:r w:rsidRPr="008B5EAE">
          <w:t>identif</w:t>
        </w:r>
        <w:r>
          <w:t>y</w:t>
        </w:r>
        <w:r w:rsidRPr="008B5EAE">
          <w:t xml:space="preserve"> irregular vessel </w:t>
        </w:r>
        <w:r>
          <w:t xml:space="preserve">behaviour, such as </w:t>
        </w:r>
        <w:r w:rsidRPr="008E707D">
          <w:t xml:space="preserve">vessels that may be deviating from their routes or schedules, allowing </w:t>
        </w:r>
        <w:r>
          <w:t xml:space="preserve">the VTS operator </w:t>
        </w:r>
        <w:r w:rsidRPr="008E707D">
          <w:t>to intervene promptly in case of potential safety hazards and navigational issues</w:t>
        </w:r>
        <w:r>
          <w:t>.</w:t>
        </w:r>
      </w:ins>
    </w:p>
    <w:p w14:paraId="4C7149EB" w14:textId="77777777" w:rsidR="006C0517" w:rsidRPr="00DC3A5B" w:rsidRDefault="006C0517" w:rsidP="006C0517">
      <w:pPr>
        <w:pStyle w:val="Leipteksti"/>
        <w:rPr>
          <w:ins w:id="2562" w:author="Kaski Maiju" w:date="2024-09-26T11:51:00Z" w16du:dateUtc="2024-09-26T08:51:00Z"/>
        </w:rPr>
      </w:pPr>
    </w:p>
    <w:p w14:paraId="312DAB31" w14:textId="04D1C323" w:rsidR="006C0517" w:rsidRDefault="006C0517">
      <w:pPr>
        <w:pStyle w:val="AppendixHead1"/>
        <w:rPr>
          <w:ins w:id="2563" w:author="Kaski Maiju" w:date="2024-09-26T11:51:00Z" w16du:dateUtc="2024-09-26T08:51:00Z"/>
        </w:rPr>
        <w:pPrChange w:id="2564" w:author="Kaski Maiju" w:date="2024-09-26T12:00:00Z" w16du:dateUtc="2024-09-26T09:00:00Z">
          <w:pPr>
            <w:pStyle w:val="Otsikko3"/>
          </w:pPr>
        </w:pPrChange>
      </w:pPr>
      <w:ins w:id="2565" w:author="Kaski Maiju" w:date="2024-09-26T11:51:00Z" w16du:dateUtc="2024-09-26T08:51:00Z">
        <w:r>
          <w:t>VTS INFORMATION</w:t>
        </w:r>
        <w:commentRangeStart w:id="2566"/>
        <w:r>
          <w:t xml:space="preserve"> </w:t>
        </w:r>
      </w:ins>
      <w:ins w:id="2567" w:author="Kaski Maiju" w:date="2025-03-19T14:30:00Z" w16du:dateUtc="2025-03-19T12:30:00Z">
        <w:r w:rsidR="005E116F">
          <w:t>functions</w:t>
        </w:r>
      </w:ins>
      <w:commentRangeEnd w:id="2566"/>
      <w:ins w:id="2568" w:author="Kaski Maiju" w:date="2025-03-19T17:20:00Z" w16du:dateUtc="2025-03-19T15:20:00Z">
        <w:r w:rsidR="00914AC7">
          <w:rPr>
            <w:rStyle w:val="Kommentinviite"/>
            <w:rFonts w:eastAsiaTheme="minorHAnsi" w:cstheme="minorBidi"/>
            <w:b w:val="0"/>
            <w:caps w:val="0"/>
            <w:color w:val="auto"/>
            <w:lang w:eastAsia="en-US"/>
          </w:rPr>
          <w:commentReference w:id="2566"/>
        </w:r>
      </w:ins>
    </w:p>
    <w:p w14:paraId="400D4314" w14:textId="77777777" w:rsidR="006C0517" w:rsidRPr="00FA242F" w:rsidRDefault="006C0517">
      <w:pPr>
        <w:pStyle w:val="AppendixHead2"/>
        <w:rPr>
          <w:ins w:id="2569" w:author="Kaski Maiju" w:date="2024-09-26T11:51:00Z" w16du:dateUtc="2024-09-26T08:51:00Z"/>
        </w:rPr>
        <w:pPrChange w:id="2570" w:author="Kaski Maiju" w:date="2024-09-26T12:00:00Z" w16du:dateUtc="2024-09-26T09:00:00Z">
          <w:pPr>
            <w:pStyle w:val="Otsikko4"/>
          </w:pPr>
        </w:pPrChange>
      </w:pPr>
      <w:ins w:id="2571" w:author="Kaski Maiju" w:date="2024-09-26T11:51:00Z" w16du:dateUtc="2024-09-26T08:51:00Z">
        <w:r w:rsidRPr="00FA242F">
          <w:t>VTS Reporting Service</w:t>
        </w:r>
      </w:ins>
    </w:p>
    <w:p w14:paraId="05B76473" w14:textId="3C768AA3" w:rsidR="00F30155" w:rsidRDefault="006C0517" w:rsidP="006C0517">
      <w:pPr>
        <w:pStyle w:val="Bullet1"/>
        <w:numPr>
          <w:ilvl w:val="0"/>
          <w:numId w:val="0"/>
        </w:numPr>
        <w:ind w:left="360"/>
        <w:rPr>
          <w:ins w:id="2572" w:author="Kaski Maiju" w:date="2025-01-16T11:03:00Z" w16du:dateUtc="2025-01-16T09:03:00Z"/>
          <w:color w:val="auto"/>
        </w:rPr>
      </w:pPr>
      <w:ins w:id="2573" w:author="Kaski Maiju" w:date="2024-09-26T11:51:00Z" w16du:dateUtc="2024-09-26T08:51:00Z">
        <w:r>
          <w:rPr>
            <w:color w:val="auto"/>
          </w:rPr>
          <w:t xml:space="preserve">The VTS Reporting </w:t>
        </w:r>
        <w:r w:rsidR="0038767D">
          <w:rPr>
            <w:color w:val="auto"/>
          </w:rPr>
          <w:t xml:space="preserve">service is designed for vessels to report </w:t>
        </w:r>
      </w:ins>
      <w:ins w:id="2574" w:author="Kaski Maiju" w:date="2025-01-15T12:34:00Z" w16du:dateUtc="2025-01-15T10:34:00Z">
        <w:r w:rsidR="0038767D">
          <w:rPr>
            <w:color w:val="auto"/>
          </w:rPr>
          <w:t xml:space="preserve">information </w:t>
        </w:r>
      </w:ins>
      <w:ins w:id="2575" w:author="Kaski Maiju" w:date="2024-09-26T11:51:00Z" w16du:dateUtc="2024-09-26T08:51:00Z">
        <w:r w:rsidR="0038767D">
          <w:rPr>
            <w:color w:val="auto"/>
          </w:rPr>
          <w:t xml:space="preserve">to the </w:t>
        </w:r>
      </w:ins>
      <w:ins w:id="2576" w:author="Kaski Maiju" w:date="2025-01-15T12:37:00Z" w16du:dateUtc="2025-01-15T10:37:00Z">
        <w:r w:rsidR="007D223A">
          <w:rPr>
            <w:color w:val="auto"/>
          </w:rPr>
          <w:t>VTS</w:t>
        </w:r>
      </w:ins>
      <w:ins w:id="2577" w:author="Kaski Maiju" w:date="2024-09-26T11:51:00Z" w16du:dateUtc="2024-09-26T08:51:00Z">
        <w:r w:rsidR="0038767D">
          <w:rPr>
            <w:color w:val="auto"/>
          </w:rPr>
          <w:t xml:space="preserve"> as specified by the </w:t>
        </w:r>
      </w:ins>
      <w:ins w:id="2578" w:author="Kaski Maiju" w:date="2025-01-15T12:37:00Z" w16du:dateUtc="2025-01-15T10:37:00Z">
        <w:r w:rsidR="007D223A">
          <w:rPr>
            <w:color w:val="auto"/>
          </w:rPr>
          <w:t>VTS</w:t>
        </w:r>
      </w:ins>
      <w:ins w:id="2579" w:author="Kaski Maiju" w:date="2024-09-26T11:51:00Z" w16du:dateUtc="2024-09-26T08:51:00Z">
        <w:r w:rsidR="0038767D">
          <w:rPr>
            <w:color w:val="auto"/>
          </w:rPr>
          <w:t xml:space="preserve">. </w:t>
        </w:r>
      </w:ins>
      <w:ins w:id="2580" w:author="Kaski Maiju" w:date="2025-01-15T12:37:00Z" w16du:dateUtc="2025-01-15T10:37:00Z">
        <w:r w:rsidR="007D223A">
          <w:rPr>
            <w:color w:val="auto"/>
          </w:rPr>
          <w:t>T</w:t>
        </w:r>
      </w:ins>
      <w:ins w:id="2581" w:author="Kaski Maiju" w:date="2024-09-26T11:51:00Z" w16du:dateUtc="2024-09-26T08:51:00Z">
        <w:r w:rsidR="0038767D">
          <w:rPr>
            <w:color w:val="auto"/>
          </w:rPr>
          <w:t>his</w:t>
        </w:r>
      </w:ins>
      <w:ins w:id="2582" w:author="Kaski Maiju" w:date="2025-01-15T12:34:00Z" w16du:dateUtc="2025-01-15T10:34:00Z">
        <w:r w:rsidR="0038767D">
          <w:rPr>
            <w:color w:val="auto"/>
          </w:rPr>
          <w:t xml:space="preserve"> </w:t>
        </w:r>
      </w:ins>
      <w:ins w:id="2583" w:author="Kaski Maiju" w:date="2024-09-26T11:51:00Z" w16du:dateUtc="2024-09-26T08:51:00Z">
        <w:r w:rsidR="0038767D">
          <w:rPr>
            <w:color w:val="auto"/>
          </w:rPr>
          <w:t>include</w:t>
        </w:r>
      </w:ins>
      <w:ins w:id="2584" w:author="Kaski Maiju" w:date="2025-01-15T12:34:00Z" w16du:dateUtc="2025-01-15T10:34:00Z">
        <w:r w:rsidR="0038767D">
          <w:rPr>
            <w:color w:val="auto"/>
          </w:rPr>
          <w:t>s</w:t>
        </w:r>
      </w:ins>
      <w:ins w:id="2585" w:author="Kaski Maiju" w:date="2024-09-26T11:51:00Z" w16du:dateUtc="2024-09-26T08:51:00Z">
        <w:r w:rsidR="0038767D">
          <w:rPr>
            <w:color w:val="auto"/>
          </w:rPr>
          <w:t xml:space="preserve"> an arrival/departure report, position report </w:t>
        </w:r>
      </w:ins>
      <w:ins w:id="2586" w:author="Kaski Maiju" w:date="2025-01-15T12:29:00Z" w16du:dateUtc="2025-01-15T10:29:00Z">
        <w:r w:rsidR="0038767D">
          <w:rPr>
            <w:color w:val="auto"/>
          </w:rPr>
          <w:t xml:space="preserve">and </w:t>
        </w:r>
      </w:ins>
      <w:ins w:id="2587" w:author="Kaski Maiju" w:date="2025-01-15T12:30:00Z" w16du:dateUtc="2025-01-15T10:30:00Z">
        <w:r w:rsidR="0038767D">
          <w:rPr>
            <w:color w:val="auto"/>
          </w:rPr>
          <w:t xml:space="preserve">specific </w:t>
        </w:r>
      </w:ins>
      <w:ins w:id="2588" w:author="Kaski Maiju" w:date="2025-01-15T12:29:00Z" w16du:dateUtc="2025-01-15T10:29:00Z">
        <w:r w:rsidR="0038767D">
          <w:rPr>
            <w:color w:val="auto"/>
          </w:rPr>
          <w:t xml:space="preserve">information </w:t>
        </w:r>
      </w:ins>
      <w:ins w:id="2589" w:author="Kaski Maiju" w:date="2025-01-15T12:30:00Z" w16du:dateUtc="2025-01-15T10:30:00Z">
        <w:r w:rsidR="0038767D">
          <w:rPr>
            <w:color w:val="auto"/>
          </w:rPr>
          <w:t xml:space="preserve">about the vessel </w:t>
        </w:r>
      </w:ins>
      <w:ins w:id="2590" w:author="Kaski Maiju" w:date="2025-01-15T12:29:00Z" w16du:dateUtc="2025-01-15T10:29:00Z">
        <w:r w:rsidR="0038767D">
          <w:rPr>
            <w:color w:val="auto"/>
          </w:rPr>
          <w:t>w</w:t>
        </w:r>
      </w:ins>
      <w:ins w:id="2591" w:author="Kaski Maiju" w:date="2025-01-15T12:30:00Z" w16du:dateUtc="2025-01-15T10:30:00Z">
        <w:r w:rsidR="0038767D">
          <w:rPr>
            <w:color w:val="auto"/>
          </w:rPr>
          <w:t xml:space="preserve">hich affects </w:t>
        </w:r>
      </w:ins>
      <w:ins w:id="2592" w:author="Kaski Maiju" w:date="2025-01-15T12:32:00Z" w16du:dateUtc="2025-01-15T10:32:00Z">
        <w:r w:rsidR="0038767D">
          <w:rPr>
            <w:color w:val="auto"/>
          </w:rPr>
          <w:t>ships traffic</w:t>
        </w:r>
      </w:ins>
      <w:ins w:id="2593" w:author="Kaski Maiju" w:date="2024-09-26T11:51:00Z" w16du:dateUtc="2024-09-26T08:51:00Z">
        <w:r w:rsidR="0038767D">
          <w:rPr>
            <w:color w:val="auto"/>
          </w:rPr>
          <w:t>.</w:t>
        </w:r>
      </w:ins>
      <w:ins w:id="2594" w:author="Kaski Maiju" w:date="2025-01-15T12:25:00Z" w16du:dateUtc="2025-01-15T10:25:00Z">
        <w:r w:rsidR="0038767D">
          <w:rPr>
            <w:color w:val="auto"/>
          </w:rPr>
          <w:t xml:space="preserve"> </w:t>
        </w:r>
      </w:ins>
    </w:p>
    <w:p w14:paraId="3B8E93F9" w14:textId="77777777" w:rsidR="00F30155" w:rsidRDefault="00F30155" w:rsidP="00F30155">
      <w:pPr>
        <w:pStyle w:val="Bullet1"/>
        <w:numPr>
          <w:ilvl w:val="0"/>
          <w:numId w:val="0"/>
        </w:numPr>
        <w:ind w:left="360" w:hanging="360"/>
        <w:rPr>
          <w:ins w:id="2595" w:author="Kaski Maiju" w:date="2025-01-16T11:03:00Z" w16du:dateUtc="2025-01-16T09:03:00Z"/>
          <w:color w:val="auto"/>
        </w:rPr>
      </w:pPr>
    </w:p>
    <w:p w14:paraId="40FA545A" w14:textId="5F23385D" w:rsidR="00F30155" w:rsidRDefault="00F30155" w:rsidP="00F30155">
      <w:pPr>
        <w:pStyle w:val="AppendixHead3"/>
        <w:rPr>
          <w:ins w:id="2596" w:author="Kaski Maiju" w:date="2025-01-16T11:12:00Z" w16du:dateUtc="2025-01-16T09:12:00Z"/>
          <w:sz w:val="28"/>
          <w:szCs w:val="24"/>
        </w:rPr>
      </w:pPr>
      <w:ins w:id="2597" w:author="Kaski Maiju" w:date="2025-01-16T11:03:00Z" w16du:dateUtc="2025-01-16T09:03:00Z">
        <w:r>
          <w:t xml:space="preserve">USE CASE 1 – VESSEL </w:t>
        </w:r>
      </w:ins>
      <w:ins w:id="2598" w:author="Kaski Maiju" w:date="2025-01-16T11:12:00Z" w16du:dateUtc="2025-01-16T09:12:00Z">
        <w:r w:rsidR="00261A58">
          <w:rPr>
            <w:sz w:val="28"/>
            <w:szCs w:val="24"/>
          </w:rPr>
          <w:t>makes initial contact and receives reporting requirements</w:t>
        </w:r>
      </w:ins>
    </w:p>
    <w:p w14:paraId="793A2687" w14:textId="54620B4F" w:rsidR="00261A58" w:rsidRDefault="00261A58" w:rsidP="00261A58">
      <w:pPr>
        <w:pStyle w:val="Leipteksti"/>
        <w:rPr>
          <w:ins w:id="2599" w:author="Kaski Maiju" w:date="2025-01-16T11:14:00Z" w16du:dateUtc="2025-01-16T09:14:00Z"/>
          <w:rFonts w:ascii="Calibri" w:eastAsia="Calibri" w:hAnsi="Calibri" w:cs="Times New Roman"/>
        </w:rPr>
      </w:pPr>
      <w:ins w:id="2600" w:author="Kaski Maiju" w:date="2025-01-16T11:13:00Z" w16du:dateUtc="2025-01-16T09:13:00Z">
        <w:r w:rsidRPr="001226AD">
          <w:rPr>
            <w:rFonts w:ascii="Calibri" w:eastAsia="Calibri" w:hAnsi="Calibri" w:cs="Times New Roman"/>
            <w:u w:val="single"/>
          </w:rPr>
          <w:t>Description:</w:t>
        </w:r>
        <w:r w:rsidRPr="001226AD">
          <w:rPr>
            <w:rFonts w:ascii="Calibri" w:eastAsia="Calibri" w:hAnsi="Calibri" w:cs="Times New Roman"/>
          </w:rPr>
          <w:t xml:space="preserve"> </w:t>
        </w:r>
        <w:r w:rsidRPr="001226AD">
          <w:rPr>
            <w:rFonts w:ascii="Calibri" w:eastAsia="Calibri" w:hAnsi="Calibri" w:cs="Times New Roman"/>
          </w:rPr>
          <w:tab/>
        </w:r>
        <w:r>
          <w:rPr>
            <w:rFonts w:ascii="Calibri" w:eastAsia="Calibri" w:hAnsi="Calibri" w:cs="Times New Roman"/>
          </w:rPr>
          <w:tab/>
          <w:t>Vessel subscribes VTS Reporting Service and receive</w:t>
        </w:r>
      </w:ins>
      <w:ins w:id="2601" w:author="Kaski Maiju" w:date="2025-03-19T17:20:00Z" w16du:dateUtc="2025-03-19T15:20:00Z">
        <w:r w:rsidR="006D567E">
          <w:rPr>
            <w:rFonts w:ascii="Calibri" w:eastAsia="Calibri" w:hAnsi="Calibri" w:cs="Times New Roman"/>
          </w:rPr>
          <w:t>s</w:t>
        </w:r>
      </w:ins>
      <w:ins w:id="2602" w:author="Kaski Maiju" w:date="2025-01-16T11:13:00Z" w16du:dateUtc="2025-01-16T09:13:00Z">
        <w:r>
          <w:rPr>
            <w:rFonts w:ascii="Calibri" w:eastAsia="Calibri" w:hAnsi="Calibri" w:cs="Times New Roman"/>
          </w:rPr>
          <w:t xml:space="preserve"> al</w:t>
        </w:r>
      </w:ins>
      <w:ins w:id="2603" w:author="Kaski Maiju" w:date="2025-01-16T11:14:00Z" w16du:dateUtc="2025-01-16T09:14:00Z">
        <w:r>
          <w:rPr>
            <w:rFonts w:ascii="Calibri" w:eastAsia="Calibri" w:hAnsi="Calibri" w:cs="Times New Roman"/>
          </w:rPr>
          <w:t>l reporting requirements</w:t>
        </w:r>
      </w:ins>
    </w:p>
    <w:p w14:paraId="57D32CA8" w14:textId="6BA65D4A" w:rsidR="006C0517" w:rsidRDefault="00261A58" w:rsidP="00261A58">
      <w:pPr>
        <w:pStyle w:val="Bullet1"/>
        <w:numPr>
          <w:ilvl w:val="0"/>
          <w:numId w:val="0"/>
        </w:numPr>
        <w:rPr>
          <w:ins w:id="2604" w:author="Kaski Maiju" w:date="2025-01-16T11:15:00Z" w16du:dateUtc="2025-01-16T09:15:00Z"/>
          <w:rFonts w:ascii="Calibri" w:eastAsia="Calibri" w:hAnsi="Calibri" w:cs="Times New Roman"/>
          <w:color w:val="auto"/>
          <w:u w:val="single"/>
        </w:rPr>
      </w:pPr>
      <w:ins w:id="2605" w:author="Kaski Maiju" w:date="2025-01-16T11:15:00Z" w16du:dateUtc="2025-01-16T09:15:00Z">
        <w:r w:rsidRPr="001226AD">
          <w:rPr>
            <w:rFonts w:ascii="Calibri" w:eastAsia="Calibri" w:hAnsi="Calibri" w:cs="Times New Roman"/>
            <w:color w:val="auto"/>
            <w:u w:val="single"/>
          </w:rPr>
          <w:t>Typical sequence:</w:t>
        </w:r>
      </w:ins>
    </w:p>
    <w:p w14:paraId="3114B05A" w14:textId="074A5727" w:rsidR="00261A58" w:rsidRPr="00261A58" w:rsidRDefault="00261A58">
      <w:pPr>
        <w:pStyle w:val="Luettelokappale"/>
        <w:numPr>
          <w:ilvl w:val="0"/>
          <w:numId w:val="106"/>
        </w:numPr>
        <w:spacing w:line="259" w:lineRule="auto"/>
        <w:rPr>
          <w:ins w:id="2606" w:author="Kaski Maiju" w:date="2025-01-16T11:16:00Z" w16du:dateUtc="2025-01-16T09:16:00Z"/>
          <w:rFonts w:ascii="Calibri" w:eastAsia="Calibri" w:hAnsi="Calibri" w:cs="Times New Roman"/>
          <w:szCs w:val="28"/>
          <w:lang w:val="en-US"/>
          <w:rPrChange w:id="2607" w:author="Kaski Maiju" w:date="2025-01-16T11:17:00Z" w16du:dateUtc="2025-01-16T09:17:00Z">
            <w:rPr>
              <w:ins w:id="2608" w:author="Kaski Maiju" w:date="2025-01-16T11:16:00Z" w16du:dateUtc="2025-01-16T09:16:00Z"/>
              <w:rFonts w:ascii="Calibri" w:eastAsia="Calibri" w:hAnsi="Calibri" w:cs="Times New Roman"/>
              <w:color w:val="auto"/>
            </w:rPr>
          </w:rPrChange>
        </w:rPr>
        <w:pPrChange w:id="2609" w:author="Kaski Maiju" w:date="2025-01-16T11:17:00Z" w16du:dateUtc="2025-01-16T09:17:00Z">
          <w:pPr>
            <w:pStyle w:val="Bullet1"/>
            <w:numPr>
              <w:numId w:val="118"/>
            </w:numPr>
            <w:ind w:left="720"/>
          </w:pPr>
        </w:pPrChange>
      </w:pPr>
      <w:ins w:id="2610" w:author="Kaski Maiju" w:date="2025-01-16T11:15:00Z" w16du:dateUtc="2025-01-16T09:15:00Z">
        <w:r w:rsidRPr="00261A58">
          <w:rPr>
            <w:rFonts w:ascii="Calibri" w:eastAsia="Calibri" w:hAnsi="Calibri" w:cs="Times New Roman"/>
            <w:szCs w:val="28"/>
            <w:lang w:val="en-US"/>
            <w:rPrChange w:id="2611" w:author="Kaski Maiju" w:date="2025-01-16T11:17:00Z" w16du:dateUtc="2025-01-16T09:17:00Z">
              <w:rPr/>
            </w:rPrChange>
          </w:rPr>
          <w:lastRenderedPageBreak/>
          <w:t xml:space="preserve">Vessel </w:t>
        </w:r>
        <w:r w:rsidRPr="00261A58">
          <w:rPr>
            <w:rFonts w:ascii="Calibri" w:eastAsia="Calibri" w:hAnsi="Calibri" w:cs="Times New Roman"/>
            <w:szCs w:val="28"/>
            <w:lang w:val="en-US"/>
            <w:rPrChange w:id="2612" w:author="Kaski Maiju" w:date="2025-01-16T11:17:00Z" w16du:dateUtc="2025-01-16T09:17:00Z">
              <w:rPr>
                <w:rFonts w:ascii="Calibri" w:eastAsia="Calibri" w:hAnsi="Calibri" w:cs="Times New Roman"/>
              </w:rPr>
            </w:rPrChange>
          </w:rPr>
          <w:t>subscribes VTS Reporting Service</w:t>
        </w:r>
      </w:ins>
    </w:p>
    <w:p w14:paraId="54A9A4DC" w14:textId="52115457" w:rsidR="00261A58" w:rsidRPr="00261A58" w:rsidRDefault="00261A58">
      <w:pPr>
        <w:pStyle w:val="Luettelokappale"/>
        <w:numPr>
          <w:ilvl w:val="0"/>
          <w:numId w:val="106"/>
        </w:numPr>
        <w:spacing w:line="259" w:lineRule="auto"/>
        <w:rPr>
          <w:ins w:id="2613" w:author="Kaski Maiju" w:date="2025-01-16T11:16:00Z" w16du:dateUtc="2025-01-16T09:16:00Z"/>
          <w:rFonts w:ascii="Calibri" w:eastAsia="Calibri" w:hAnsi="Calibri" w:cs="Times New Roman"/>
          <w:szCs w:val="28"/>
          <w:lang w:val="en-US"/>
          <w:rPrChange w:id="2614" w:author="Kaski Maiju" w:date="2025-01-16T11:17:00Z" w16du:dateUtc="2025-01-16T09:17:00Z">
            <w:rPr>
              <w:ins w:id="2615" w:author="Kaski Maiju" w:date="2025-01-16T11:16:00Z" w16du:dateUtc="2025-01-16T09:16:00Z"/>
              <w:rFonts w:ascii="Calibri" w:eastAsia="Calibri" w:hAnsi="Calibri" w:cs="Times New Roman"/>
              <w:color w:val="auto"/>
            </w:rPr>
          </w:rPrChange>
        </w:rPr>
        <w:pPrChange w:id="2616" w:author="Kaski Maiju" w:date="2025-01-16T11:17:00Z" w16du:dateUtc="2025-01-16T09:17:00Z">
          <w:pPr>
            <w:pStyle w:val="Bullet1"/>
            <w:numPr>
              <w:numId w:val="118"/>
            </w:numPr>
            <w:ind w:left="720"/>
          </w:pPr>
        </w:pPrChange>
      </w:pPr>
      <w:ins w:id="2617" w:author="Kaski Maiju" w:date="2025-01-16T11:16:00Z" w16du:dateUtc="2025-01-16T09:16:00Z">
        <w:r w:rsidRPr="00261A58">
          <w:rPr>
            <w:rFonts w:ascii="Calibri" w:eastAsia="Calibri" w:hAnsi="Calibri" w:cs="Times New Roman"/>
            <w:szCs w:val="28"/>
            <w:lang w:val="en-US"/>
            <w:rPrChange w:id="2618" w:author="Kaski Maiju" w:date="2025-01-16T11:17:00Z" w16du:dateUtc="2025-01-16T09:17:00Z">
              <w:rPr>
                <w:rFonts w:ascii="Calibri" w:eastAsia="Calibri" w:hAnsi="Calibri" w:cs="Times New Roman"/>
              </w:rPr>
            </w:rPrChange>
          </w:rPr>
          <w:t>VTS system sends all reporting requirements automatically to vessel</w:t>
        </w:r>
      </w:ins>
    </w:p>
    <w:p w14:paraId="547A0734" w14:textId="5B2D7E82" w:rsidR="00261A58" w:rsidRPr="00261A58" w:rsidRDefault="00261A58">
      <w:pPr>
        <w:pStyle w:val="Luettelokappale"/>
        <w:numPr>
          <w:ilvl w:val="0"/>
          <w:numId w:val="106"/>
        </w:numPr>
        <w:spacing w:line="259" w:lineRule="auto"/>
        <w:rPr>
          <w:ins w:id="2619" w:author="Kaski Maiju" w:date="2025-01-16T11:16:00Z" w16du:dateUtc="2025-01-16T09:16:00Z"/>
          <w:rFonts w:ascii="Calibri" w:eastAsia="Calibri" w:hAnsi="Calibri" w:cs="Times New Roman"/>
          <w:szCs w:val="28"/>
          <w:lang w:val="en-US"/>
          <w:rPrChange w:id="2620" w:author="Kaski Maiju" w:date="2025-01-16T11:17:00Z" w16du:dateUtc="2025-01-16T09:17:00Z">
            <w:rPr>
              <w:ins w:id="2621" w:author="Kaski Maiju" w:date="2025-01-16T11:16:00Z" w16du:dateUtc="2025-01-16T09:16:00Z"/>
              <w:rFonts w:ascii="Calibri" w:eastAsia="Calibri" w:hAnsi="Calibri" w:cs="Times New Roman"/>
              <w:color w:val="auto"/>
            </w:rPr>
          </w:rPrChange>
        </w:rPr>
        <w:pPrChange w:id="2622" w:author="Kaski Maiju" w:date="2025-01-16T11:17:00Z" w16du:dateUtc="2025-01-16T09:17:00Z">
          <w:pPr>
            <w:pStyle w:val="Bullet1"/>
            <w:numPr>
              <w:numId w:val="118"/>
            </w:numPr>
            <w:ind w:left="720"/>
          </w:pPr>
        </w:pPrChange>
      </w:pPr>
      <w:ins w:id="2623" w:author="Kaski Maiju" w:date="2025-01-16T11:16:00Z" w16du:dateUtc="2025-01-16T09:16:00Z">
        <w:r w:rsidRPr="00261A58">
          <w:rPr>
            <w:rFonts w:ascii="Calibri" w:eastAsia="Calibri" w:hAnsi="Calibri" w:cs="Times New Roman"/>
            <w:szCs w:val="28"/>
            <w:lang w:val="en-US"/>
            <w:rPrChange w:id="2624" w:author="Kaski Maiju" w:date="2025-01-16T11:17:00Z" w16du:dateUtc="2025-01-16T09:17:00Z">
              <w:rPr>
                <w:rFonts w:ascii="Calibri" w:eastAsia="Calibri" w:hAnsi="Calibri" w:cs="Times New Roman"/>
              </w:rPr>
            </w:rPrChange>
          </w:rPr>
          <w:t>Vessel receives all reporting requirements</w:t>
        </w:r>
      </w:ins>
    </w:p>
    <w:p w14:paraId="57795216" w14:textId="6821E21F" w:rsidR="00F30155" w:rsidRPr="00261A58" w:rsidRDefault="00261A58">
      <w:pPr>
        <w:pStyle w:val="Luettelokappale"/>
        <w:numPr>
          <w:ilvl w:val="0"/>
          <w:numId w:val="106"/>
        </w:numPr>
        <w:spacing w:line="259" w:lineRule="auto"/>
        <w:rPr>
          <w:ins w:id="2625" w:author="Kaski Maiju" w:date="2025-01-16T11:02:00Z" w16du:dateUtc="2025-01-16T09:02:00Z"/>
          <w:rFonts w:ascii="Calibri" w:eastAsia="Calibri" w:hAnsi="Calibri" w:cs="Times New Roman"/>
          <w:szCs w:val="28"/>
          <w:lang w:val="en-US"/>
          <w:rPrChange w:id="2626" w:author="Kaski Maiju" w:date="2025-01-16T11:17:00Z" w16du:dateUtc="2025-01-16T09:17:00Z">
            <w:rPr>
              <w:ins w:id="2627" w:author="Kaski Maiju" w:date="2025-01-16T11:02:00Z" w16du:dateUtc="2025-01-16T09:02:00Z"/>
            </w:rPr>
          </w:rPrChange>
        </w:rPr>
        <w:pPrChange w:id="2628" w:author="Kaski Maiju" w:date="2025-01-16T11:17:00Z" w16du:dateUtc="2025-01-16T09:17:00Z">
          <w:pPr>
            <w:pStyle w:val="Bullet1"/>
            <w:numPr>
              <w:numId w:val="0"/>
            </w:numPr>
            <w:ind w:left="0" w:firstLine="0"/>
          </w:pPr>
        </w:pPrChange>
      </w:pPr>
      <w:ins w:id="2629" w:author="Kaski Maiju" w:date="2025-01-16T11:17:00Z" w16du:dateUtc="2025-01-16T09:17:00Z">
        <w:r w:rsidRPr="00057920">
          <w:rPr>
            <w:rFonts w:ascii="Calibri" w:eastAsia="Calibri" w:hAnsi="Calibri" w:cs="Times New Roman"/>
            <w:szCs w:val="28"/>
            <w:lang w:val="en-US"/>
          </w:rPr>
          <w:t>V</w:t>
        </w:r>
        <w:r>
          <w:rPr>
            <w:rFonts w:ascii="Calibri" w:eastAsia="Calibri" w:hAnsi="Calibri" w:cs="Times New Roman"/>
            <w:szCs w:val="28"/>
            <w:lang w:val="en-US"/>
          </w:rPr>
          <w:t>essel</w:t>
        </w:r>
        <w:r w:rsidRPr="00057920">
          <w:rPr>
            <w:rFonts w:ascii="Calibri" w:eastAsia="Calibri" w:hAnsi="Calibri" w:cs="Times New Roman"/>
            <w:szCs w:val="28"/>
            <w:lang w:val="en-US"/>
          </w:rPr>
          <w:t xml:space="preserve"> sends “received” acknowledgement </w:t>
        </w:r>
        <w:r w:rsidRPr="002D4A37">
          <w:rPr>
            <w:rFonts w:ascii="Calibri" w:eastAsia="Calibri" w:hAnsi="Calibri" w:cs="Times New Roman"/>
            <w:szCs w:val="28"/>
            <w:lang w:val="en-US"/>
          </w:rPr>
          <w:t>automatically</w:t>
        </w:r>
        <w:r>
          <w:rPr>
            <w:rFonts w:ascii="Calibri" w:eastAsia="Calibri" w:hAnsi="Calibri" w:cs="Times New Roman"/>
            <w:szCs w:val="28"/>
            <w:lang w:val="en-US"/>
          </w:rPr>
          <w:t xml:space="preserve"> to VTS</w:t>
        </w:r>
      </w:ins>
    </w:p>
    <w:p w14:paraId="1A35C4D3" w14:textId="77777777" w:rsidR="00F30155" w:rsidRDefault="00F30155" w:rsidP="006C0517">
      <w:pPr>
        <w:pStyle w:val="Bullet1"/>
        <w:numPr>
          <w:ilvl w:val="0"/>
          <w:numId w:val="0"/>
        </w:numPr>
        <w:ind w:left="360"/>
        <w:rPr>
          <w:ins w:id="2630" w:author="Kaski Maiju" w:date="2025-01-15T12:16:00Z" w16du:dateUtc="2025-01-15T10:16:00Z"/>
          <w:color w:val="auto"/>
        </w:rPr>
      </w:pPr>
    </w:p>
    <w:p w14:paraId="67C59144" w14:textId="042C85DB" w:rsidR="00C01B7E" w:rsidRDefault="00CF4C02">
      <w:pPr>
        <w:pStyle w:val="AppendixHead3"/>
        <w:rPr>
          <w:ins w:id="2631" w:author="Kaski Maiju" w:date="2025-01-15T12:17:00Z" w16du:dateUtc="2025-01-15T10:17:00Z"/>
        </w:rPr>
        <w:pPrChange w:id="2632" w:author="Kaski Maiju" w:date="2025-01-15T15:30:00Z" w16du:dateUtc="2025-01-15T13:30:00Z">
          <w:pPr>
            <w:spacing w:after="160" w:line="259" w:lineRule="auto"/>
          </w:pPr>
        </w:pPrChange>
      </w:pPr>
      <w:ins w:id="2633" w:author="Kaski Maiju" w:date="2025-01-15T12:17:00Z" w16du:dateUtc="2025-01-15T10:17:00Z">
        <w:r>
          <w:t xml:space="preserve">USE CASE </w:t>
        </w:r>
      </w:ins>
      <w:ins w:id="2634" w:author="Kaski Maiju" w:date="2025-01-16T11:14:00Z" w16du:dateUtc="2025-01-16T09:14:00Z">
        <w:r w:rsidR="00261A58">
          <w:t>2</w:t>
        </w:r>
      </w:ins>
      <w:ins w:id="2635" w:author="Kaski Maiju" w:date="2025-01-15T12:17:00Z" w16du:dateUtc="2025-01-15T10:17:00Z">
        <w:r>
          <w:t xml:space="preserve"> – VESSEL </w:t>
        </w:r>
      </w:ins>
      <w:ins w:id="2636" w:author="Kaski Maiju" w:date="2025-01-16T10:12:00Z" w16du:dateUtc="2025-01-16T08:12:00Z">
        <w:r w:rsidR="002A4508" w:rsidRPr="00EF0C76">
          <w:rPr>
            <w:sz w:val="28"/>
            <w:szCs w:val="24"/>
            <w:rPrChange w:id="2637" w:author="Kaski Maiju" w:date="2025-01-16T10:20:00Z" w16du:dateUtc="2025-01-16T08:20:00Z">
              <w:rPr>
                <w:b/>
                <w:smallCaps/>
              </w:rPr>
            </w:rPrChange>
          </w:rPr>
          <w:t>sends complete report</w:t>
        </w:r>
      </w:ins>
    </w:p>
    <w:p w14:paraId="75B82943" w14:textId="112F1D4D" w:rsidR="00C01B7E" w:rsidRDefault="00C01B7E" w:rsidP="007D223A">
      <w:pPr>
        <w:spacing w:after="160" w:line="259" w:lineRule="auto"/>
        <w:ind w:left="2124" w:hanging="2124"/>
        <w:rPr>
          <w:ins w:id="2638" w:author="Kaski Maiju" w:date="2025-01-15T12:51:00Z" w16du:dateUtc="2025-01-15T10:51:00Z"/>
          <w:rFonts w:ascii="Calibri" w:eastAsia="Calibri" w:hAnsi="Calibri" w:cs="Times New Roman"/>
          <w:sz w:val="22"/>
        </w:rPr>
      </w:pPr>
      <w:ins w:id="2639" w:author="Kaski Maiju" w:date="2025-01-15T12:16:00Z" w16du:dateUtc="2025-01-15T10:16:00Z">
        <w:r w:rsidRPr="001226AD">
          <w:rPr>
            <w:rFonts w:ascii="Calibri" w:eastAsia="Calibri" w:hAnsi="Calibri" w:cs="Times New Roman"/>
            <w:sz w:val="22"/>
            <w:u w:val="single"/>
          </w:rPr>
          <w:t>Description:</w:t>
        </w:r>
        <w:r w:rsidRPr="001226AD">
          <w:rPr>
            <w:rFonts w:ascii="Calibri" w:eastAsia="Calibri" w:hAnsi="Calibri" w:cs="Times New Roman"/>
            <w:sz w:val="22"/>
          </w:rPr>
          <w:t xml:space="preserve"> </w:t>
        </w:r>
        <w:r w:rsidRPr="001226AD">
          <w:rPr>
            <w:rFonts w:ascii="Calibri" w:eastAsia="Calibri" w:hAnsi="Calibri" w:cs="Times New Roman"/>
            <w:sz w:val="22"/>
          </w:rPr>
          <w:tab/>
        </w:r>
      </w:ins>
      <w:ins w:id="2640" w:author="Kaski Maiju" w:date="2025-01-15T12:38:00Z" w16du:dateUtc="2025-01-15T10:38:00Z">
        <w:r w:rsidR="007D223A">
          <w:rPr>
            <w:rFonts w:ascii="Calibri" w:eastAsia="Calibri" w:hAnsi="Calibri" w:cs="Times New Roman"/>
            <w:sz w:val="22"/>
          </w:rPr>
          <w:t xml:space="preserve">Vessel </w:t>
        </w:r>
      </w:ins>
      <w:ins w:id="2641" w:author="Kaski Maiju" w:date="2025-01-16T10:16:00Z" w16du:dateUtc="2025-01-16T08:16:00Z">
        <w:r w:rsidR="002A4508">
          <w:rPr>
            <w:rFonts w:ascii="Calibri" w:eastAsia="Calibri" w:hAnsi="Calibri" w:cs="Times New Roman"/>
            <w:sz w:val="22"/>
          </w:rPr>
          <w:t>sends report</w:t>
        </w:r>
      </w:ins>
    </w:p>
    <w:p w14:paraId="44D0A270" w14:textId="3CA192B5" w:rsidR="005542E1" w:rsidRPr="00C94BE9" w:rsidRDefault="00C94BE9">
      <w:pPr>
        <w:spacing w:after="160" w:line="259" w:lineRule="auto"/>
        <w:ind w:left="2124" w:hanging="2124"/>
        <w:rPr>
          <w:ins w:id="2642" w:author="Kaski Maiju" w:date="2025-01-15T12:16:00Z" w16du:dateUtc="2025-01-15T10:16:00Z"/>
          <w:rFonts w:ascii="Calibri" w:eastAsia="Calibri" w:hAnsi="Calibri" w:cs="Times New Roman"/>
          <w:sz w:val="22"/>
        </w:rPr>
        <w:pPrChange w:id="2643" w:author="Kaski Maiju" w:date="2025-01-16T11:01:00Z" w16du:dateUtc="2025-01-16T09:01:00Z">
          <w:pPr>
            <w:spacing w:after="160" w:line="259" w:lineRule="auto"/>
          </w:pPr>
        </w:pPrChange>
      </w:pPr>
      <w:ins w:id="2644" w:author="Kaski Maiju" w:date="2025-01-15T12:51:00Z" w16du:dateUtc="2025-01-15T10:51:00Z">
        <w:r w:rsidRPr="00C94BE9">
          <w:rPr>
            <w:rFonts w:ascii="Calibri" w:eastAsia="Calibri" w:hAnsi="Calibri" w:cs="Times New Roman"/>
            <w:sz w:val="22"/>
            <w:u w:val="single"/>
            <w:rPrChange w:id="2645" w:author="Kaski Maiju" w:date="2025-01-15T12:51:00Z" w16du:dateUtc="2025-01-15T10:51:00Z">
              <w:rPr>
                <w:rFonts w:ascii="Calibri" w:eastAsia="Calibri" w:hAnsi="Calibri" w:cs="Times New Roman"/>
                <w:sz w:val="22"/>
              </w:rPr>
            </w:rPrChange>
          </w:rPr>
          <w:t>Pre-conditions:</w:t>
        </w:r>
        <w:r>
          <w:rPr>
            <w:rFonts w:ascii="Calibri" w:eastAsia="Calibri" w:hAnsi="Calibri" w:cs="Times New Roman"/>
            <w:sz w:val="22"/>
          </w:rPr>
          <w:tab/>
        </w:r>
      </w:ins>
      <w:ins w:id="2646" w:author="Kaski Maiju" w:date="2025-01-16T10:13:00Z" w16du:dateUtc="2025-01-16T08:13:00Z">
        <w:r w:rsidR="002A4508" w:rsidRPr="001226AD">
          <w:rPr>
            <w:rFonts w:ascii="Calibri" w:eastAsia="Calibri" w:hAnsi="Calibri" w:cs="Times New Roman"/>
            <w:sz w:val="22"/>
          </w:rPr>
          <w:t xml:space="preserve">Vessel has subscribed VTS </w:t>
        </w:r>
        <w:r w:rsidR="002A4508">
          <w:rPr>
            <w:rFonts w:ascii="Calibri" w:eastAsia="Calibri" w:hAnsi="Calibri" w:cs="Times New Roman"/>
            <w:sz w:val="22"/>
          </w:rPr>
          <w:t>Reporting</w:t>
        </w:r>
        <w:r w:rsidR="002A4508" w:rsidRPr="001226AD">
          <w:rPr>
            <w:rFonts w:ascii="Calibri" w:eastAsia="Calibri" w:hAnsi="Calibri" w:cs="Times New Roman"/>
            <w:sz w:val="22"/>
          </w:rPr>
          <w:t xml:space="preserve"> Service</w:t>
        </w:r>
      </w:ins>
      <w:ins w:id="2647" w:author="Kaski Maiju" w:date="2025-01-16T11:18:00Z" w16du:dateUtc="2025-01-16T09:18:00Z">
        <w:r w:rsidR="00261A58">
          <w:rPr>
            <w:rFonts w:ascii="Calibri" w:eastAsia="Calibri" w:hAnsi="Calibri" w:cs="Times New Roman"/>
            <w:sz w:val="22"/>
          </w:rPr>
          <w:t xml:space="preserve"> and </w:t>
        </w:r>
      </w:ins>
      <w:ins w:id="2648" w:author="Kaski Maiju" w:date="2025-01-16T11:37:00Z" w16du:dateUtc="2025-01-16T09:37:00Z">
        <w:r w:rsidR="00AB48FD">
          <w:rPr>
            <w:rFonts w:ascii="Calibri" w:eastAsia="Calibri" w:hAnsi="Calibri" w:cs="Times New Roman"/>
            <w:sz w:val="22"/>
          </w:rPr>
          <w:t xml:space="preserve">has </w:t>
        </w:r>
      </w:ins>
      <w:ins w:id="2649" w:author="Kaski Maiju" w:date="2025-01-16T11:18:00Z" w16du:dateUtc="2025-01-16T09:18:00Z">
        <w:r w:rsidR="00261A58">
          <w:rPr>
            <w:rFonts w:ascii="Calibri" w:eastAsia="Calibri" w:hAnsi="Calibri" w:cs="Times New Roman"/>
            <w:sz w:val="22"/>
          </w:rPr>
          <w:t>all reporting requirements</w:t>
        </w:r>
      </w:ins>
    </w:p>
    <w:p w14:paraId="3513DCA9" w14:textId="77777777" w:rsidR="00C01B7E" w:rsidRPr="001226AD" w:rsidRDefault="00C01B7E" w:rsidP="00C01B7E">
      <w:pPr>
        <w:pStyle w:val="Bullet1"/>
        <w:numPr>
          <w:ilvl w:val="0"/>
          <w:numId w:val="0"/>
        </w:numPr>
        <w:ind w:left="360" w:hanging="360"/>
        <w:rPr>
          <w:ins w:id="2650" w:author="Kaski Maiju" w:date="2025-01-15T12:16:00Z" w16du:dateUtc="2025-01-15T10:16:00Z"/>
          <w:rFonts w:ascii="Calibri" w:eastAsia="Calibri" w:hAnsi="Calibri" w:cs="Times New Roman"/>
          <w:color w:val="auto"/>
          <w:u w:val="single"/>
        </w:rPr>
      </w:pPr>
      <w:ins w:id="2651" w:author="Kaski Maiju" w:date="2025-01-15T12:16:00Z" w16du:dateUtc="2025-01-15T10:16:00Z">
        <w:r w:rsidRPr="001226AD">
          <w:rPr>
            <w:rFonts w:ascii="Calibri" w:eastAsia="Calibri" w:hAnsi="Calibri" w:cs="Times New Roman"/>
            <w:color w:val="auto"/>
            <w:u w:val="single"/>
          </w:rPr>
          <w:t>Typical sequence:</w:t>
        </w:r>
        <w:r w:rsidRPr="001226AD">
          <w:rPr>
            <w:rFonts w:ascii="Calibri" w:eastAsia="Calibri" w:hAnsi="Calibri" w:cs="Times New Roman"/>
            <w:color w:val="auto"/>
          </w:rPr>
          <w:tab/>
        </w:r>
        <w:r w:rsidRPr="001226AD">
          <w:rPr>
            <w:rFonts w:ascii="Calibri" w:eastAsia="Calibri" w:hAnsi="Calibri" w:cs="Times New Roman"/>
            <w:color w:val="auto"/>
          </w:rPr>
          <w:tab/>
        </w:r>
      </w:ins>
    </w:p>
    <w:p w14:paraId="58146417" w14:textId="59C2E6AC" w:rsidR="002A4508" w:rsidRDefault="002A4508">
      <w:pPr>
        <w:pStyle w:val="Luettelokappale"/>
        <w:numPr>
          <w:ilvl w:val="0"/>
          <w:numId w:val="119"/>
        </w:numPr>
        <w:spacing w:line="259" w:lineRule="auto"/>
        <w:rPr>
          <w:ins w:id="2652" w:author="Kaski Maiju" w:date="2025-01-16T10:19:00Z" w16du:dateUtc="2025-01-16T08:19:00Z"/>
          <w:rFonts w:ascii="Calibri" w:eastAsia="Calibri" w:hAnsi="Calibri" w:cs="Times New Roman"/>
          <w:szCs w:val="28"/>
          <w:lang w:val="en-US"/>
        </w:rPr>
        <w:pPrChange w:id="2653" w:author="Kaski Maiju" w:date="2025-01-16T11:18:00Z" w16du:dateUtc="2025-01-16T09:18:00Z">
          <w:pPr>
            <w:pStyle w:val="Luettelokappale"/>
            <w:numPr>
              <w:numId w:val="106"/>
            </w:numPr>
            <w:spacing w:line="259" w:lineRule="auto"/>
            <w:ind w:hanging="360"/>
          </w:pPr>
        </w:pPrChange>
      </w:pPr>
      <w:ins w:id="2654" w:author="Kaski Maiju" w:date="2025-01-16T10:16:00Z" w16du:dateUtc="2025-01-16T08:16:00Z">
        <w:r>
          <w:rPr>
            <w:rFonts w:ascii="Calibri" w:eastAsia="Calibri" w:hAnsi="Calibri" w:cs="Times New Roman"/>
            <w:szCs w:val="28"/>
            <w:lang w:val="en-US"/>
          </w:rPr>
          <w:t xml:space="preserve">VTS </w:t>
        </w:r>
      </w:ins>
      <w:ins w:id="2655" w:author="Kaski Maiju" w:date="2025-01-16T10:17:00Z" w16du:dateUtc="2025-01-16T08:17:00Z">
        <w:r>
          <w:rPr>
            <w:rFonts w:ascii="Calibri" w:eastAsia="Calibri" w:hAnsi="Calibri" w:cs="Times New Roman"/>
            <w:szCs w:val="28"/>
            <w:lang w:val="en-US"/>
          </w:rPr>
          <w:t xml:space="preserve">sends report </w:t>
        </w:r>
      </w:ins>
      <w:ins w:id="2656" w:author="Kaski Maiju" w:date="2025-01-16T10:16:00Z" w16du:dateUtc="2025-01-16T08:16:00Z">
        <w:r>
          <w:rPr>
            <w:rFonts w:ascii="Calibri" w:eastAsia="Calibri" w:hAnsi="Calibri" w:cs="Times New Roman"/>
            <w:szCs w:val="28"/>
            <w:lang w:val="en-US"/>
          </w:rPr>
          <w:t xml:space="preserve">request </w:t>
        </w:r>
      </w:ins>
      <w:ins w:id="2657" w:author="Kaski Maiju" w:date="2025-01-16T10:17:00Z" w16du:dateUtc="2025-01-16T08:17:00Z">
        <w:r>
          <w:rPr>
            <w:rFonts w:ascii="Calibri" w:eastAsia="Calibri" w:hAnsi="Calibri" w:cs="Times New Roman"/>
            <w:szCs w:val="28"/>
            <w:lang w:val="en-US"/>
          </w:rPr>
          <w:t>to</w:t>
        </w:r>
      </w:ins>
      <w:ins w:id="2658" w:author="Kaski Maiju" w:date="2025-01-16T10:16:00Z" w16du:dateUtc="2025-01-16T08:16:00Z">
        <w:r>
          <w:rPr>
            <w:rFonts w:ascii="Calibri" w:eastAsia="Calibri" w:hAnsi="Calibri" w:cs="Times New Roman"/>
            <w:szCs w:val="28"/>
            <w:lang w:val="en-US"/>
          </w:rPr>
          <w:t xml:space="preserve"> vessel</w:t>
        </w:r>
      </w:ins>
      <w:ins w:id="2659" w:author="Kaski Maiju" w:date="2025-01-16T10:17:00Z" w16du:dateUtc="2025-01-16T08:17:00Z">
        <w:r>
          <w:rPr>
            <w:rFonts w:ascii="Calibri" w:eastAsia="Calibri" w:hAnsi="Calibri" w:cs="Times New Roman"/>
            <w:szCs w:val="28"/>
            <w:lang w:val="en-US"/>
          </w:rPr>
          <w:t xml:space="preserve"> </w:t>
        </w:r>
      </w:ins>
      <w:ins w:id="2660" w:author="Kaski Maiju" w:date="2025-01-16T10:18:00Z" w16du:dateUtc="2025-01-16T08:18:00Z">
        <w:r>
          <w:rPr>
            <w:rFonts w:ascii="Calibri" w:eastAsia="Calibri" w:hAnsi="Calibri" w:cs="Times New Roman"/>
            <w:szCs w:val="28"/>
            <w:lang w:val="en-US"/>
          </w:rPr>
          <w:t>automatically based on</w:t>
        </w:r>
      </w:ins>
      <w:ins w:id="2661" w:author="Kaski Maiju" w:date="2025-03-19T17:22:00Z" w16du:dateUtc="2025-03-19T15:22:00Z">
        <w:r w:rsidR="00E202B6">
          <w:rPr>
            <w:rFonts w:ascii="Calibri" w:eastAsia="Calibri" w:hAnsi="Calibri" w:cs="Times New Roman"/>
            <w:szCs w:val="28"/>
            <w:lang w:val="en-US"/>
          </w:rPr>
          <w:t xml:space="preserve"> </w:t>
        </w:r>
      </w:ins>
      <w:ins w:id="2662" w:author="Kaski Maiju" w:date="2025-01-16T10:18:00Z" w16du:dateUtc="2025-01-16T08:18:00Z">
        <w:r>
          <w:rPr>
            <w:rFonts w:ascii="Calibri" w:eastAsia="Calibri" w:hAnsi="Calibri" w:cs="Times New Roman"/>
            <w:szCs w:val="28"/>
            <w:lang w:val="en-US"/>
          </w:rPr>
          <w:t>position or time</w:t>
        </w:r>
      </w:ins>
    </w:p>
    <w:p w14:paraId="5583F6E3" w14:textId="3FF9D969" w:rsidR="007D223A" w:rsidRDefault="007D223A">
      <w:pPr>
        <w:pStyle w:val="Luettelokappale"/>
        <w:numPr>
          <w:ilvl w:val="0"/>
          <w:numId w:val="119"/>
        </w:numPr>
        <w:spacing w:line="259" w:lineRule="auto"/>
        <w:rPr>
          <w:ins w:id="2663" w:author="Kaski Maiju" w:date="2025-01-15T12:44:00Z" w16du:dateUtc="2025-01-15T10:44:00Z"/>
          <w:rFonts w:ascii="Calibri" w:eastAsia="Calibri" w:hAnsi="Calibri" w:cs="Times New Roman"/>
          <w:szCs w:val="28"/>
          <w:lang w:val="en-US"/>
        </w:rPr>
        <w:pPrChange w:id="2664" w:author="Kaski Maiju" w:date="2025-01-16T11:18:00Z" w16du:dateUtc="2025-01-16T09:18:00Z">
          <w:pPr>
            <w:pStyle w:val="Luettelokappale"/>
            <w:numPr>
              <w:numId w:val="106"/>
            </w:numPr>
            <w:spacing w:line="259" w:lineRule="auto"/>
            <w:ind w:hanging="360"/>
          </w:pPr>
        </w:pPrChange>
      </w:pPr>
      <w:ins w:id="2665" w:author="Kaski Maiju" w:date="2025-01-15T12:44:00Z" w16du:dateUtc="2025-01-15T10:44:00Z">
        <w:r>
          <w:rPr>
            <w:rFonts w:ascii="Calibri" w:eastAsia="Calibri" w:hAnsi="Calibri" w:cs="Times New Roman"/>
            <w:szCs w:val="28"/>
            <w:lang w:val="en-US"/>
          </w:rPr>
          <w:t xml:space="preserve">Vessel reports </w:t>
        </w:r>
      </w:ins>
      <w:ins w:id="2666" w:author="Kaski Maiju" w:date="2025-01-16T10:27:00Z" w16du:dateUtc="2025-01-16T08:27:00Z">
        <w:r w:rsidR="00EF0C76">
          <w:rPr>
            <w:rFonts w:ascii="Calibri" w:eastAsia="Calibri" w:hAnsi="Calibri" w:cs="Times New Roman"/>
            <w:szCs w:val="28"/>
            <w:lang w:val="en-US"/>
          </w:rPr>
          <w:t>requested info</w:t>
        </w:r>
      </w:ins>
      <w:ins w:id="2667" w:author="Kaski Maiju" w:date="2025-01-16T10:28:00Z" w16du:dateUtc="2025-01-16T08:28:00Z">
        <w:r w:rsidR="00EF0C76">
          <w:rPr>
            <w:rFonts w:ascii="Calibri" w:eastAsia="Calibri" w:hAnsi="Calibri" w:cs="Times New Roman"/>
            <w:szCs w:val="28"/>
            <w:lang w:val="en-US"/>
          </w:rPr>
          <w:t>rmation to VTS</w:t>
        </w:r>
      </w:ins>
    </w:p>
    <w:p w14:paraId="1A30DED3" w14:textId="77777777" w:rsidR="00AA09CD" w:rsidRDefault="00C94BE9">
      <w:pPr>
        <w:pStyle w:val="Luettelokappale"/>
        <w:numPr>
          <w:ilvl w:val="0"/>
          <w:numId w:val="119"/>
        </w:numPr>
        <w:spacing w:line="259" w:lineRule="auto"/>
        <w:rPr>
          <w:ins w:id="2668" w:author="Kaski Maiju" w:date="2025-03-19T17:35:00Z" w16du:dateUtc="2025-03-19T15:35:00Z"/>
          <w:rFonts w:ascii="Calibri" w:eastAsia="Calibri" w:hAnsi="Calibri" w:cs="Times New Roman"/>
          <w:szCs w:val="28"/>
          <w:lang w:val="en-US"/>
        </w:rPr>
        <w:pPrChange w:id="2669" w:author="Kaski Maiju" w:date="2025-03-19T17:36:00Z" w16du:dateUtc="2025-03-19T15:36:00Z">
          <w:pPr>
            <w:pStyle w:val="Luettelokappale"/>
            <w:numPr>
              <w:numId w:val="120"/>
            </w:numPr>
            <w:spacing w:line="259" w:lineRule="auto"/>
            <w:ind w:hanging="360"/>
          </w:pPr>
        </w:pPrChange>
      </w:pPr>
      <w:ins w:id="2670" w:author="Kaski Maiju" w:date="2025-01-15T12:55:00Z" w16du:dateUtc="2025-01-15T10:55:00Z">
        <w:r>
          <w:rPr>
            <w:rFonts w:ascii="Calibri" w:eastAsia="Calibri" w:hAnsi="Calibri" w:cs="Times New Roman"/>
            <w:szCs w:val="28"/>
            <w:lang w:val="en-US"/>
          </w:rPr>
          <w:t xml:space="preserve">VTS </w:t>
        </w:r>
      </w:ins>
      <w:ins w:id="2671" w:author="Kaski Maiju" w:date="2025-01-15T12:56:00Z" w16du:dateUtc="2025-01-15T10:56:00Z">
        <w:r>
          <w:rPr>
            <w:rFonts w:ascii="Calibri" w:eastAsia="Calibri" w:hAnsi="Calibri" w:cs="Times New Roman"/>
            <w:szCs w:val="28"/>
            <w:lang w:val="en-US"/>
          </w:rPr>
          <w:t xml:space="preserve">receives the </w:t>
        </w:r>
      </w:ins>
      <w:ins w:id="2672" w:author="Kaski Maiju" w:date="2025-01-16T10:28:00Z" w16du:dateUtc="2025-01-16T08:28:00Z">
        <w:r w:rsidR="00EF0C76">
          <w:rPr>
            <w:rFonts w:ascii="Calibri" w:eastAsia="Calibri" w:hAnsi="Calibri" w:cs="Times New Roman"/>
            <w:szCs w:val="28"/>
            <w:lang w:val="en-US"/>
          </w:rPr>
          <w:t>information</w:t>
        </w:r>
      </w:ins>
      <w:ins w:id="2673" w:author="Kaski Maiju" w:date="2025-01-15T12:56:00Z" w16du:dateUtc="2025-01-15T10:56:00Z">
        <w:r>
          <w:rPr>
            <w:rFonts w:ascii="Calibri" w:eastAsia="Calibri" w:hAnsi="Calibri" w:cs="Times New Roman"/>
            <w:szCs w:val="28"/>
            <w:lang w:val="en-US"/>
          </w:rPr>
          <w:t xml:space="preserve"> </w:t>
        </w:r>
      </w:ins>
    </w:p>
    <w:p w14:paraId="0357C35A" w14:textId="77777777" w:rsidR="00567298" w:rsidRDefault="00AA09CD">
      <w:pPr>
        <w:pStyle w:val="Luettelokappale"/>
        <w:numPr>
          <w:ilvl w:val="0"/>
          <w:numId w:val="119"/>
        </w:numPr>
        <w:spacing w:line="259" w:lineRule="auto"/>
        <w:rPr>
          <w:ins w:id="2674" w:author="Kaski Maiju" w:date="2025-03-19T17:36:00Z" w16du:dateUtc="2025-03-19T15:36:00Z"/>
          <w:rFonts w:ascii="Calibri" w:eastAsia="Calibri" w:hAnsi="Calibri" w:cs="Times New Roman"/>
          <w:szCs w:val="28"/>
          <w:lang w:val="en-US"/>
        </w:rPr>
        <w:pPrChange w:id="2675" w:author="Kaski Maiju" w:date="2025-03-19T17:36:00Z" w16du:dateUtc="2025-03-19T15:36:00Z">
          <w:pPr>
            <w:pStyle w:val="Luettelokappale"/>
            <w:numPr>
              <w:numId w:val="120"/>
            </w:numPr>
            <w:spacing w:line="259" w:lineRule="auto"/>
            <w:ind w:hanging="360"/>
          </w:pPr>
        </w:pPrChange>
      </w:pPr>
      <w:ins w:id="2676" w:author="Kaski Maiju" w:date="2025-03-19T17:35:00Z" w16du:dateUtc="2025-03-19T15:35:00Z">
        <w:r>
          <w:rPr>
            <w:rFonts w:ascii="Calibri" w:eastAsia="Calibri" w:hAnsi="Calibri" w:cs="Times New Roman"/>
            <w:szCs w:val="28"/>
            <w:lang w:val="en-US"/>
          </w:rPr>
          <w:t>VTS system validates the information</w:t>
        </w:r>
      </w:ins>
    </w:p>
    <w:p w14:paraId="1136D998" w14:textId="6FF77531" w:rsidR="00C94BE9" w:rsidRPr="00567298" w:rsidRDefault="00C94BE9">
      <w:pPr>
        <w:pStyle w:val="Luettelokappale"/>
        <w:numPr>
          <w:ilvl w:val="0"/>
          <w:numId w:val="119"/>
        </w:numPr>
        <w:spacing w:line="259" w:lineRule="auto"/>
        <w:rPr>
          <w:ins w:id="2677" w:author="Kaski Maiju" w:date="2025-01-15T12:16:00Z" w16du:dateUtc="2025-01-15T10:16:00Z"/>
          <w:rFonts w:ascii="Calibri" w:eastAsia="Calibri" w:hAnsi="Calibri" w:cs="Times New Roman"/>
          <w:szCs w:val="28"/>
          <w:lang w:val="en-US"/>
          <w:rPrChange w:id="2678" w:author="Kaski Maiju" w:date="2025-03-19T17:36:00Z" w16du:dateUtc="2025-03-19T15:36:00Z">
            <w:rPr>
              <w:ins w:id="2679" w:author="Kaski Maiju" w:date="2025-01-15T12:16:00Z" w16du:dateUtc="2025-01-15T10:16:00Z"/>
              <w:lang w:val="en-US"/>
            </w:rPr>
          </w:rPrChange>
        </w:rPr>
        <w:pPrChange w:id="2680" w:author="Kaski Maiju" w:date="2025-03-19T17:36:00Z" w16du:dateUtc="2025-03-19T15:36:00Z">
          <w:pPr>
            <w:pStyle w:val="Luettelokappale"/>
            <w:numPr>
              <w:numId w:val="106"/>
            </w:numPr>
            <w:spacing w:line="259" w:lineRule="auto"/>
            <w:ind w:hanging="360"/>
          </w:pPr>
        </w:pPrChange>
      </w:pPr>
      <w:ins w:id="2681" w:author="Kaski Maiju" w:date="2025-01-15T12:59:00Z" w16du:dateUtc="2025-01-15T10:59:00Z">
        <w:r w:rsidRPr="00567298">
          <w:rPr>
            <w:rFonts w:ascii="Calibri" w:eastAsia="Calibri" w:hAnsi="Calibri" w:cs="Times New Roman"/>
            <w:szCs w:val="28"/>
            <w:lang w:val="en-US"/>
            <w:rPrChange w:id="2682" w:author="Kaski Maiju" w:date="2025-03-19T17:36:00Z" w16du:dateUtc="2025-03-19T15:36:00Z">
              <w:rPr>
                <w:lang w:val="en-US"/>
              </w:rPr>
            </w:rPrChange>
          </w:rPr>
          <w:t>VTS systems sends acknowledgement automatically</w:t>
        </w:r>
      </w:ins>
    </w:p>
    <w:p w14:paraId="733B41AD" w14:textId="77777777" w:rsidR="00CF4C02" w:rsidRDefault="00CF4C02" w:rsidP="00CF4C02">
      <w:pPr>
        <w:spacing w:line="259" w:lineRule="auto"/>
        <w:rPr>
          <w:ins w:id="2683" w:author="Kaski Maiju" w:date="2025-01-15T12:21:00Z" w16du:dateUtc="2025-01-15T10:21:00Z"/>
          <w:rFonts w:ascii="Calibri" w:eastAsia="Calibri" w:hAnsi="Calibri" w:cs="Times New Roman"/>
          <w:szCs w:val="28"/>
          <w:lang w:val="en-US"/>
        </w:rPr>
      </w:pPr>
    </w:p>
    <w:p w14:paraId="1DC4A9E8" w14:textId="11E8B996" w:rsidR="00CF4C02" w:rsidRDefault="00CF4C02">
      <w:pPr>
        <w:pStyle w:val="AppendixHead3"/>
        <w:rPr>
          <w:ins w:id="2684" w:author="Kaski Maiju" w:date="2025-01-15T13:02:00Z" w16du:dateUtc="2025-01-15T11:02:00Z"/>
          <w:lang w:val="en-US"/>
        </w:rPr>
        <w:pPrChange w:id="2685" w:author="Kaski Maiju" w:date="2025-01-15T15:31:00Z" w16du:dateUtc="2025-01-15T13:31:00Z">
          <w:pPr>
            <w:pStyle w:val="AppendixHead4"/>
          </w:pPr>
        </w:pPrChange>
      </w:pPr>
      <w:ins w:id="2686" w:author="Kaski Maiju" w:date="2025-01-15T12:21:00Z" w16du:dateUtc="2025-01-15T10:21:00Z">
        <w:r>
          <w:rPr>
            <w:lang w:val="en-US"/>
          </w:rPr>
          <w:t xml:space="preserve">USE CASE </w:t>
        </w:r>
      </w:ins>
      <w:ins w:id="2687" w:author="Kaski Maiju" w:date="2025-01-16T11:28:00Z" w16du:dateUtc="2025-01-16T09:28:00Z">
        <w:r w:rsidR="00AB48FD">
          <w:rPr>
            <w:lang w:val="en-US"/>
          </w:rPr>
          <w:t>3</w:t>
        </w:r>
      </w:ins>
      <w:ins w:id="2688" w:author="Kaski Maiju" w:date="2025-01-15T12:21:00Z" w16du:dateUtc="2025-01-15T10:21:00Z">
        <w:r>
          <w:rPr>
            <w:lang w:val="en-US"/>
          </w:rPr>
          <w:t xml:space="preserve"> – VESSEL </w:t>
        </w:r>
      </w:ins>
      <w:ins w:id="2689" w:author="Kaski Maiju" w:date="2025-01-16T10:27:00Z" w16du:dateUtc="2025-01-16T08:27:00Z">
        <w:r w:rsidR="00EF0C76" w:rsidRPr="00EF0C76">
          <w:rPr>
            <w:sz w:val="28"/>
            <w:szCs w:val="24"/>
            <w:lang w:val="en-US"/>
            <w:rPrChange w:id="2690" w:author="Kaski Maiju" w:date="2025-01-16T10:29:00Z" w16du:dateUtc="2025-01-16T08:29:00Z">
              <w:rPr>
                <w:smallCaps/>
                <w:lang w:val="en-US"/>
              </w:rPr>
            </w:rPrChange>
          </w:rPr>
          <w:t xml:space="preserve">sends </w:t>
        </w:r>
      </w:ins>
      <w:ins w:id="2691" w:author="Kaski Maiju" w:date="2025-01-16T10:33:00Z" w16du:dateUtc="2025-01-16T08:33:00Z">
        <w:r w:rsidR="009E575A">
          <w:rPr>
            <w:sz w:val="28"/>
            <w:szCs w:val="24"/>
            <w:lang w:val="en-US"/>
          </w:rPr>
          <w:t xml:space="preserve">invalid </w:t>
        </w:r>
      </w:ins>
      <w:ins w:id="2692" w:author="Kaski Maiju" w:date="2025-01-16T10:34:00Z" w16du:dateUtc="2025-01-16T08:34:00Z">
        <w:r w:rsidR="009E575A">
          <w:rPr>
            <w:sz w:val="28"/>
            <w:szCs w:val="24"/>
            <w:lang w:val="en-US"/>
          </w:rPr>
          <w:t>report or no report at all</w:t>
        </w:r>
      </w:ins>
    </w:p>
    <w:p w14:paraId="76C6EFB5" w14:textId="10033E26" w:rsidR="009E575A" w:rsidRDefault="00C94BE9" w:rsidP="00C94BE9">
      <w:pPr>
        <w:spacing w:after="160" w:line="259" w:lineRule="auto"/>
        <w:ind w:left="2124" w:hanging="2124"/>
        <w:rPr>
          <w:ins w:id="2693" w:author="Kaski Maiju" w:date="2025-01-16T10:30:00Z" w16du:dateUtc="2025-01-16T08:30:00Z"/>
          <w:rFonts w:ascii="Calibri" w:eastAsia="Calibri" w:hAnsi="Calibri" w:cs="Times New Roman"/>
          <w:sz w:val="22"/>
          <w:u w:val="single"/>
        </w:rPr>
      </w:pPr>
      <w:ins w:id="2694" w:author="Kaski Maiju" w:date="2025-01-15T13:02:00Z" w16du:dateUtc="2025-01-15T11:02:00Z">
        <w:r w:rsidRPr="001226AD">
          <w:rPr>
            <w:rFonts w:ascii="Calibri" w:eastAsia="Calibri" w:hAnsi="Calibri" w:cs="Times New Roman"/>
            <w:sz w:val="22"/>
            <w:u w:val="single"/>
          </w:rPr>
          <w:t>Description:</w:t>
        </w:r>
        <w:r w:rsidRPr="001226AD">
          <w:rPr>
            <w:rFonts w:ascii="Calibri" w:eastAsia="Calibri" w:hAnsi="Calibri" w:cs="Times New Roman"/>
            <w:sz w:val="22"/>
          </w:rPr>
          <w:t xml:space="preserve"> </w:t>
        </w:r>
        <w:r w:rsidRPr="001226AD">
          <w:rPr>
            <w:rFonts w:ascii="Calibri" w:eastAsia="Calibri" w:hAnsi="Calibri" w:cs="Times New Roman"/>
            <w:sz w:val="22"/>
          </w:rPr>
          <w:tab/>
        </w:r>
      </w:ins>
      <w:ins w:id="2695" w:author="Kaski Maiju" w:date="2025-01-16T10:30:00Z" w16du:dateUtc="2025-01-16T08:30:00Z">
        <w:r w:rsidR="009E575A">
          <w:rPr>
            <w:rFonts w:ascii="Calibri" w:eastAsia="Calibri" w:hAnsi="Calibri" w:cs="Times New Roman"/>
            <w:sz w:val="22"/>
          </w:rPr>
          <w:t>Vessel sends in</w:t>
        </w:r>
      </w:ins>
      <w:ins w:id="2696" w:author="Kaski Maiju" w:date="2025-01-16T10:31:00Z" w16du:dateUtc="2025-01-16T08:31:00Z">
        <w:r w:rsidR="009E575A">
          <w:rPr>
            <w:rFonts w:ascii="Calibri" w:eastAsia="Calibri" w:hAnsi="Calibri" w:cs="Times New Roman"/>
            <w:sz w:val="22"/>
          </w:rPr>
          <w:t xml:space="preserve">complete </w:t>
        </w:r>
      </w:ins>
      <w:ins w:id="2697" w:author="Kaski Maiju" w:date="2025-01-16T10:30:00Z" w16du:dateUtc="2025-01-16T08:30:00Z">
        <w:r w:rsidR="009E575A" w:rsidRPr="009E575A">
          <w:rPr>
            <w:rFonts w:ascii="Calibri" w:eastAsia="Calibri" w:hAnsi="Calibri" w:cs="Times New Roman"/>
            <w:sz w:val="22"/>
          </w:rPr>
          <w:t>report</w:t>
        </w:r>
      </w:ins>
      <w:ins w:id="2698" w:author="Kaski Maiju" w:date="2025-01-16T10:33:00Z" w16du:dateUtc="2025-01-16T08:33:00Z">
        <w:r w:rsidR="009E575A">
          <w:rPr>
            <w:rFonts w:ascii="Calibri" w:eastAsia="Calibri" w:hAnsi="Calibri" w:cs="Times New Roman"/>
            <w:sz w:val="22"/>
          </w:rPr>
          <w:t xml:space="preserve">, </w:t>
        </w:r>
      </w:ins>
      <w:ins w:id="2699" w:author="Kaski Maiju" w:date="2025-01-16T10:31:00Z" w16du:dateUtc="2025-01-16T08:31:00Z">
        <w:r w:rsidR="009E575A" w:rsidRPr="009E575A">
          <w:rPr>
            <w:rFonts w:ascii="Calibri" w:eastAsia="Calibri" w:hAnsi="Calibri" w:cs="Times New Roman"/>
            <w:sz w:val="22"/>
            <w:rPrChange w:id="2700" w:author="Kaski Maiju" w:date="2025-01-16T10:31:00Z" w16du:dateUtc="2025-01-16T08:31:00Z">
              <w:rPr>
                <w:rFonts w:ascii="Calibri" w:eastAsia="Calibri" w:hAnsi="Calibri" w:cs="Times New Roman"/>
                <w:sz w:val="22"/>
                <w:u w:val="single"/>
              </w:rPr>
            </w:rPrChange>
          </w:rPr>
          <w:t xml:space="preserve">no report </w:t>
        </w:r>
      </w:ins>
      <w:ins w:id="2701" w:author="Kaski Maiju" w:date="2025-01-16T10:33:00Z" w16du:dateUtc="2025-01-16T08:33:00Z">
        <w:r w:rsidR="009E575A">
          <w:rPr>
            <w:rFonts w:ascii="Calibri" w:eastAsia="Calibri" w:hAnsi="Calibri" w:cs="Times New Roman"/>
            <w:sz w:val="22"/>
          </w:rPr>
          <w:t>or report with incorrect information</w:t>
        </w:r>
      </w:ins>
    </w:p>
    <w:p w14:paraId="26E9BB82" w14:textId="24C8B366" w:rsidR="009E575A" w:rsidRPr="00C94BE9" w:rsidRDefault="00C94BE9" w:rsidP="00261A58">
      <w:pPr>
        <w:spacing w:after="160" w:line="259" w:lineRule="auto"/>
        <w:ind w:left="2124" w:hanging="2124"/>
        <w:rPr>
          <w:ins w:id="2702" w:author="Kaski Maiju" w:date="2025-01-16T10:31:00Z" w16du:dateUtc="2025-01-16T08:31:00Z"/>
          <w:rFonts w:ascii="Calibri" w:eastAsia="Calibri" w:hAnsi="Calibri" w:cs="Times New Roman"/>
          <w:sz w:val="22"/>
        </w:rPr>
      </w:pPr>
      <w:ins w:id="2703" w:author="Kaski Maiju" w:date="2025-01-15T13:02:00Z" w16du:dateUtc="2025-01-15T11:02:00Z">
        <w:r w:rsidRPr="001226AD">
          <w:rPr>
            <w:rFonts w:ascii="Calibri" w:eastAsia="Calibri" w:hAnsi="Calibri" w:cs="Times New Roman"/>
            <w:sz w:val="22"/>
            <w:u w:val="single"/>
          </w:rPr>
          <w:t>Pre-conditions:</w:t>
        </w:r>
        <w:r>
          <w:rPr>
            <w:rFonts w:ascii="Calibri" w:eastAsia="Calibri" w:hAnsi="Calibri" w:cs="Times New Roman"/>
            <w:sz w:val="22"/>
          </w:rPr>
          <w:tab/>
        </w:r>
      </w:ins>
      <w:ins w:id="2704" w:author="Kaski Maiju" w:date="2025-01-16T11:24:00Z" w16du:dateUtc="2025-01-16T09:24:00Z">
        <w:r w:rsidR="00261A58" w:rsidRPr="001226AD">
          <w:rPr>
            <w:rFonts w:ascii="Calibri" w:eastAsia="Calibri" w:hAnsi="Calibri" w:cs="Times New Roman"/>
            <w:sz w:val="22"/>
          </w:rPr>
          <w:t xml:space="preserve">Vessel has subscribed VTS </w:t>
        </w:r>
        <w:r w:rsidR="00261A58">
          <w:rPr>
            <w:rFonts w:ascii="Calibri" w:eastAsia="Calibri" w:hAnsi="Calibri" w:cs="Times New Roman"/>
            <w:sz w:val="22"/>
          </w:rPr>
          <w:t>Reporting</w:t>
        </w:r>
        <w:r w:rsidR="00261A58" w:rsidRPr="001226AD">
          <w:rPr>
            <w:rFonts w:ascii="Calibri" w:eastAsia="Calibri" w:hAnsi="Calibri" w:cs="Times New Roman"/>
            <w:sz w:val="22"/>
          </w:rPr>
          <w:t xml:space="preserve"> Service</w:t>
        </w:r>
        <w:r w:rsidR="00261A58">
          <w:rPr>
            <w:rFonts w:ascii="Calibri" w:eastAsia="Calibri" w:hAnsi="Calibri" w:cs="Times New Roman"/>
            <w:sz w:val="22"/>
          </w:rPr>
          <w:t xml:space="preserve"> and </w:t>
        </w:r>
      </w:ins>
      <w:ins w:id="2705" w:author="Kaski Maiju" w:date="2025-01-16T11:37:00Z" w16du:dateUtc="2025-01-16T09:37:00Z">
        <w:r w:rsidR="00AB48FD">
          <w:rPr>
            <w:rFonts w:ascii="Calibri" w:eastAsia="Calibri" w:hAnsi="Calibri" w:cs="Times New Roman"/>
            <w:sz w:val="22"/>
          </w:rPr>
          <w:t xml:space="preserve">has </w:t>
        </w:r>
      </w:ins>
      <w:ins w:id="2706" w:author="Kaski Maiju" w:date="2025-01-16T11:24:00Z" w16du:dateUtc="2025-01-16T09:24:00Z">
        <w:r w:rsidR="00261A58">
          <w:rPr>
            <w:rFonts w:ascii="Calibri" w:eastAsia="Calibri" w:hAnsi="Calibri" w:cs="Times New Roman"/>
            <w:sz w:val="22"/>
          </w:rPr>
          <w:t>all reporting requirements</w:t>
        </w:r>
      </w:ins>
    </w:p>
    <w:p w14:paraId="37073269" w14:textId="6FCB3AEC" w:rsidR="00C94BE9" w:rsidRPr="001226AD" w:rsidRDefault="00C94BE9" w:rsidP="009E575A">
      <w:pPr>
        <w:spacing w:after="160" w:line="259" w:lineRule="auto"/>
        <w:ind w:left="2124" w:hanging="2124"/>
        <w:rPr>
          <w:ins w:id="2707" w:author="Kaski Maiju" w:date="2025-01-15T13:02:00Z" w16du:dateUtc="2025-01-15T11:02:00Z"/>
          <w:rFonts w:ascii="Calibri" w:eastAsia="Calibri" w:hAnsi="Calibri" w:cs="Times New Roman"/>
          <w:u w:val="single"/>
        </w:rPr>
      </w:pPr>
      <w:ins w:id="2708" w:author="Kaski Maiju" w:date="2025-01-15T13:02:00Z" w16du:dateUtc="2025-01-15T11:02:00Z">
        <w:r w:rsidRPr="009E575A">
          <w:rPr>
            <w:rFonts w:ascii="Calibri" w:eastAsia="Calibri" w:hAnsi="Calibri" w:cs="Times New Roman"/>
            <w:sz w:val="22"/>
            <w:u w:val="single"/>
            <w:rPrChange w:id="2709" w:author="Kaski Maiju" w:date="2025-01-16T10:31:00Z" w16du:dateUtc="2025-01-16T08:31:00Z">
              <w:rPr>
                <w:rFonts w:ascii="Calibri" w:eastAsia="Calibri" w:hAnsi="Calibri" w:cs="Times New Roman"/>
                <w:u w:val="single"/>
              </w:rPr>
            </w:rPrChange>
          </w:rPr>
          <w:t>Typical sequence:</w:t>
        </w:r>
        <w:r w:rsidRPr="001226AD">
          <w:rPr>
            <w:rFonts w:ascii="Calibri" w:eastAsia="Calibri" w:hAnsi="Calibri" w:cs="Times New Roman"/>
          </w:rPr>
          <w:tab/>
        </w:r>
        <w:r w:rsidRPr="001226AD">
          <w:rPr>
            <w:rFonts w:ascii="Calibri" w:eastAsia="Calibri" w:hAnsi="Calibri" w:cs="Times New Roman"/>
          </w:rPr>
          <w:tab/>
        </w:r>
      </w:ins>
    </w:p>
    <w:p w14:paraId="3EFE1DB4" w14:textId="072C43E2" w:rsidR="009E575A" w:rsidRDefault="009E575A" w:rsidP="009E575A">
      <w:pPr>
        <w:pStyle w:val="Luettelokappale"/>
        <w:numPr>
          <w:ilvl w:val="0"/>
          <w:numId w:val="116"/>
        </w:numPr>
        <w:spacing w:line="259" w:lineRule="auto"/>
        <w:rPr>
          <w:ins w:id="2710" w:author="Kaski Maiju" w:date="2025-01-16T10:32:00Z" w16du:dateUtc="2025-01-16T08:32:00Z"/>
          <w:rFonts w:ascii="Calibri" w:eastAsia="Calibri" w:hAnsi="Calibri" w:cs="Times New Roman"/>
          <w:szCs w:val="28"/>
          <w:lang w:val="en-US"/>
        </w:rPr>
      </w:pPr>
      <w:ins w:id="2711" w:author="Kaski Maiju" w:date="2025-01-16T10:32:00Z" w16du:dateUtc="2025-01-16T08:32:00Z">
        <w:r>
          <w:rPr>
            <w:rFonts w:ascii="Calibri" w:eastAsia="Calibri" w:hAnsi="Calibri" w:cs="Times New Roman"/>
            <w:szCs w:val="28"/>
            <w:lang w:val="en-US"/>
          </w:rPr>
          <w:t>VTS sends report request to vessel automatically based on position or time</w:t>
        </w:r>
      </w:ins>
    </w:p>
    <w:p w14:paraId="35C6503E" w14:textId="274132A9" w:rsidR="009E575A" w:rsidRDefault="009E575A" w:rsidP="009E575A">
      <w:pPr>
        <w:pStyle w:val="Luettelokappale"/>
        <w:numPr>
          <w:ilvl w:val="0"/>
          <w:numId w:val="116"/>
        </w:numPr>
        <w:spacing w:line="259" w:lineRule="auto"/>
        <w:rPr>
          <w:ins w:id="2712" w:author="Kaski Maiju" w:date="2025-01-16T10:34:00Z" w16du:dateUtc="2025-01-16T08:34:00Z"/>
          <w:rFonts w:ascii="Calibri" w:eastAsia="Calibri" w:hAnsi="Calibri" w:cs="Times New Roman"/>
          <w:szCs w:val="28"/>
          <w:lang w:val="en-US"/>
        </w:rPr>
      </w:pPr>
      <w:ins w:id="2713" w:author="Kaski Maiju" w:date="2025-01-16T10:32:00Z" w16du:dateUtc="2025-01-16T08:32:00Z">
        <w:r>
          <w:rPr>
            <w:rFonts w:ascii="Calibri" w:eastAsia="Calibri" w:hAnsi="Calibri" w:cs="Times New Roman"/>
            <w:szCs w:val="28"/>
            <w:lang w:val="en-US"/>
          </w:rPr>
          <w:t xml:space="preserve">Vessel does not report </w:t>
        </w:r>
      </w:ins>
      <w:ins w:id="2714" w:author="Kaski Maiju" w:date="2025-01-16T10:34:00Z" w16du:dateUtc="2025-01-16T08:34:00Z">
        <w:r>
          <w:rPr>
            <w:rFonts w:ascii="Calibri" w:eastAsia="Calibri" w:hAnsi="Calibri" w:cs="Times New Roman"/>
            <w:szCs w:val="28"/>
            <w:lang w:val="en-US"/>
          </w:rPr>
          <w:t xml:space="preserve">as </w:t>
        </w:r>
      </w:ins>
      <w:ins w:id="2715" w:author="Kaski Maiju" w:date="2025-01-16T10:32:00Z" w16du:dateUtc="2025-01-16T08:32:00Z">
        <w:r>
          <w:rPr>
            <w:rFonts w:ascii="Calibri" w:eastAsia="Calibri" w:hAnsi="Calibri" w:cs="Times New Roman"/>
            <w:szCs w:val="28"/>
            <w:lang w:val="en-US"/>
          </w:rPr>
          <w:t>requested information to VTS</w:t>
        </w:r>
      </w:ins>
    </w:p>
    <w:p w14:paraId="5776E004" w14:textId="5BDA1E85" w:rsidR="009E575A" w:rsidRDefault="009E575A" w:rsidP="009E575A">
      <w:pPr>
        <w:pStyle w:val="Luettelokappale"/>
        <w:numPr>
          <w:ilvl w:val="0"/>
          <w:numId w:val="116"/>
        </w:numPr>
        <w:spacing w:line="259" w:lineRule="auto"/>
        <w:rPr>
          <w:ins w:id="2716" w:author="Kaski Maiju" w:date="2025-01-16T10:36:00Z" w16du:dateUtc="2025-01-16T08:36:00Z"/>
          <w:rFonts w:ascii="Calibri" w:eastAsia="Calibri" w:hAnsi="Calibri" w:cs="Times New Roman"/>
          <w:szCs w:val="28"/>
          <w:lang w:val="en-US"/>
        </w:rPr>
      </w:pPr>
      <w:ins w:id="2717" w:author="Kaski Maiju" w:date="2025-01-16T10:34:00Z" w16du:dateUtc="2025-01-16T08:34:00Z">
        <w:r>
          <w:rPr>
            <w:rFonts w:ascii="Calibri" w:eastAsia="Calibri" w:hAnsi="Calibri" w:cs="Times New Roman"/>
            <w:szCs w:val="28"/>
            <w:lang w:val="en-US"/>
          </w:rPr>
          <w:t xml:space="preserve">VTS system sends the VTS reporting requirements to vessel automatically </w:t>
        </w:r>
      </w:ins>
      <w:ins w:id="2718" w:author="Kaski Maiju" w:date="2025-03-19T17:23:00Z" w16du:dateUtc="2025-03-19T15:23:00Z">
        <w:r w:rsidR="00FF7486">
          <w:rPr>
            <w:rFonts w:ascii="Calibri" w:eastAsia="Calibri" w:hAnsi="Calibri" w:cs="Times New Roman"/>
            <w:szCs w:val="28"/>
            <w:lang w:val="en-US"/>
          </w:rPr>
          <w:t xml:space="preserve">and </w:t>
        </w:r>
      </w:ins>
      <w:ins w:id="2719" w:author="Kaski Maiju" w:date="2025-01-16T10:34:00Z" w16du:dateUtc="2025-01-16T08:34:00Z">
        <w:r>
          <w:rPr>
            <w:rFonts w:ascii="Calibri" w:eastAsia="Calibri" w:hAnsi="Calibri" w:cs="Times New Roman"/>
            <w:szCs w:val="28"/>
            <w:lang w:val="en-US"/>
          </w:rPr>
          <w:t>request</w:t>
        </w:r>
      </w:ins>
      <w:ins w:id="2720" w:author="Kaski Maiju" w:date="2025-03-19T17:23:00Z" w16du:dateUtc="2025-03-19T15:23:00Z">
        <w:r w:rsidR="00FF7486">
          <w:rPr>
            <w:rFonts w:ascii="Calibri" w:eastAsia="Calibri" w:hAnsi="Calibri" w:cs="Times New Roman"/>
            <w:szCs w:val="28"/>
            <w:lang w:val="en-US"/>
          </w:rPr>
          <w:t>s</w:t>
        </w:r>
      </w:ins>
      <w:ins w:id="2721" w:author="Kaski Maiju" w:date="2025-01-16T10:34:00Z" w16du:dateUtc="2025-01-16T08:34:00Z">
        <w:r>
          <w:rPr>
            <w:rFonts w:ascii="Calibri" w:eastAsia="Calibri" w:hAnsi="Calibri" w:cs="Times New Roman"/>
            <w:szCs w:val="28"/>
            <w:lang w:val="en-US"/>
          </w:rPr>
          <w:t xml:space="preserve"> complete report</w:t>
        </w:r>
      </w:ins>
    </w:p>
    <w:p w14:paraId="49DAD51D" w14:textId="4CE8E96D" w:rsidR="009E575A" w:rsidRPr="009E575A" w:rsidRDefault="009E575A" w:rsidP="009E575A">
      <w:pPr>
        <w:pStyle w:val="Luettelokappale"/>
        <w:numPr>
          <w:ilvl w:val="0"/>
          <w:numId w:val="116"/>
        </w:numPr>
        <w:spacing w:line="259" w:lineRule="auto"/>
        <w:rPr>
          <w:ins w:id="2722" w:author="Kaski Maiju" w:date="2025-01-16T10:32:00Z" w16du:dateUtc="2025-01-16T08:32:00Z"/>
          <w:rFonts w:ascii="Calibri" w:eastAsia="Calibri" w:hAnsi="Calibri" w:cs="Times New Roman"/>
          <w:szCs w:val="28"/>
          <w:lang w:val="en-US"/>
          <w:rPrChange w:id="2723" w:author="Kaski Maiju" w:date="2025-01-16T10:36:00Z" w16du:dateUtc="2025-01-16T08:36:00Z">
            <w:rPr>
              <w:ins w:id="2724" w:author="Kaski Maiju" w:date="2025-01-16T10:32:00Z" w16du:dateUtc="2025-01-16T08:32:00Z"/>
              <w:lang w:val="en-US"/>
            </w:rPr>
          </w:rPrChange>
        </w:rPr>
      </w:pPr>
      <w:ins w:id="2725" w:author="Kaski Maiju" w:date="2025-01-16T10:36:00Z" w16du:dateUtc="2025-01-16T08:36:00Z">
        <w:r>
          <w:rPr>
            <w:rFonts w:ascii="Calibri" w:eastAsia="Calibri" w:hAnsi="Calibri" w:cs="Times New Roman"/>
            <w:szCs w:val="28"/>
            <w:lang w:val="en-US"/>
          </w:rPr>
          <w:t>Vessel reports requested information to VTS</w:t>
        </w:r>
      </w:ins>
    </w:p>
    <w:p w14:paraId="140129CD" w14:textId="57F2D106" w:rsidR="009E575A" w:rsidRDefault="009E575A" w:rsidP="009E575A">
      <w:pPr>
        <w:pStyle w:val="Luettelokappale"/>
        <w:numPr>
          <w:ilvl w:val="0"/>
          <w:numId w:val="116"/>
        </w:numPr>
        <w:spacing w:line="259" w:lineRule="auto"/>
        <w:rPr>
          <w:ins w:id="2726" w:author="Kaski Maiju" w:date="2025-01-16T10:32:00Z" w16du:dateUtc="2025-01-16T08:32:00Z"/>
          <w:rFonts w:ascii="Calibri" w:eastAsia="Calibri" w:hAnsi="Calibri" w:cs="Times New Roman"/>
          <w:szCs w:val="28"/>
          <w:lang w:val="en-US"/>
        </w:rPr>
      </w:pPr>
      <w:ins w:id="2727" w:author="Kaski Maiju" w:date="2025-01-16T10:32:00Z" w16du:dateUtc="2025-01-16T08:32:00Z">
        <w:r>
          <w:rPr>
            <w:rFonts w:ascii="Calibri" w:eastAsia="Calibri" w:hAnsi="Calibri" w:cs="Times New Roman"/>
            <w:szCs w:val="28"/>
            <w:lang w:val="en-US"/>
          </w:rPr>
          <w:t xml:space="preserve">VTS receives </w:t>
        </w:r>
      </w:ins>
      <w:ins w:id="2728" w:author="Kaski Maiju" w:date="2025-03-20T10:16:00Z" w16du:dateUtc="2025-03-20T08:16:00Z">
        <w:r w:rsidR="00C66B9B">
          <w:rPr>
            <w:rFonts w:ascii="Calibri" w:eastAsia="Calibri" w:hAnsi="Calibri" w:cs="Times New Roman"/>
            <w:szCs w:val="28"/>
            <w:lang w:val="en-US"/>
          </w:rPr>
          <w:t xml:space="preserve">and validates </w:t>
        </w:r>
      </w:ins>
      <w:ins w:id="2729" w:author="Kaski Maiju" w:date="2025-01-16T10:32:00Z" w16du:dateUtc="2025-01-16T08:32:00Z">
        <w:r>
          <w:rPr>
            <w:rFonts w:ascii="Calibri" w:eastAsia="Calibri" w:hAnsi="Calibri" w:cs="Times New Roman"/>
            <w:szCs w:val="28"/>
            <w:lang w:val="en-US"/>
          </w:rPr>
          <w:t xml:space="preserve">the information </w:t>
        </w:r>
      </w:ins>
    </w:p>
    <w:p w14:paraId="0BAD57B2" w14:textId="4DA4956D" w:rsidR="009E575A" w:rsidRDefault="009E575A" w:rsidP="009E575A">
      <w:pPr>
        <w:pStyle w:val="Luettelokappale"/>
        <w:numPr>
          <w:ilvl w:val="0"/>
          <w:numId w:val="116"/>
        </w:numPr>
        <w:spacing w:line="259" w:lineRule="auto"/>
        <w:rPr>
          <w:ins w:id="2730" w:author="Kaski Maiju" w:date="2025-01-16T10:36:00Z" w16du:dateUtc="2025-01-16T08:36:00Z"/>
          <w:rFonts w:ascii="Calibri" w:eastAsia="Calibri" w:hAnsi="Calibri" w:cs="Times New Roman"/>
          <w:szCs w:val="28"/>
          <w:lang w:val="en-US"/>
        </w:rPr>
      </w:pPr>
      <w:ins w:id="2731" w:author="Kaski Maiju" w:date="2025-01-16T10:32:00Z" w16du:dateUtc="2025-01-16T08:32:00Z">
        <w:r>
          <w:rPr>
            <w:rFonts w:ascii="Calibri" w:eastAsia="Calibri" w:hAnsi="Calibri" w:cs="Times New Roman"/>
            <w:szCs w:val="28"/>
            <w:lang w:val="en-US"/>
          </w:rPr>
          <w:t>VTS system sends acknowledgement automatically</w:t>
        </w:r>
      </w:ins>
    </w:p>
    <w:p w14:paraId="15DFB726" w14:textId="4C2D5DD9" w:rsidR="009E575A" w:rsidRDefault="009E575A" w:rsidP="009E575A">
      <w:pPr>
        <w:spacing w:line="259" w:lineRule="auto"/>
        <w:rPr>
          <w:ins w:id="2732" w:author="Kaski Maiju" w:date="2025-01-16T10:48:00Z" w16du:dateUtc="2025-01-16T08:48:00Z"/>
          <w:rFonts w:ascii="Calibri" w:eastAsia="Calibri" w:hAnsi="Calibri" w:cs="Times New Roman"/>
          <w:sz w:val="22"/>
        </w:rPr>
      </w:pPr>
      <w:ins w:id="2733" w:author="Kaski Maiju" w:date="2025-01-16T10:36:00Z" w16du:dateUtc="2025-01-16T08:36:00Z">
        <w:r w:rsidRPr="009E575A">
          <w:rPr>
            <w:rFonts w:ascii="Calibri" w:eastAsia="Calibri" w:hAnsi="Calibri" w:cs="Times New Roman"/>
            <w:sz w:val="22"/>
            <w:u w:val="single"/>
            <w:rPrChange w:id="2734" w:author="Kaski Maiju" w:date="2025-01-16T10:37:00Z" w16du:dateUtc="2025-01-16T08:37:00Z">
              <w:rPr>
                <w:rFonts w:ascii="Calibri" w:eastAsia="Calibri" w:hAnsi="Calibri" w:cs="Times New Roman"/>
                <w:szCs w:val="28"/>
                <w:lang w:val="en-US"/>
              </w:rPr>
            </w:rPrChange>
          </w:rPr>
          <w:t>Post-conditions</w:t>
        </w:r>
      </w:ins>
      <w:ins w:id="2735" w:author="Kaski Maiju" w:date="2025-01-16T10:37:00Z" w16du:dateUtc="2025-01-16T08:37:00Z">
        <w:r>
          <w:rPr>
            <w:rFonts w:ascii="Calibri" w:eastAsia="Calibri" w:hAnsi="Calibri" w:cs="Times New Roman"/>
            <w:sz w:val="22"/>
            <w:u w:val="single"/>
          </w:rPr>
          <w:t>:</w:t>
        </w:r>
        <w:r>
          <w:rPr>
            <w:rFonts w:ascii="Calibri" w:eastAsia="Calibri" w:hAnsi="Calibri" w:cs="Times New Roman"/>
            <w:sz w:val="22"/>
          </w:rPr>
          <w:tab/>
          <w:t>If vessel does not send the information as requested other procedures take pla</w:t>
        </w:r>
      </w:ins>
      <w:ins w:id="2736" w:author="Kaski Maiju" w:date="2025-01-16T10:38:00Z" w16du:dateUtc="2025-01-16T08:38:00Z">
        <w:r>
          <w:rPr>
            <w:rFonts w:ascii="Calibri" w:eastAsia="Calibri" w:hAnsi="Calibri" w:cs="Times New Roman"/>
            <w:sz w:val="22"/>
          </w:rPr>
          <w:t>ce</w:t>
        </w:r>
      </w:ins>
      <w:ins w:id="2737" w:author="Kaski Maiju" w:date="2025-03-19T17:30:00Z" w16du:dateUtc="2025-03-19T15:30:00Z">
        <w:r w:rsidR="00D83AB5">
          <w:rPr>
            <w:rFonts w:ascii="Calibri" w:eastAsia="Calibri" w:hAnsi="Calibri" w:cs="Times New Roman"/>
            <w:sz w:val="22"/>
          </w:rPr>
          <w:t>.</w:t>
        </w:r>
      </w:ins>
    </w:p>
    <w:p w14:paraId="560A358C" w14:textId="77777777" w:rsidR="005542E1" w:rsidRDefault="005542E1" w:rsidP="009E575A">
      <w:pPr>
        <w:spacing w:line="259" w:lineRule="auto"/>
        <w:rPr>
          <w:ins w:id="2738" w:author="Kaski Maiju" w:date="2025-01-16T10:48:00Z" w16du:dateUtc="2025-01-16T08:48:00Z"/>
          <w:rFonts w:ascii="Calibri" w:eastAsia="Calibri" w:hAnsi="Calibri" w:cs="Times New Roman"/>
          <w:sz w:val="22"/>
        </w:rPr>
      </w:pPr>
    </w:p>
    <w:p w14:paraId="0EE05001" w14:textId="7C18509C" w:rsidR="005542E1" w:rsidRDefault="005542E1" w:rsidP="005542E1">
      <w:pPr>
        <w:pStyle w:val="AppendixHead3"/>
        <w:rPr>
          <w:ins w:id="2739" w:author="Kaski Maiju" w:date="2025-01-16T10:49:00Z" w16du:dateUtc="2025-01-16T08:49:00Z"/>
          <w:lang w:val="en-US"/>
        </w:rPr>
      </w:pPr>
      <w:ins w:id="2740" w:author="Kaski Maiju" w:date="2025-01-16T10:49:00Z" w16du:dateUtc="2025-01-16T08:49:00Z">
        <w:r>
          <w:rPr>
            <w:lang w:val="en-US"/>
          </w:rPr>
          <w:t xml:space="preserve">USE CASE </w:t>
        </w:r>
      </w:ins>
      <w:ins w:id="2741" w:author="Kaski Maiju" w:date="2025-01-16T11:29:00Z" w16du:dateUtc="2025-01-16T09:29:00Z">
        <w:r w:rsidR="00AB48FD">
          <w:rPr>
            <w:lang w:val="en-US"/>
          </w:rPr>
          <w:t>4</w:t>
        </w:r>
      </w:ins>
      <w:ins w:id="2742" w:author="Kaski Maiju" w:date="2025-01-16T10:49:00Z" w16du:dateUtc="2025-01-16T08:49:00Z">
        <w:r>
          <w:rPr>
            <w:lang w:val="en-US"/>
          </w:rPr>
          <w:t xml:space="preserve"> – VESSEL </w:t>
        </w:r>
        <w:r>
          <w:rPr>
            <w:sz w:val="28"/>
            <w:szCs w:val="24"/>
            <w:lang w:val="en-US"/>
          </w:rPr>
          <w:t xml:space="preserve">sends </w:t>
        </w:r>
      </w:ins>
      <w:ins w:id="2743" w:author="Kaski Maiju" w:date="2025-03-19T17:36:00Z" w16du:dateUtc="2025-03-19T15:36:00Z">
        <w:r w:rsidR="00E15B00">
          <w:rPr>
            <w:sz w:val="28"/>
            <w:szCs w:val="24"/>
            <w:lang w:val="en-US"/>
          </w:rPr>
          <w:t xml:space="preserve">updated </w:t>
        </w:r>
      </w:ins>
      <w:ins w:id="2744" w:author="Kaski Maiju" w:date="2025-01-16T11:24:00Z" w16du:dateUtc="2025-01-16T09:24:00Z">
        <w:r w:rsidR="00261A58">
          <w:rPr>
            <w:sz w:val="28"/>
            <w:szCs w:val="24"/>
            <w:lang w:val="en-US"/>
          </w:rPr>
          <w:t>report</w:t>
        </w:r>
      </w:ins>
    </w:p>
    <w:p w14:paraId="7E0E4D3C" w14:textId="539A9D99" w:rsidR="00AB48FD" w:rsidRPr="00AB48FD" w:rsidRDefault="00AB48FD">
      <w:pPr>
        <w:pStyle w:val="Appendix"/>
        <w:numPr>
          <w:ilvl w:val="0"/>
          <w:numId w:val="0"/>
        </w:numPr>
        <w:ind w:left="1701" w:hanging="1701"/>
        <w:rPr>
          <w:ins w:id="2745" w:author="Kaski Maiju" w:date="2025-01-16T11:27:00Z" w16du:dateUtc="2025-01-16T09:27:00Z"/>
          <w:rFonts w:ascii="Calibri" w:hAnsi="Calibri" w:cs="Times New Roman"/>
          <w:b w:val="0"/>
          <w:bCs w:val="0"/>
          <w:caps w:val="0"/>
          <w:color w:val="auto"/>
          <w:sz w:val="22"/>
          <w:szCs w:val="22"/>
          <w:rPrChange w:id="2746" w:author="Kaski Maiju" w:date="2025-01-16T11:28:00Z" w16du:dateUtc="2025-01-16T09:28:00Z">
            <w:rPr>
              <w:ins w:id="2747" w:author="Kaski Maiju" w:date="2025-01-16T11:27:00Z" w16du:dateUtc="2025-01-16T09:27:00Z"/>
              <w:u w:val="single"/>
            </w:rPr>
          </w:rPrChange>
        </w:rPr>
        <w:pPrChange w:id="2748" w:author="Kaski Maiju" w:date="2025-01-16T11:28:00Z" w16du:dateUtc="2025-01-16T09:28:00Z">
          <w:pPr>
            <w:pStyle w:val="Appendix"/>
          </w:pPr>
        </w:pPrChange>
      </w:pPr>
      <w:ins w:id="2749" w:author="Kaski Maiju" w:date="2025-01-16T11:27:00Z" w16du:dateUtc="2025-01-16T09:27:00Z">
        <w:r w:rsidRPr="00AB48FD">
          <w:rPr>
            <w:rFonts w:ascii="Calibri" w:hAnsi="Calibri" w:cs="Times New Roman"/>
            <w:b w:val="0"/>
            <w:bCs w:val="0"/>
            <w:caps w:val="0"/>
            <w:color w:val="auto"/>
            <w:sz w:val="22"/>
            <w:szCs w:val="22"/>
            <w:u w:val="single"/>
            <w:rPrChange w:id="2750" w:author="Kaski Maiju" w:date="2025-01-16T11:28:00Z" w16du:dateUtc="2025-01-16T09:28:00Z">
              <w:rPr>
                <w:color w:val="auto"/>
                <w:u w:val="single"/>
              </w:rPr>
            </w:rPrChange>
          </w:rPr>
          <w:t>Description:</w:t>
        </w:r>
        <w:r w:rsidRPr="00AB48FD">
          <w:rPr>
            <w:rFonts w:ascii="Calibri" w:hAnsi="Calibri" w:cs="Times New Roman"/>
            <w:b w:val="0"/>
            <w:bCs w:val="0"/>
            <w:caps w:val="0"/>
            <w:color w:val="auto"/>
            <w:sz w:val="22"/>
            <w:szCs w:val="22"/>
            <w:rPrChange w:id="2751" w:author="Kaski Maiju" w:date="2025-01-16T11:28:00Z" w16du:dateUtc="2025-01-16T09:28:00Z">
              <w:rPr>
                <w:color w:val="auto"/>
              </w:rPr>
            </w:rPrChange>
          </w:rPr>
          <w:t xml:space="preserve"> </w:t>
        </w:r>
        <w:r w:rsidRPr="00AB48FD">
          <w:rPr>
            <w:rFonts w:ascii="Calibri" w:hAnsi="Calibri" w:cs="Times New Roman"/>
            <w:b w:val="0"/>
            <w:bCs w:val="0"/>
            <w:caps w:val="0"/>
            <w:color w:val="auto"/>
            <w:sz w:val="22"/>
            <w:szCs w:val="22"/>
            <w:rPrChange w:id="2752" w:author="Kaski Maiju" w:date="2025-01-16T11:28:00Z" w16du:dateUtc="2025-01-16T09:28:00Z">
              <w:rPr>
                <w:color w:val="auto"/>
              </w:rPr>
            </w:rPrChange>
          </w:rPr>
          <w:tab/>
        </w:r>
      </w:ins>
      <w:ins w:id="2753" w:author="Kaski Maiju" w:date="2025-01-16T11:28:00Z" w16du:dateUtc="2025-01-16T09:28:00Z">
        <w:r>
          <w:rPr>
            <w:rFonts w:ascii="Calibri" w:hAnsi="Calibri" w:cs="Times New Roman"/>
            <w:b w:val="0"/>
            <w:bCs w:val="0"/>
            <w:caps w:val="0"/>
            <w:color w:val="auto"/>
            <w:sz w:val="22"/>
            <w:szCs w:val="22"/>
          </w:rPr>
          <w:tab/>
        </w:r>
      </w:ins>
      <w:ins w:id="2754" w:author="Kaski Maiju" w:date="2025-01-16T11:27:00Z" w16du:dateUtc="2025-01-16T09:27:00Z">
        <w:r w:rsidRPr="00AB48FD">
          <w:rPr>
            <w:rFonts w:ascii="Calibri" w:hAnsi="Calibri" w:cs="Times New Roman"/>
            <w:b w:val="0"/>
            <w:bCs w:val="0"/>
            <w:caps w:val="0"/>
            <w:color w:val="auto"/>
            <w:sz w:val="22"/>
            <w:szCs w:val="22"/>
            <w:rPrChange w:id="2755" w:author="Kaski Maiju" w:date="2025-01-16T11:28:00Z" w16du:dateUtc="2025-01-16T09:28:00Z">
              <w:rPr/>
            </w:rPrChange>
          </w:rPr>
          <w:t>Vessel</w:t>
        </w:r>
      </w:ins>
      <w:ins w:id="2756" w:author="Kaski Maiju" w:date="2025-01-16T11:29:00Z" w16du:dateUtc="2025-01-16T09:29:00Z">
        <w:r>
          <w:rPr>
            <w:rFonts w:ascii="Calibri" w:hAnsi="Calibri" w:cs="Times New Roman"/>
            <w:b w:val="0"/>
            <w:bCs w:val="0"/>
            <w:caps w:val="0"/>
            <w:color w:val="auto"/>
            <w:sz w:val="22"/>
            <w:szCs w:val="22"/>
          </w:rPr>
          <w:t xml:space="preserve"> updates requested report</w:t>
        </w:r>
      </w:ins>
    </w:p>
    <w:p w14:paraId="05B5F428" w14:textId="2EB32B55" w:rsidR="00AB48FD" w:rsidRDefault="00AB48FD">
      <w:pPr>
        <w:pStyle w:val="Appendix"/>
        <w:numPr>
          <w:ilvl w:val="0"/>
          <w:numId w:val="0"/>
        </w:numPr>
        <w:ind w:left="2124" w:hanging="2124"/>
        <w:rPr>
          <w:ins w:id="2757" w:author="Kaski Maiju" w:date="2025-01-16T11:28:00Z" w16du:dateUtc="2025-01-16T09:28:00Z"/>
          <w:rFonts w:ascii="Calibri" w:hAnsi="Calibri" w:cs="Times New Roman"/>
          <w:b w:val="0"/>
          <w:bCs w:val="0"/>
          <w:caps w:val="0"/>
          <w:color w:val="auto"/>
          <w:sz w:val="22"/>
          <w:szCs w:val="22"/>
        </w:rPr>
        <w:pPrChange w:id="2758" w:author="Kaski Maiju" w:date="2025-03-19T17:38:00Z" w16du:dateUtc="2025-03-19T15:38:00Z">
          <w:pPr>
            <w:pStyle w:val="Appendix"/>
            <w:numPr>
              <w:numId w:val="0"/>
            </w:numPr>
            <w:ind w:left="0" w:firstLine="0"/>
          </w:pPr>
        </w:pPrChange>
      </w:pPr>
      <w:ins w:id="2759" w:author="Kaski Maiju" w:date="2025-01-16T11:27:00Z" w16du:dateUtc="2025-01-16T09:27:00Z">
        <w:r w:rsidRPr="00AB48FD">
          <w:rPr>
            <w:rFonts w:ascii="Calibri" w:hAnsi="Calibri" w:cs="Times New Roman"/>
            <w:b w:val="0"/>
            <w:bCs w:val="0"/>
            <w:caps w:val="0"/>
            <w:color w:val="auto"/>
            <w:sz w:val="22"/>
            <w:szCs w:val="22"/>
            <w:u w:val="single"/>
            <w:rPrChange w:id="2760" w:author="Kaski Maiju" w:date="2025-01-16T11:28:00Z" w16du:dateUtc="2025-01-16T09:28:00Z">
              <w:rPr>
                <w:u w:val="single"/>
              </w:rPr>
            </w:rPrChange>
          </w:rPr>
          <w:t>Pre-conditions:</w:t>
        </w:r>
        <w:r w:rsidRPr="00AB48FD">
          <w:rPr>
            <w:rFonts w:ascii="Calibri" w:hAnsi="Calibri" w:cs="Times New Roman"/>
            <w:b w:val="0"/>
            <w:bCs w:val="0"/>
            <w:caps w:val="0"/>
            <w:color w:val="auto"/>
            <w:sz w:val="22"/>
            <w:szCs w:val="22"/>
            <w:rPrChange w:id="2761" w:author="Kaski Maiju" w:date="2025-01-16T11:28:00Z" w16du:dateUtc="2025-01-16T09:28:00Z">
              <w:rPr/>
            </w:rPrChange>
          </w:rPr>
          <w:tab/>
        </w:r>
        <w:r w:rsidRPr="00AB48FD">
          <w:rPr>
            <w:rFonts w:ascii="Calibri" w:hAnsi="Calibri" w:cs="Times New Roman"/>
            <w:b w:val="0"/>
            <w:bCs w:val="0"/>
            <w:caps w:val="0"/>
            <w:color w:val="auto"/>
            <w:sz w:val="22"/>
            <w:szCs w:val="22"/>
            <w:rPrChange w:id="2762" w:author="Kaski Maiju" w:date="2025-01-16T11:28:00Z" w16du:dateUtc="2025-01-16T09:28:00Z">
              <w:rPr>
                <w:color w:val="auto"/>
              </w:rPr>
            </w:rPrChange>
          </w:rPr>
          <w:t xml:space="preserve">Vessel has subscribed VTS </w:t>
        </w:r>
        <w:r w:rsidRPr="00AB48FD">
          <w:rPr>
            <w:rFonts w:ascii="Calibri" w:hAnsi="Calibri" w:cs="Times New Roman"/>
            <w:b w:val="0"/>
            <w:bCs w:val="0"/>
            <w:caps w:val="0"/>
            <w:color w:val="auto"/>
            <w:sz w:val="22"/>
            <w:szCs w:val="22"/>
            <w:rPrChange w:id="2763" w:author="Kaski Maiju" w:date="2025-01-16T11:28:00Z" w16du:dateUtc="2025-01-16T09:28:00Z">
              <w:rPr/>
            </w:rPrChange>
          </w:rPr>
          <w:t>Reporting</w:t>
        </w:r>
        <w:r w:rsidRPr="00AB48FD">
          <w:rPr>
            <w:rFonts w:ascii="Calibri" w:hAnsi="Calibri" w:cs="Times New Roman"/>
            <w:b w:val="0"/>
            <w:bCs w:val="0"/>
            <w:caps w:val="0"/>
            <w:color w:val="auto"/>
            <w:sz w:val="22"/>
            <w:szCs w:val="22"/>
            <w:rPrChange w:id="2764" w:author="Kaski Maiju" w:date="2025-01-16T11:28:00Z" w16du:dateUtc="2025-01-16T09:28:00Z">
              <w:rPr>
                <w:color w:val="auto"/>
              </w:rPr>
            </w:rPrChange>
          </w:rPr>
          <w:t xml:space="preserve"> Service</w:t>
        </w:r>
        <w:r w:rsidRPr="00AB48FD">
          <w:rPr>
            <w:rFonts w:ascii="Calibri" w:hAnsi="Calibri" w:cs="Times New Roman"/>
            <w:b w:val="0"/>
            <w:bCs w:val="0"/>
            <w:caps w:val="0"/>
            <w:color w:val="auto"/>
            <w:sz w:val="22"/>
            <w:szCs w:val="22"/>
            <w:rPrChange w:id="2765" w:author="Kaski Maiju" w:date="2025-01-16T11:28:00Z" w16du:dateUtc="2025-01-16T09:28:00Z">
              <w:rPr/>
            </w:rPrChange>
          </w:rPr>
          <w:t xml:space="preserve"> and</w:t>
        </w:r>
      </w:ins>
      <w:ins w:id="2766" w:author="Kaski Maiju" w:date="2025-03-19T17:44:00Z" w16du:dateUtc="2025-03-19T15:44:00Z">
        <w:r w:rsidR="00335539">
          <w:rPr>
            <w:rFonts w:ascii="Calibri" w:hAnsi="Calibri" w:cs="Times New Roman"/>
            <w:b w:val="0"/>
            <w:bCs w:val="0"/>
            <w:caps w:val="0"/>
            <w:color w:val="auto"/>
            <w:sz w:val="22"/>
            <w:szCs w:val="22"/>
          </w:rPr>
          <w:t xml:space="preserve"> has already sent the complete </w:t>
        </w:r>
      </w:ins>
      <w:ins w:id="2767" w:author="Kaski Maiju" w:date="2025-03-19T17:45:00Z" w16du:dateUtc="2025-03-19T15:45:00Z">
        <w:r w:rsidR="002F0E85">
          <w:rPr>
            <w:rFonts w:ascii="Calibri" w:hAnsi="Calibri" w:cs="Times New Roman"/>
            <w:b w:val="0"/>
            <w:bCs w:val="0"/>
            <w:caps w:val="0"/>
            <w:color w:val="auto"/>
            <w:sz w:val="22"/>
            <w:szCs w:val="22"/>
          </w:rPr>
          <w:t xml:space="preserve">report </w:t>
        </w:r>
      </w:ins>
      <w:ins w:id="2768" w:author="Kaski Maiju" w:date="2025-03-19T17:44:00Z" w16du:dateUtc="2025-03-19T15:44:00Z">
        <w:r w:rsidR="008B7085">
          <w:rPr>
            <w:rFonts w:ascii="Calibri" w:hAnsi="Calibri" w:cs="Times New Roman"/>
            <w:b w:val="0"/>
            <w:bCs w:val="0"/>
            <w:caps w:val="0"/>
            <w:color w:val="auto"/>
            <w:sz w:val="22"/>
            <w:szCs w:val="22"/>
          </w:rPr>
          <w:t xml:space="preserve">and </w:t>
        </w:r>
      </w:ins>
      <w:ins w:id="2769" w:author="Kaski Maiju" w:date="2025-03-19T17:40:00Z" w16du:dateUtc="2025-03-19T15:40:00Z">
        <w:r w:rsidR="009959C0">
          <w:rPr>
            <w:rFonts w:ascii="Calibri" w:hAnsi="Calibri" w:cs="Times New Roman"/>
            <w:b w:val="0"/>
            <w:bCs w:val="0"/>
            <w:caps w:val="0"/>
            <w:color w:val="auto"/>
            <w:sz w:val="22"/>
            <w:szCs w:val="22"/>
          </w:rPr>
          <w:t xml:space="preserve">wants to update information </w:t>
        </w:r>
      </w:ins>
      <w:ins w:id="2770" w:author="Kaski Maiju" w:date="2025-03-19T17:41:00Z" w16du:dateUtc="2025-03-19T15:41:00Z">
        <w:r w:rsidR="00AF7451">
          <w:rPr>
            <w:rFonts w:ascii="Calibri" w:hAnsi="Calibri" w:cs="Times New Roman"/>
            <w:b w:val="0"/>
            <w:bCs w:val="0"/>
            <w:caps w:val="0"/>
            <w:color w:val="auto"/>
            <w:sz w:val="22"/>
            <w:szCs w:val="22"/>
          </w:rPr>
          <w:t>i</w:t>
        </w:r>
      </w:ins>
      <w:ins w:id="2771" w:author="Kaski Maiju" w:date="2025-03-19T17:40:00Z" w16du:dateUtc="2025-03-19T15:40:00Z">
        <w:r w:rsidR="009959C0">
          <w:rPr>
            <w:rFonts w:ascii="Calibri" w:hAnsi="Calibri" w:cs="Times New Roman"/>
            <w:b w:val="0"/>
            <w:bCs w:val="0"/>
            <w:caps w:val="0"/>
            <w:color w:val="auto"/>
            <w:sz w:val="22"/>
            <w:szCs w:val="22"/>
          </w:rPr>
          <w:t>n the report.</w:t>
        </w:r>
      </w:ins>
    </w:p>
    <w:p w14:paraId="570F7E4B" w14:textId="134DF095" w:rsidR="00AB48FD" w:rsidRPr="00AB48FD" w:rsidRDefault="00AB48FD">
      <w:pPr>
        <w:pStyle w:val="Leipteksti"/>
        <w:rPr>
          <w:ins w:id="2772" w:author="Kaski Maiju" w:date="2025-01-16T11:27:00Z" w16du:dateUtc="2025-01-16T09:27:00Z"/>
        </w:rPr>
        <w:pPrChange w:id="2773" w:author="Kaski Maiju" w:date="2025-01-16T11:28:00Z" w16du:dateUtc="2025-01-16T09:28:00Z">
          <w:pPr>
            <w:pStyle w:val="Appendix"/>
          </w:pPr>
        </w:pPrChange>
      </w:pPr>
      <w:ins w:id="2774" w:author="Kaski Maiju" w:date="2025-01-16T11:28:00Z" w16du:dateUtc="2025-01-16T09:28:00Z">
        <w:r w:rsidRPr="001226AD">
          <w:rPr>
            <w:rFonts w:ascii="Calibri" w:eastAsia="Calibri" w:hAnsi="Calibri" w:cs="Times New Roman"/>
            <w:u w:val="single"/>
          </w:rPr>
          <w:t>Typical sequence:</w:t>
        </w:r>
      </w:ins>
    </w:p>
    <w:p w14:paraId="75BE076B" w14:textId="46C6159C" w:rsidR="00AB48FD" w:rsidRDefault="00AB48FD">
      <w:pPr>
        <w:pStyle w:val="Luettelokappale"/>
        <w:numPr>
          <w:ilvl w:val="0"/>
          <w:numId w:val="137"/>
        </w:numPr>
        <w:spacing w:line="259" w:lineRule="auto"/>
        <w:rPr>
          <w:ins w:id="2775" w:author="Kaski Maiju" w:date="2025-01-16T11:30:00Z" w16du:dateUtc="2025-01-16T09:30:00Z"/>
          <w:rFonts w:ascii="Calibri" w:eastAsia="Calibri" w:hAnsi="Calibri" w:cs="Times New Roman"/>
          <w:szCs w:val="28"/>
          <w:lang w:val="en-US"/>
        </w:rPr>
        <w:pPrChange w:id="2776" w:author="Kaski Maiju" w:date="2025-03-19T17:46:00Z" w16du:dateUtc="2025-03-19T15:46:00Z">
          <w:pPr>
            <w:pStyle w:val="Luettelokappale"/>
            <w:numPr>
              <w:numId w:val="120"/>
            </w:numPr>
            <w:spacing w:line="259" w:lineRule="auto"/>
            <w:ind w:hanging="360"/>
          </w:pPr>
        </w:pPrChange>
      </w:pPr>
      <w:ins w:id="2777" w:author="Kaski Maiju" w:date="2025-01-16T11:30:00Z" w16du:dateUtc="2025-01-16T09:30:00Z">
        <w:r>
          <w:rPr>
            <w:rFonts w:ascii="Calibri" w:eastAsia="Calibri" w:hAnsi="Calibri" w:cs="Times New Roman"/>
            <w:szCs w:val="28"/>
            <w:lang w:val="en-US"/>
          </w:rPr>
          <w:t>Vessel reports information complia</w:t>
        </w:r>
      </w:ins>
      <w:ins w:id="2778" w:author="Kaski Maiju" w:date="2025-01-16T11:31:00Z" w16du:dateUtc="2025-01-16T09:31:00Z">
        <w:r>
          <w:rPr>
            <w:rFonts w:ascii="Calibri" w:eastAsia="Calibri" w:hAnsi="Calibri" w:cs="Times New Roman"/>
            <w:szCs w:val="28"/>
            <w:lang w:val="en-US"/>
          </w:rPr>
          <w:t>nt to reporting requirements</w:t>
        </w:r>
      </w:ins>
    </w:p>
    <w:p w14:paraId="162F8311" w14:textId="48470892" w:rsidR="00AB48FD" w:rsidRDefault="00AB48FD">
      <w:pPr>
        <w:pStyle w:val="Luettelokappale"/>
        <w:numPr>
          <w:ilvl w:val="0"/>
          <w:numId w:val="137"/>
        </w:numPr>
        <w:spacing w:line="259" w:lineRule="auto"/>
        <w:rPr>
          <w:ins w:id="2779" w:author="Kaski Maiju" w:date="2025-01-16T11:33:00Z" w16du:dateUtc="2025-01-16T09:33:00Z"/>
          <w:rFonts w:ascii="Calibri" w:eastAsia="Calibri" w:hAnsi="Calibri" w:cs="Times New Roman"/>
          <w:szCs w:val="28"/>
          <w:lang w:val="en-US"/>
        </w:rPr>
        <w:pPrChange w:id="2780" w:author="Kaski Maiju" w:date="2025-03-19T17:46:00Z" w16du:dateUtc="2025-03-19T15:46:00Z">
          <w:pPr>
            <w:pStyle w:val="Luettelokappale"/>
            <w:numPr>
              <w:numId w:val="120"/>
            </w:numPr>
            <w:spacing w:line="259" w:lineRule="auto"/>
            <w:ind w:hanging="360"/>
          </w:pPr>
        </w:pPrChange>
      </w:pPr>
      <w:ins w:id="2781" w:author="Kaski Maiju" w:date="2025-01-16T11:30:00Z" w16du:dateUtc="2025-01-16T09:30:00Z">
        <w:r>
          <w:rPr>
            <w:rFonts w:ascii="Calibri" w:eastAsia="Calibri" w:hAnsi="Calibri" w:cs="Times New Roman"/>
            <w:szCs w:val="28"/>
            <w:lang w:val="en-US"/>
          </w:rPr>
          <w:t xml:space="preserve">VTS receives </w:t>
        </w:r>
      </w:ins>
      <w:ins w:id="2782" w:author="Kaski Maiju" w:date="2025-01-16T11:34:00Z" w16du:dateUtc="2025-01-16T09:34:00Z">
        <w:r>
          <w:rPr>
            <w:rFonts w:ascii="Calibri" w:eastAsia="Calibri" w:hAnsi="Calibri" w:cs="Times New Roman"/>
            <w:szCs w:val="28"/>
            <w:lang w:val="en-US"/>
          </w:rPr>
          <w:t>report</w:t>
        </w:r>
      </w:ins>
      <w:ins w:id="2783" w:author="Kaski Maiju" w:date="2025-01-16T11:30:00Z" w16du:dateUtc="2025-01-16T09:30:00Z">
        <w:r>
          <w:rPr>
            <w:rFonts w:ascii="Calibri" w:eastAsia="Calibri" w:hAnsi="Calibri" w:cs="Times New Roman"/>
            <w:szCs w:val="28"/>
            <w:lang w:val="en-US"/>
          </w:rPr>
          <w:t xml:space="preserve"> </w:t>
        </w:r>
      </w:ins>
    </w:p>
    <w:p w14:paraId="02241FAC" w14:textId="70718176" w:rsidR="00AB48FD" w:rsidRDefault="00AB48FD">
      <w:pPr>
        <w:pStyle w:val="Luettelokappale"/>
        <w:numPr>
          <w:ilvl w:val="0"/>
          <w:numId w:val="137"/>
        </w:numPr>
        <w:spacing w:line="259" w:lineRule="auto"/>
        <w:rPr>
          <w:ins w:id="2784" w:author="Kaski Maiju" w:date="2025-01-16T11:34:00Z" w16du:dateUtc="2025-01-16T09:34:00Z"/>
          <w:rFonts w:ascii="Calibri" w:eastAsia="Calibri" w:hAnsi="Calibri" w:cs="Times New Roman"/>
          <w:szCs w:val="28"/>
          <w:lang w:val="en-US"/>
        </w:rPr>
        <w:pPrChange w:id="2785" w:author="Kaski Maiju" w:date="2025-03-19T17:46:00Z" w16du:dateUtc="2025-03-19T15:46:00Z">
          <w:pPr>
            <w:pStyle w:val="Luettelokappale"/>
            <w:numPr>
              <w:numId w:val="120"/>
            </w:numPr>
            <w:spacing w:line="259" w:lineRule="auto"/>
            <w:ind w:hanging="360"/>
          </w:pPr>
        </w:pPrChange>
      </w:pPr>
      <w:ins w:id="2786" w:author="Kaski Maiju" w:date="2025-01-16T11:34:00Z" w16du:dateUtc="2025-01-16T09:34:00Z">
        <w:r>
          <w:rPr>
            <w:rFonts w:ascii="Calibri" w:eastAsia="Calibri" w:hAnsi="Calibri" w:cs="Times New Roman"/>
            <w:szCs w:val="28"/>
            <w:lang w:val="en-US"/>
          </w:rPr>
          <w:t>VTS system validates the information</w:t>
        </w:r>
      </w:ins>
    </w:p>
    <w:p w14:paraId="24ACB24E" w14:textId="769E4087" w:rsidR="00AB48FD" w:rsidRDefault="00AB48FD">
      <w:pPr>
        <w:pStyle w:val="Luettelokappale"/>
        <w:numPr>
          <w:ilvl w:val="1"/>
          <w:numId w:val="138"/>
        </w:numPr>
        <w:spacing w:line="259" w:lineRule="auto"/>
        <w:rPr>
          <w:ins w:id="2787" w:author="Kaski Maiju" w:date="2025-01-16T11:35:00Z" w16du:dateUtc="2025-01-16T09:35:00Z"/>
          <w:rFonts w:ascii="Calibri" w:eastAsia="Calibri" w:hAnsi="Calibri" w:cs="Times New Roman"/>
          <w:szCs w:val="28"/>
          <w:lang w:val="en-US"/>
        </w:rPr>
        <w:pPrChange w:id="2788" w:author="Kaski Maiju" w:date="2025-03-19T17:46:00Z" w16du:dateUtc="2025-03-19T15:46:00Z">
          <w:pPr>
            <w:pStyle w:val="Luettelokappale"/>
            <w:numPr>
              <w:ilvl w:val="1"/>
              <w:numId w:val="120"/>
            </w:numPr>
            <w:spacing w:line="259" w:lineRule="auto"/>
            <w:ind w:left="2176" w:hanging="360"/>
          </w:pPr>
        </w:pPrChange>
      </w:pPr>
      <w:ins w:id="2789" w:author="Kaski Maiju" w:date="2025-01-16T11:34:00Z" w16du:dateUtc="2025-01-16T09:34:00Z">
        <w:r>
          <w:rPr>
            <w:rFonts w:ascii="Calibri" w:eastAsia="Calibri" w:hAnsi="Calibri" w:cs="Times New Roman"/>
            <w:szCs w:val="28"/>
            <w:lang w:val="en-US"/>
          </w:rPr>
          <w:t>Information is v</w:t>
        </w:r>
      </w:ins>
      <w:ins w:id="2790" w:author="Kaski Maiju" w:date="2025-01-16T11:35:00Z" w16du:dateUtc="2025-01-16T09:35:00Z">
        <w:r>
          <w:rPr>
            <w:rFonts w:ascii="Calibri" w:eastAsia="Calibri" w:hAnsi="Calibri" w:cs="Times New Roman"/>
            <w:szCs w:val="28"/>
            <w:lang w:val="en-US"/>
          </w:rPr>
          <w:t>alid and VTS system sends “acknowledgement” automatically to vessel</w:t>
        </w:r>
      </w:ins>
    </w:p>
    <w:p w14:paraId="18F1EED3" w14:textId="3B8ADAD8" w:rsidR="00FF1EAF" w:rsidRDefault="00AB48FD">
      <w:pPr>
        <w:pStyle w:val="Luettelokappale"/>
        <w:numPr>
          <w:ilvl w:val="1"/>
          <w:numId w:val="138"/>
        </w:numPr>
        <w:spacing w:line="259" w:lineRule="auto"/>
        <w:rPr>
          <w:ins w:id="2791" w:author="Kaski Maiju" w:date="2025-03-19T16:53:00Z" w16du:dateUtc="2025-03-19T14:53:00Z"/>
          <w:rFonts w:ascii="Calibri" w:eastAsia="Calibri" w:hAnsi="Calibri" w:cs="Times New Roman"/>
          <w:szCs w:val="28"/>
          <w:lang w:val="en-US"/>
        </w:rPr>
        <w:pPrChange w:id="2792" w:author="Kaski Maiju" w:date="2025-03-19T17:46:00Z" w16du:dateUtc="2025-03-19T15:46:00Z">
          <w:pPr>
            <w:pStyle w:val="Luettelokappale"/>
            <w:numPr>
              <w:ilvl w:val="1"/>
              <w:numId w:val="120"/>
            </w:numPr>
            <w:spacing w:line="259" w:lineRule="auto"/>
            <w:ind w:left="2176" w:hanging="360"/>
          </w:pPr>
        </w:pPrChange>
      </w:pPr>
      <w:ins w:id="2793" w:author="Kaski Maiju" w:date="2025-01-16T11:35:00Z" w16du:dateUtc="2025-01-16T09:35:00Z">
        <w:r>
          <w:rPr>
            <w:rFonts w:ascii="Calibri" w:eastAsia="Calibri" w:hAnsi="Calibri" w:cs="Times New Roman"/>
            <w:szCs w:val="28"/>
            <w:lang w:val="en-US"/>
          </w:rPr>
          <w:t>Information is invalid [go to use case 3</w:t>
        </w:r>
      </w:ins>
      <w:ins w:id="2794" w:author="Kaski Maiju" w:date="2025-01-16T11:36:00Z" w16du:dateUtc="2025-01-16T09:36:00Z">
        <w:r>
          <w:rPr>
            <w:rFonts w:ascii="Calibri" w:eastAsia="Calibri" w:hAnsi="Calibri" w:cs="Times New Roman"/>
            <w:szCs w:val="28"/>
            <w:lang w:val="en-US"/>
          </w:rPr>
          <w:t xml:space="preserve"> start sequence from step </w:t>
        </w:r>
      </w:ins>
      <w:ins w:id="2795" w:author="Kaski Maiju" w:date="2025-03-19T17:34:00Z" w16du:dateUtc="2025-03-19T15:34:00Z">
        <w:r w:rsidR="006C2431">
          <w:rPr>
            <w:rFonts w:ascii="Calibri" w:eastAsia="Calibri" w:hAnsi="Calibri" w:cs="Times New Roman"/>
            <w:szCs w:val="28"/>
            <w:lang w:val="en-US"/>
          </w:rPr>
          <w:t>3</w:t>
        </w:r>
      </w:ins>
      <w:ins w:id="2796" w:author="Kaski Maiju" w:date="2025-01-16T11:36:00Z" w16du:dateUtc="2025-01-16T09:36:00Z">
        <w:r>
          <w:rPr>
            <w:rFonts w:ascii="Calibri" w:eastAsia="Calibri" w:hAnsi="Calibri" w:cs="Times New Roman"/>
            <w:szCs w:val="28"/>
            <w:lang w:val="en-US"/>
          </w:rPr>
          <w:t>]</w:t>
        </w:r>
      </w:ins>
    </w:p>
    <w:p w14:paraId="71CDE380" w14:textId="1E9D9556" w:rsidR="00D3355C" w:rsidRPr="00F15A3F" w:rsidRDefault="00617834">
      <w:pPr>
        <w:pStyle w:val="Luettelokappale"/>
        <w:spacing w:line="259" w:lineRule="auto"/>
        <w:ind w:left="2176"/>
        <w:rPr>
          <w:ins w:id="2797" w:author="Kaski Maiju" w:date="2024-09-26T11:51:00Z" w16du:dateUtc="2024-09-26T08:51:00Z"/>
          <w:rFonts w:ascii="Calibri" w:eastAsia="Calibri" w:hAnsi="Calibri" w:cs="Times New Roman"/>
          <w:szCs w:val="28"/>
          <w:lang w:val="en-US"/>
          <w:rPrChange w:id="2798" w:author="Kaski Maiju" w:date="2025-03-19T16:53:00Z" w16du:dateUtc="2025-03-19T14:53:00Z">
            <w:rPr>
              <w:ins w:id="2799" w:author="Kaski Maiju" w:date="2024-09-26T11:51:00Z" w16du:dateUtc="2024-09-26T08:51:00Z"/>
            </w:rPr>
          </w:rPrChange>
        </w:rPr>
        <w:pPrChange w:id="2800" w:author="Kaski Maiju" w:date="2025-03-19T16:53:00Z" w16du:dateUtc="2025-03-19T14:53:00Z">
          <w:pPr>
            <w:pStyle w:val="Otsikko3"/>
            <w:numPr>
              <w:ilvl w:val="0"/>
              <w:numId w:val="0"/>
            </w:numPr>
            <w:tabs>
              <w:tab w:val="clear" w:pos="2127"/>
            </w:tabs>
            <w:ind w:left="992" w:firstLine="0"/>
          </w:pPr>
        </w:pPrChange>
      </w:pPr>
      <w:ins w:id="2801" w:author="Kaski Maiju" w:date="2025-03-19T17:07:00Z" w16du:dateUtc="2025-03-19T15:07:00Z">
        <w:r>
          <w:rPr>
            <w:rFonts w:ascii="Calibri" w:eastAsia="Calibri" w:hAnsi="Calibri" w:cs="Times New Roman"/>
            <w:szCs w:val="28"/>
            <w:lang w:val="en-US"/>
          </w:rPr>
          <w:t xml:space="preserve"> </w:t>
        </w:r>
      </w:ins>
    </w:p>
    <w:p w14:paraId="4FA73A1A" w14:textId="77777777" w:rsidR="006C0517" w:rsidRPr="00E43504" w:rsidRDefault="006C0517">
      <w:pPr>
        <w:pStyle w:val="AppendixHead2"/>
        <w:rPr>
          <w:ins w:id="2802" w:author="Kaski Maiju" w:date="2024-09-26T11:51:00Z" w16du:dateUtc="2024-09-26T08:51:00Z"/>
        </w:rPr>
        <w:pPrChange w:id="2803" w:author="Kaski Maiju" w:date="2024-09-26T12:00:00Z" w16du:dateUtc="2024-09-26T09:00:00Z">
          <w:pPr>
            <w:pStyle w:val="Otsikko4"/>
          </w:pPr>
        </w:pPrChange>
      </w:pPr>
      <w:ins w:id="2804" w:author="Kaski Maiju" w:date="2024-09-26T11:51:00Z" w16du:dateUtc="2024-09-26T08:51:00Z">
        <w:r w:rsidRPr="000A470B">
          <w:t>Voyage</w:t>
        </w:r>
        <w:r>
          <w:t xml:space="preserve"> Plan </w:t>
        </w:r>
        <w:r w:rsidRPr="000A470B">
          <w:t>Information Service</w:t>
        </w:r>
        <w:r>
          <w:t xml:space="preserve"> </w:t>
        </w:r>
      </w:ins>
    </w:p>
    <w:p w14:paraId="5D6CDACC" w14:textId="48703A2C" w:rsidR="006C0517" w:rsidRDefault="006C0517" w:rsidP="006C0517">
      <w:pPr>
        <w:pStyle w:val="Bullet1"/>
        <w:numPr>
          <w:ilvl w:val="0"/>
          <w:numId w:val="0"/>
        </w:numPr>
        <w:ind w:left="360"/>
        <w:rPr>
          <w:ins w:id="2805" w:author="Kaski Maiju" w:date="2024-09-26T11:51:00Z" w16du:dateUtc="2024-09-26T08:51:00Z"/>
        </w:rPr>
      </w:pPr>
      <w:ins w:id="2806" w:author="Kaski Maiju" w:date="2024-09-26T11:51:00Z" w16du:dateUtc="2024-09-26T08:51:00Z">
        <w:r w:rsidRPr="007F4C01">
          <w:rPr>
            <w:color w:val="auto"/>
          </w:rPr>
          <w:lastRenderedPageBreak/>
          <w:t xml:space="preserve">A Voyage Plan Information Service is designed to assist </w:t>
        </w:r>
      </w:ins>
      <w:ins w:id="2807" w:author="Kaski Maiju" w:date="2024-09-26T14:55:00Z" w16du:dateUtc="2024-09-26T11:55:00Z">
        <w:r w:rsidR="00952CCB">
          <w:rPr>
            <w:color w:val="auto"/>
          </w:rPr>
          <w:t>vessel</w:t>
        </w:r>
      </w:ins>
      <w:ins w:id="2808" w:author="Kaski Maiju" w:date="2024-09-26T11:51:00Z" w16du:dateUtc="2024-09-26T08:51:00Z">
        <w:r w:rsidRPr="007F4C01">
          <w:rPr>
            <w:color w:val="auto"/>
          </w:rPr>
          <w:t xml:space="preserve"> operators and mariners in planning and executing voyages safely and efficiently. </w:t>
        </w:r>
        <w:r>
          <w:rPr>
            <w:color w:val="auto"/>
          </w:rPr>
          <w:t>Within this</w:t>
        </w:r>
        <w:r w:rsidRPr="007F4C01">
          <w:rPr>
            <w:color w:val="auto"/>
          </w:rPr>
          <w:t xml:space="preserve"> service </w:t>
        </w:r>
        <w:r>
          <w:rPr>
            <w:color w:val="auto"/>
          </w:rPr>
          <w:t xml:space="preserve">the VTS </w:t>
        </w:r>
        <w:r w:rsidRPr="007F4C01">
          <w:rPr>
            <w:color w:val="auto"/>
          </w:rPr>
          <w:t>provide</w:t>
        </w:r>
        <w:r>
          <w:rPr>
            <w:color w:val="auto"/>
          </w:rPr>
          <w:t>s</w:t>
        </w:r>
        <w:r w:rsidRPr="007F4C01">
          <w:rPr>
            <w:color w:val="auto"/>
          </w:rPr>
          <w:t xml:space="preserve"> comprehensive information to help vessels navigate from departure point to its destination while considering various factors and potential hazards. The primary purpose is to enhance navigation safety, optimize route planning, and ensure compliance with regulations. </w:t>
        </w:r>
        <w:r>
          <w:t>This information may include local port information, regulations, restrictions, reporting requirements, fairway information, and VTS area.</w:t>
        </w:r>
      </w:ins>
    </w:p>
    <w:p w14:paraId="1DCA6229" w14:textId="77777777" w:rsidR="006C0517" w:rsidRDefault="006C0517">
      <w:pPr>
        <w:pStyle w:val="Bullet1"/>
        <w:numPr>
          <w:ilvl w:val="0"/>
          <w:numId w:val="0"/>
        </w:numPr>
        <w:rPr>
          <w:ins w:id="2809" w:author="Kaski Maiju" w:date="2024-09-26T11:51:00Z" w16du:dateUtc="2024-09-26T08:51:00Z"/>
          <w:color w:val="auto"/>
        </w:rPr>
      </w:pPr>
    </w:p>
    <w:p w14:paraId="782482B4" w14:textId="77777777" w:rsidR="006C0517" w:rsidRPr="00902818" w:rsidRDefault="006C0517">
      <w:pPr>
        <w:pStyle w:val="AppendixHead2"/>
        <w:rPr>
          <w:ins w:id="2810" w:author="Kaski Maiju" w:date="2024-09-26T11:51:00Z" w16du:dateUtc="2024-09-26T08:51:00Z"/>
        </w:rPr>
        <w:pPrChange w:id="2811" w:author="Kaski Maiju" w:date="2024-09-26T12:00:00Z" w16du:dateUtc="2024-09-26T09:00:00Z">
          <w:pPr>
            <w:pStyle w:val="Otsikko4"/>
          </w:pPr>
        </w:pPrChange>
      </w:pPr>
      <w:ins w:id="2812" w:author="Kaski Maiju" w:date="2024-09-26T11:51:00Z" w16du:dateUtc="2024-09-26T08:51:00Z">
        <w:r>
          <w:t>VTS</w:t>
        </w:r>
        <w:r w:rsidRPr="009806BA">
          <w:t xml:space="preserve"> </w:t>
        </w:r>
        <w:r>
          <w:t>I</w:t>
        </w:r>
        <w:r w:rsidRPr="009806BA">
          <w:t xml:space="preserve">nformation </w:t>
        </w:r>
        <w:r>
          <w:t>S</w:t>
        </w:r>
        <w:r w:rsidRPr="009806BA">
          <w:t>ervice</w:t>
        </w:r>
      </w:ins>
    </w:p>
    <w:p w14:paraId="15808E9D" w14:textId="78A7D249" w:rsidR="00337696" w:rsidRDefault="006C0517" w:rsidP="00337696">
      <w:pPr>
        <w:pStyle w:val="Leipteksti"/>
        <w:ind w:left="360"/>
        <w:rPr>
          <w:ins w:id="2813" w:author="Kaski Maiju" w:date="2025-01-28T15:45:00Z" w16du:dateUtc="2025-01-28T13:45:00Z"/>
        </w:rPr>
      </w:pPr>
      <w:ins w:id="2814" w:author="Kaski Maiju" w:date="2024-09-26T11:51:00Z" w16du:dateUtc="2024-09-26T08:51:00Z">
        <w:r w:rsidRPr="00C1208D">
          <w:t xml:space="preserve">The </w:t>
        </w:r>
      </w:ins>
      <w:ins w:id="2815" w:author="Kaski Maiju" w:date="2025-03-20T10:18:00Z" w16du:dateUtc="2025-03-20T08:18:00Z">
        <w:r w:rsidR="00BD439D">
          <w:t>a</w:t>
        </w:r>
      </w:ins>
      <w:ins w:id="2816" w:author="Kaski Maiju" w:date="2024-09-26T11:51:00Z" w16du:dateUtc="2024-09-26T08:51:00Z">
        <w:r w:rsidRPr="00C1208D">
          <w:t xml:space="preserve">im of a VTS Information Service is to </w:t>
        </w:r>
        <w:r>
          <w:t>contribute to the safe</w:t>
        </w:r>
      </w:ins>
      <w:ins w:id="2817" w:author="Kaski Maiju" w:date="2025-03-20T10:52:00Z" w16du:dateUtc="2025-03-20T08:52:00Z">
        <w:r w:rsidR="008B4283">
          <w:t xml:space="preserve"> and</w:t>
        </w:r>
      </w:ins>
      <w:ins w:id="2818" w:author="Kaski Maiju" w:date="2025-03-20T10:32:00Z" w16du:dateUtc="2025-03-20T08:32:00Z">
        <w:r w:rsidR="00A8271F">
          <w:t xml:space="preserve"> </w:t>
        </w:r>
        <w:r w:rsidR="00572447">
          <w:t xml:space="preserve">efficient </w:t>
        </w:r>
      </w:ins>
      <w:ins w:id="2819" w:author="Kaski Maiju" w:date="2024-09-26T11:51:00Z" w16du:dateUtc="2024-09-26T08:51:00Z">
        <w:r w:rsidRPr="00C1208D">
          <w:t>navigat</w:t>
        </w:r>
        <w:r>
          <w:t>ion of vessels</w:t>
        </w:r>
        <w:r w:rsidRPr="00C1208D">
          <w:t xml:space="preserve"> </w:t>
        </w:r>
      </w:ins>
      <w:ins w:id="2820" w:author="Kaski Maiju" w:date="2025-03-20T10:35:00Z" w16du:dateUtc="2025-03-20T08:35:00Z">
        <w:r w:rsidR="00FF0F5B">
          <w:t xml:space="preserve">by </w:t>
        </w:r>
      </w:ins>
      <w:ins w:id="2821" w:author="Kaski Maiju" w:date="2024-09-26T11:51:00Z" w16du:dateUtc="2024-09-26T08:51:00Z">
        <w:r w:rsidRPr="00C1208D">
          <w:t>deliver</w:t>
        </w:r>
        <w:r>
          <w:t xml:space="preserve">ing </w:t>
        </w:r>
        <w:r w:rsidRPr="00C1208D">
          <w:t>information</w:t>
        </w:r>
      </w:ins>
      <w:ins w:id="2822" w:author="Kaski Maiju" w:date="2025-03-20T10:31:00Z" w16du:dateUtc="2025-03-20T08:31:00Z">
        <w:r w:rsidR="00E24088">
          <w:t xml:space="preserve">. </w:t>
        </w:r>
      </w:ins>
      <w:ins w:id="2823" w:author="Kaski Maiju" w:date="2025-03-20T10:34:00Z" w16du:dateUtc="2025-03-20T08:34:00Z">
        <w:r w:rsidR="00804C82">
          <w:t>Service</w:t>
        </w:r>
      </w:ins>
      <w:ins w:id="2824" w:author="Kaski Maiju" w:date="2024-09-26T11:51:00Z" w16du:dateUtc="2024-09-26T08:51:00Z">
        <w:r>
          <w:t xml:space="preserve"> may </w:t>
        </w:r>
      </w:ins>
      <w:ins w:id="2825" w:author="Kaski Maiju" w:date="2025-03-20T10:18:00Z" w16du:dateUtc="2025-03-20T08:18:00Z">
        <w:r w:rsidR="00BD439D">
          <w:t>include</w:t>
        </w:r>
      </w:ins>
      <w:ins w:id="2826" w:author="Kaski Maiju" w:date="2024-09-26T11:51:00Z" w16du:dateUtc="2024-09-26T08:51:00Z">
        <w:r w:rsidRPr="00C1208D">
          <w:t xml:space="preserve"> information on uncharted obstacles,</w:t>
        </w:r>
        <w:r>
          <w:t xml:space="preserve"> pilot information,</w:t>
        </w:r>
        <w:r w:rsidRPr="00C1208D">
          <w:t xml:space="preserve"> </w:t>
        </w:r>
      </w:ins>
      <w:ins w:id="2827" w:author="Kaski Maiju" w:date="2025-01-15T16:38:00Z" w16du:dateUtc="2025-01-15T14:38:00Z">
        <w:r w:rsidR="002973B0">
          <w:t>general</w:t>
        </w:r>
      </w:ins>
      <w:ins w:id="2828" w:author="Kaski Maiju" w:date="2024-09-26T11:51:00Z" w16du:dateUtc="2024-09-26T08:51:00Z">
        <w:r w:rsidRPr="00C1208D">
          <w:t xml:space="preserve"> operations, </w:t>
        </w:r>
      </w:ins>
      <w:ins w:id="2829" w:author="Kaski Maiju" w:date="2025-01-15T16:39:00Z" w16du:dateUtc="2025-01-15T14:39:00Z">
        <w:r w:rsidR="002973B0">
          <w:t>traffic information</w:t>
        </w:r>
      </w:ins>
      <w:ins w:id="2830" w:author="Kaski Maiju" w:date="2025-01-15T16:40:00Z" w16du:dateUtc="2025-01-15T14:40:00Z">
        <w:r w:rsidR="002973B0">
          <w:t xml:space="preserve"> etc. VTS Information </w:t>
        </w:r>
      </w:ins>
      <w:ins w:id="2831" w:author="Kaski Maiju" w:date="2025-01-15T16:41:00Z" w16du:dateUtc="2025-01-15T14:41:00Z">
        <w:r w:rsidR="002973B0">
          <w:t>Service may also contain</w:t>
        </w:r>
      </w:ins>
      <w:ins w:id="2832" w:author="Kaski Maiju" w:date="2024-09-26T11:51:00Z" w16du:dateUtc="2024-09-26T08:51:00Z">
        <w:r>
          <w:t xml:space="preserve"> </w:t>
        </w:r>
      </w:ins>
      <w:ins w:id="2833" w:author="Kaski Maiju" w:date="2025-01-15T16:43:00Z" w16du:dateUtc="2025-01-15T14:43:00Z">
        <w:r w:rsidR="002973B0">
          <w:t>unstructured</w:t>
        </w:r>
      </w:ins>
      <w:ins w:id="2834" w:author="Kaski Maiju" w:date="2024-09-26T11:51:00Z" w16du:dateUtc="2024-09-26T08:51:00Z">
        <w:r>
          <w:t xml:space="preserve"> </w:t>
        </w:r>
      </w:ins>
      <w:ins w:id="2835" w:author="Kaski Maiju" w:date="2025-01-15T16:37:00Z" w16du:dateUtc="2025-01-15T14:37:00Z">
        <w:r w:rsidR="002973B0">
          <w:t xml:space="preserve">and structured </w:t>
        </w:r>
      </w:ins>
      <w:ins w:id="2836" w:author="Kaski Maiju" w:date="2025-01-15T16:42:00Z" w16du:dateUtc="2025-01-15T14:42:00Z">
        <w:r w:rsidR="002973B0">
          <w:t>information</w:t>
        </w:r>
      </w:ins>
      <w:ins w:id="2837" w:author="Kaski Maiju" w:date="2025-01-15T16:41:00Z" w16du:dateUtc="2025-01-15T14:41:00Z">
        <w:r w:rsidR="002973B0">
          <w:t>.</w:t>
        </w:r>
      </w:ins>
      <w:ins w:id="2838" w:author="Kaski Maiju" w:date="2025-01-28T15:45:00Z" w16du:dateUtc="2025-01-28T13:45:00Z">
        <w:r w:rsidR="000A59A8">
          <w:t xml:space="preserve"> All messages must start with message marker</w:t>
        </w:r>
      </w:ins>
      <w:ins w:id="2839" w:author="Kaski Maiju" w:date="2025-03-20T10:26:00Z" w16du:dateUtc="2025-03-20T08:26:00Z">
        <w:r w:rsidR="00D20272">
          <w:t>s information, question</w:t>
        </w:r>
        <w:r w:rsidR="00BD2019">
          <w:t xml:space="preserve"> or answer.</w:t>
        </w:r>
      </w:ins>
    </w:p>
    <w:p w14:paraId="1FEE6E94" w14:textId="4ED7C069" w:rsidR="000A59A8" w:rsidRDefault="000A59A8" w:rsidP="00337696">
      <w:pPr>
        <w:pStyle w:val="Leipteksti"/>
        <w:ind w:left="360"/>
        <w:rPr>
          <w:ins w:id="2840" w:author="Kaski Maiju" w:date="2025-01-28T15:46:00Z" w16du:dateUtc="2025-01-28T13:46:00Z"/>
        </w:rPr>
      </w:pPr>
      <w:ins w:id="2841" w:author="Kaski Maiju" w:date="2025-01-28T15:45:00Z" w16du:dateUtc="2025-01-28T13:45:00Z">
        <w:r>
          <w:t>VTS providers should define whi</w:t>
        </w:r>
        <w:r w:rsidR="005A7081">
          <w:t>ch information will be pr</w:t>
        </w:r>
      </w:ins>
      <w:ins w:id="2842" w:author="Kaski Maiju" w:date="2025-01-28T15:46:00Z" w16du:dateUtc="2025-01-28T13:46:00Z">
        <w:r w:rsidR="005A7081">
          <w:t>ovided via VTS Information Service based on for example risk assessment.</w:t>
        </w:r>
      </w:ins>
    </w:p>
    <w:p w14:paraId="1C4EE562" w14:textId="314D88AA" w:rsidR="00E86C75" w:rsidRDefault="00E86C75" w:rsidP="00337696">
      <w:pPr>
        <w:pStyle w:val="Leipteksti"/>
        <w:ind w:left="360"/>
        <w:rPr>
          <w:ins w:id="2843" w:author="Kaski Maiju" w:date="2025-01-28T15:46:00Z" w16du:dateUtc="2025-01-28T13:46:00Z"/>
        </w:rPr>
      </w:pPr>
      <w:ins w:id="2844" w:author="Kaski Maiju" w:date="2025-01-28T15:46:00Z" w16du:dateUtc="2025-01-28T13:46:00Z">
        <w:r>
          <w:t>Message may include:</w:t>
        </w:r>
      </w:ins>
    </w:p>
    <w:p w14:paraId="3305AF6A" w14:textId="32416C37" w:rsidR="00E86C75" w:rsidRDefault="00E86C75" w:rsidP="00337696">
      <w:pPr>
        <w:pStyle w:val="Leipteksti"/>
        <w:ind w:left="360"/>
        <w:rPr>
          <w:ins w:id="2845" w:author="Kaski Maiju" w:date="2025-01-28T15:46:00Z" w16du:dateUtc="2025-01-28T13:46:00Z"/>
        </w:rPr>
      </w:pPr>
      <w:ins w:id="2846" w:author="Kaski Maiju" w:date="2025-01-28T15:46:00Z" w16du:dateUtc="2025-01-28T13:46:00Z">
        <w:r>
          <w:t>Geometry</w:t>
        </w:r>
      </w:ins>
    </w:p>
    <w:p w14:paraId="5C1AB23A" w14:textId="1365FE24" w:rsidR="00E86C75" w:rsidRDefault="00E86C75" w:rsidP="00337696">
      <w:pPr>
        <w:pStyle w:val="Leipteksti"/>
        <w:ind w:left="360"/>
        <w:rPr>
          <w:ins w:id="2847" w:author="Kaski Maiju" w:date="2025-03-20T10:51:00Z" w16du:dateUtc="2025-03-20T08:51:00Z"/>
        </w:rPr>
      </w:pPr>
      <w:ins w:id="2848" w:author="Kaski Maiju" w:date="2025-01-28T15:46:00Z" w16du:dateUtc="2025-01-28T13:46:00Z">
        <w:r>
          <w:t>Time</w:t>
        </w:r>
      </w:ins>
    </w:p>
    <w:p w14:paraId="557644B7" w14:textId="4FFAB075" w:rsidR="00D96476" w:rsidRDefault="00D96476" w:rsidP="00337696">
      <w:pPr>
        <w:pStyle w:val="Leipteksti"/>
        <w:ind w:left="360"/>
        <w:rPr>
          <w:ins w:id="2849" w:author="Kaski Maiju" w:date="2025-03-20T10:51:00Z" w16du:dateUtc="2025-03-20T08:51:00Z"/>
        </w:rPr>
      </w:pPr>
      <w:ins w:id="2850" w:author="Kaski Maiju" w:date="2025-03-20T10:51:00Z" w16du:dateUtc="2025-03-20T08:51:00Z">
        <w:r>
          <w:t>Pictures</w:t>
        </w:r>
      </w:ins>
    </w:p>
    <w:p w14:paraId="462B5C72" w14:textId="77FD6AC7" w:rsidR="00D96476" w:rsidRDefault="00D96476" w:rsidP="00337696">
      <w:pPr>
        <w:pStyle w:val="Leipteksti"/>
        <w:ind w:left="360"/>
        <w:rPr>
          <w:ins w:id="2851" w:author="Kaski Maiju" w:date="2025-01-28T15:46:00Z" w16du:dateUtc="2025-01-28T13:46:00Z"/>
        </w:rPr>
      </w:pPr>
      <w:ins w:id="2852" w:author="Kaski Maiju" w:date="2025-03-20T10:51:00Z" w16du:dateUtc="2025-03-20T08:51:00Z">
        <w:r>
          <w:t>Symbols</w:t>
        </w:r>
      </w:ins>
    </w:p>
    <w:p w14:paraId="7C535D0F" w14:textId="4C8908B5" w:rsidR="00E86C75" w:rsidRDefault="00E86C75" w:rsidP="00337696">
      <w:pPr>
        <w:pStyle w:val="Leipteksti"/>
        <w:ind w:left="360"/>
        <w:rPr>
          <w:ins w:id="2853" w:author="Kaski Maiju" w:date="2025-01-28T15:47:00Z" w16du:dateUtc="2025-01-28T13:47:00Z"/>
        </w:rPr>
      </w:pPr>
      <w:ins w:id="2854" w:author="Kaski Maiju" w:date="2025-01-28T15:46:00Z" w16du:dateUtc="2025-01-28T13:46:00Z">
        <w:r>
          <w:t xml:space="preserve">Form (eg questions that </w:t>
        </w:r>
      </w:ins>
      <w:ins w:id="2855" w:author="Kaski Maiju" w:date="2025-01-28T15:47:00Z" w16du:dateUtc="2025-01-28T13:47:00Z">
        <w:r>
          <w:t>require structured answer)</w:t>
        </w:r>
      </w:ins>
    </w:p>
    <w:p w14:paraId="6D495D17" w14:textId="2BBDB069" w:rsidR="00E86C75" w:rsidRDefault="00E86C75" w:rsidP="00337696">
      <w:pPr>
        <w:pStyle w:val="Leipteksti"/>
        <w:ind w:left="360"/>
        <w:rPr>
          <w:ins w:id="2856" w:author="Kaski Maiju" w:date="2025-03-20T11:01:00Z" w16du:dateUtc="2025-03-20T09:01:00Z"/>
        </w:rPr>
      </w:pPr>
      <w:ins w:id="2857" w:author="Kaski Maiju" w:date="2025-01-28T15:47:00Z" w16du:dateUtc="2025-01-28T13:47:00Z">
        <w:r>
          <w:t>Free text</w:t>
        </w:r>
      </w:ins>
    </w:p>
    <w:p w14:paraId="6CA72E0E" w14:textId="4784124D" w:rsidR="00193431" w:rsidRDefault="00193431" w:rsidP="00193431">
      <w:pPr>
        <w:pStyle w:val="Leipteksti"/>
        <w:ind w:left="360"/>
        <w:rPr>
          <w:ins w:id="2858" w:author="Kaski Maiju" w:date="2025-01-15T15:49:00Z" w16du:dateUtc="2025-01-15T13:49:00Z"/>
        </w:rPr>
      </w:pPr>
      <w:ins w:id="2859" w:author="Kaski Maiju" w:date="2025-03-20T11:01:00Z" w16du:dateUtc="2025-03-20T09:01:00Z">
        <w:r>
          <w:t>Time frame</w:t>
        </w:r>
      </w:ins>
    </w:p>
    <w:p w14:paraId="2E345F6B" w14:textId="77777777" w:rsidR="00337696" w:rsidRDefault="00337696" w:rsidP="00337696">
      <w:pPr>
        <w:pStyle w:val="Leipteksti"/>
        <w:ind w:left="360"/>
        <w:rPr>
          <w:ins w:id="2860" w:author="Kaski Maiju" w:date="2025-01-15T15:49:00Z" w16du:dateUtc="2025-01-15T13:49:00Z"/>
        </w:rPr>
      </w:pPr>
    </w:p>
    <w:p w14:paraId="7653A17B" w14:textId="5A9646B0" w:rsidR="003F7D4D" w:rsidRDefault="003F7D4D">
      <w:pPr>
        <w:pStyle w:val="AppendixHead3"/>
        <w:rPr>
          <w:ins w:id="2861" w:author="Kaski Maiju" w:date="2025-01-15T15:30:00Z" w16du:dateUtc="2025-01-15T13:30:00Z"/>
        </w:rPr>
        <w:pPrChange w:id="2862" w:author="Kaski Maiju" w:date="2025-01-15T15:31:00Z" w16du:dateUtc="2025-01-15T13:31:00Z">
          <w:pPr>
            <w:pStyle w:val="AppendixHead4"/>
          </w:pPr>
        </w:pPrChange>
      </w:pPr>
      <w:ins w:id="2863" w:author="Kaski Maiju" w:date="2025-01-15T15:30:00Z" w16du:dateUtc="2025-01-15T13:30:00Z">
        <w:r>
          <w:t xml:space="preserve">USE CASE </w:t>
        </w:r>
      </w:ins>
      <w:ins w:id="2864" w:author="Kaski Maiju" w:date="2025-01-15T15:31:00Z" w16du:dateUtc="2025-01-15T13:31:00Z">
        <w:r>
          <w:t>1</w:t>
        </w:r>
      </w:ins>
      <w:ins w:id="2865" w:author="Kaski Maiju" w:date="2025-01-15T15:30:00Z" w16du:dateUtc="2025-01-15T13:30:00Z">
        <w:r>
          <w:t xml:space="preserve"> – VTS</w:t>
        </w:r>
      </w:ins>
      <w:ins w:id="2866" w:author="Kaski Maiju" w:date="2025-01-15T16:45:00Z" w16du:dateUtc="2025-01-15T14:45:00Z">
        <w:r w:rsidR="006771ED">
          <w:t xml:space="preserve"> </w:t>
        </w:r>
        <w:r w:rsidR="006771ED" w:rsidRPr="006771ED">
          <w:rPr>
            <w:sz w:val="28"/>
            <w:szCs w:val="24"/>
            <w:rPrChange w:id="2867" w:author="Kaski Maiju" w:date="2025-01-15T16:54:00Z" w16du:dateUtc="2025-01-15T14:54:00Z">
              <w:rPr>
                <w:smallCaps/>
              </w:rPr>
            </w:rPrChange>
          </w:rPr>
          <w:t>provides information</w:t>
        </w:r>
      </w:ins>
      <w:ins w:id="2868" w:author="Kaski Maiju" w:date="2025-01-15T15:30:00Z" w16du:dateUtc="2025-01-15T13:30:00Z">
        <w:r w:rsidRPr="006771ED">
          <w:rPr>
            <w:sz w:val="28"/>
            <w:szCs w:val="24"/>
            <w:rPrChange w:id="2869" w:author="Kaski Maiju" w:date="2025-01-15T16:54:00Z" w16du:dateUtc="2025-01-15T14:54:00Z">
              <w:rPr>
                <w:smallCaps/>
              </w:rPr>
            </w:rPrChange>
          </w:rPr>
          <w:t xml:space="preserve"> </w:t>
        </w:r>
      </w:ins>
    </w:p>
    <w:p w14:paraId="0166E778" w14:textId="15B7869B" w:rsidR="003F7D4D" w:rsidRPr="006771ED" w:rsidRDefault="003F7D4D" w:rsidP="003F7D4D">
      <w:pPr>
        <w:spacing w:after="160" w:line="259" w:lineRule="auto"/>
        <w:ind w:left="2124" w:hanging="2124"/>
        <w:rPr>
          <w:ins w:id="2870" w:author="Kaski Maiju" w:date="2025-01-15T15:30:00Z" w16du:dateUtc="2025-01-15T13:30:00Z"/>
          <w:rFonts w:ascii="Calibri" w:eastAsia="Calibri" w:hAnsi="Calibri" w:cs="Times New Roman"/>
          <w:sz w:val="22"/>
          <w:rPrChange w:id="2871" w:author="Kaski Maiju" w:date="2025-01-15T16:49:00Z" w16du:dateUtc="2025-01-15T14:49:00Z">
            <w:rPr>
              <w:ins w:id="2872" w:author="Kaski Maiju" w:date="2025-01-15T15:30:00Z" w16du:dateUtc="2025-01-15T13:30:00Z"/>
              <w:rFonts w:ascii="Calibri" w:eastAsia="Calibri" w:hAnsi="Calibri" w:cs="Times New Roman"/>
              <w:color w:val="FF0000"/>
              <w:sz w:val="22"/>
            </w:rPr>
          </w:rPrChange>
        </w:rPr>
      </w:pPr>
      <w:ins w:id="2873" w:author="Kaski Maiju" w:date="2025-01-15T15:30:00Z" w16du:dateUtc="2025-01-15T13:30:00Z">
        <w:r w:rsidRPr="006771ED">
          <w:rPr>
            <w:rFonts w:ascii="Calibri" w:eastAsia="Calibri" w:hAnsi="Calibri" w:cs="Times New Roman"/>
            <w:sz w:val="22"/>
            <w:u w:val="single"/>
            <w:rPrChange w:id="2874" w:author="Kaski Maiju" w:date="2025-01-15T16:49:00Z" w16du:dateUtc="2025-01-15T14:49:00Z">
              <w:rPr>
                <w:rFonts w:ascii="Calibri" w:eastAsia="Calibri" w:hAnsi="Calibri" w:cs="Times New Roman"/>
                <w:color w:val="FF0000"/>
                <w:sz w:val="22"/>
                <w:u w:val="single"/>
              </w:rPr>
            </w:rPrChange>
          </w:rPr>
          <w:t>Description:</w:t>
        </w:r>
        <w:r w:rsidRPr="006771ED">
          <w:rPr>
            <w:rFonts w:ascii="Calibri" w:eastAsia="Calibri" w:hAnsi="Calibri" w:cs="Times New Roman"/>
            <w:sz w:val="22"/>
            <w:rPrChange w:id="2875" w:author="Kaski Maiju" w:date="2025-01-15T16:49:00Z" w16du:dateUtc="2025-01-15T14:49:00Z">
              <w:rPr>
                <w:rFonts w:ascii="Calibri" w:eastAsia="Calibri" w:hAnsi="Calibri" w:cs="Times New Roman"/>
                <w:color w:val="FF0000"/>
                <w:sz w:val="22"/>
              </w:rPr>
            </w:rPrChange>
          </w:rPr>
          <w:t xml:space="preserve"> </w:t>
        </w:r>
        <w:r w:rsidRPr="006771ED">
          <w:rPr>
            <w:rFonts w:ascii="Calibri" w:eastAsia="Calibri" w:hAnsi="Calibri" w:cs="Times New Roman"/>
            <w:sz w:val="22"/>
          </w:rPr>
          <w:tab/>
        </w:r>
      </w:ins>
      <w:ins w:id="2876" w:author="Kaski Maiju" w:date="2025-01-15T16:45:00Z" w16du:dateUtc="2025-01-15T14:45:00Z">
        <w:r w:rsidR="006771ED" w:rsidRPr="006771ED">
          <w:rPr>
            <w:rFonts w:ascii="Calibri" w:eastAsia="Calibri" w:hAnsi="Calibri" w:cs="Times New Roman"/>
            <w:sz w:val="22"/>
            <w:rPrChange w:id="2877" w:author="Kaski Maiju" w:date="2025-01-15T16:49:00Z" w16du:dateUtc="2025-01-15T14:49:00Z">
              <w:rPr>
                <w:rFonts w:ascii="Calibri" w:eastAsia="Calibri" w:hAnsi="Calibri" w:cs="Times New Roman"/>
                <w:color w:val="FF0000"/>
                <w:sz w:val="22"/>
              </w:rPr>
            </w:rPrChange>
          </w:rPr>
          <w:t>VTS send</w:t>
        </w:r>
      </w:ins>
      <w:ins w:id="2878" w:author="Kaski Maiju" w:date="2025-01-15T16:46:00Z" w16du:dateUtc="2025-01-15T14:46:00Z">
        <w:r w:rsidR="006771ED" w:rsidRPr="006771ED">
          <w:rPr>
            <w:rFonts w:ascii="Calibri" w:eastAsia="Calibri" w:hAnsi="Calibri" w:cs="Times New Roman"/>
            <w:sz w:val="22"/>
            <w:rPrChange w:id="2879" w:author="Kaski Maiju" w:date="2025-01-15T16:49:00Z" w16du:dateUtc="2025-01-15T14:49:00Z">
              <w:rPr>
                <w:rFonts w:ascii="Calibri" w:eastAsia="Calibri" w:hAnsi="Calibri" w:cs="Times New Roman"/>
                <w:color w:val="FF0000"/>
                <w:sz w:val="22"/>
              </w:rPr>
            </w:rPrChange>
          </w:rPr>
          <w:t xml:space="preserve">s message to </w:t>
        </w:r>
      </w:ins>
      <w:ins w:id="2880" w:author="Kaski Maiju" w:date="2025-03-20T10:55:00Z" w16du:dateUtc="2025-03-20T08:55:00Z">
        <w:r w:rsidR="00DD14B6">
          <w:rPr>
            <w:rFonts w:ascii="Calibri" w:eastAsia="Calibri" w:hAnsi="Calibri" w:cs="Times New Roman"/>
            <w:sz w:val="22"/>
          </w:rPr>
          <w:t xml:space="preserve">a </w:t>
        </w:r>
      </w:ins>
      <w:ins w:id="2881" w:author="Kaski Maiju" w:date="2025-01-15T16:46:00Z" w16du:dateUtc="2025-01-15T14:46:00Z">
        <w:r w:rsidR="006771ED" w:rsidRPr="006771ED">
          <w:rPr>
            <w:rFonts w:ascii="Calibri" w:eastAsia="Calibri" w:hAnsi="Calibri" w:cs="Times New Roman"/>
            <w:sz w:val="22"/>
            <w:rPrChange w:id="2882" w:author="Kaski Maiju" w:date="2025-01-15T16:49:00Z" w16du:dateUtc="2025-01-15T14:49:00Z">
              <w:rPr>
                <w:rFonts w:ascii="Calibri" w:eastAsia="Calibri" w:hAnsi="Calibri" w:cs="Times New Roman"/>
                <w:color w:val="FF0000"/>
                <w:sz w:val="22"/>
              </w:rPr>
            </w:rPrChange>
          </w:rPr>
          <w:t>vessel</w:t>
        </w:r>
      </w:ins>
    </w:p>
    <w:p w14:paraId="63CA9CC4" w14:textId="7B0707A4" w:rsidR="003F7D4D" w:rsidRPr="006771ED" w:rsidRDefault="003F7D4D" w:rsidP="003F7D4D">
      <w:pPr>
        <w:spacing w:after="160" w:line="259" w:lineRule="auto"/>
        <w:ind w:left="2124" w:hanging="2124"/>
        <w:rPr>
          <w:ins w:id="2883" w:author="Kaski Maiju" w:date="2025-01-15T15:30:00Z" w16du:dateUtc="2025-01-15T13:30:00Z"/>
          <w:rFonts w:ascii="Calibri" w:eastAsia="Calibri" w:hAnsi="Calibri" w:cs="Times New Roman"/>
          <w:sz w:val="22"/>
          <w:rPrChange w:id="2884" w:author="Kaski Maiju" w:date="2025-01-15T16:49:00Z" w16du:dateUtc="2025-01-15T14:49:00Z">
            <w:rPr>
              <w:ins w:id="2885" w:author="Kaski Maiju" w:date="2025-01-15T15:30:00Z" w16du:dateUtc="2025-01-15T13:30:00Z"/>
              <w:rFonts w:ascii="Calibri" w:eastAsia="Calibri" w:hAnsi="Calibri" w:cs="Times New Roman"/>
              <w:color w:val="FF0000"/>
              <w:sz w:val="22"/>
            </w:rPr>
          </w:rPrChange>
        </w:rPr>
      </w:pPr>
      <w:ins w:id="2886" w:author="Kaski Maiju" w:date="2025-01-15T15:30:00Z" w16du:dateUtc="2025-01-15T13:30:00Z">
        <w:r w:rsidRPr="006771ED">
          <w:rPr>
            <w:rFonts w:ascii="Calibri" w:eastAsia="Calibri" w:hAnsi="Calibri" w:cs="Times New Roman"/>
            <w:sz w:val="22"/>
            <w:u w:val="single"/>
            <w:rPrChange w:id="2887" w:author="Kaski Maiju" w:date="2025-01-15T16:49:00Z" w16du:dateUtc="2025-01-15T14:49:00Z">
              <w:rPr>
                <w:rFonts w:ascii="Calibri" w:eastAsia="Calibri" w:hAnsi="Calibri" w:cs="Times New Roman"/>
                <w:color w:val="FF0000"/>
                <w:sz w:val="22"/>
                <w:u w:val="single"/>
              </w:rPr>
            </w:rPrChange>
          </w:rPr>
          <w:t>Pre-conditions:</w:t>
        </w:r>
        <w:r w:rsidRPr="006771ED">
          <w:rPr>
            <w:rFonts w:ascii="Calibri" w:eastAsia="Calibri" w:hAnsi="Calibri" w:cs="Times New Roman"/>
            <w:sz w:val="22"/>
            <w:rPrChange w:id="2888" w:author="Kaski Maiju" w:date="2025-01-15T16:49:00Z" w16du:dateUtc="2025-01-15T14:49:00Z">
              <w:rPr>
                <w:rFonts w:ascii="Calibri" w:eastAsia="Calibri" w:hAnsi="Calibri" w:cs="Times New Roman"/>
                <w:color w:val="FF0000"/>
                <w:sz w:val="22"/>
              </w:rPr>
            </w:rPrChange>
          </w:rPr>
          <w:tab/>
          <w:t xml:space="preserve">Vessel </w:t>
        </w:r>
      </w:ins>
      <w:ins w:id="2889" w:author="Kaski Maiju" w:date="2025-01-15T16:49:00Z" w16du:dateUtc="2025-01-15T14:49:00Z">
        <w:r w:rsidR="006771ED" w:rsidRPr="006771ED">
          <w:rPr>
            <w:rFonts w:ascii="Calibri" w:eastAsia="Calibri" w:hAnsi="Calibri" w:cs="Times New Roman"/>
            <w:sz w:val="22"/>
            <w:rPrChange w:id="2890" w:author="Kaski Maiju" w:date="2025-01-15T16:49:00Z" w16du:dateUtc="2025-01-15T14:49:00Z">
              <w:rPr>
                <w:rFonts w:ascii="Calibri" w:eastAsia="Calibri" w:hAnsi="Calibri" w:cs="Times New Roman"/>
                <w:color w:val="FF0000"/>
                <w:sz w:val="22"/>
              </w:rPr>
            </w:rPrChange>
          </w:rPr>
          <w:t>has subscribed the VTS Information Service</w:t>
        </w:r>
      </w:ins>
    </w:p>
    <w:p w14:paraId="6EECF18E" w14:textId="77777777" w:rsidR="003F7D4D" w:rsidRPr="006771ED" w:rsidRDefault="003F7D4D" w:rsidP="003F7D4D">
      <w:pPr>
        <w:pStyle w:val="Bullet1"/>
        <w:numPr>
          <w:ilvl w:val="0"/>
          <w:numId w:val="0"/>
        </w:numPr>
        <w:ind w:left="360" w:hanging="360"/>
        <w:rPr>
          <w:ins w:id="2891" w:author="Kaski Maiju" w:date="2025-01-15T15:30:00Z" w16du:dateUtc="2025-01-15T13:30:00Z"/>
          <w:rFonts w:ascii="Calibri" w:eastAsia="Calibri" w:hAnsi="Calibri" w:cs="Times New Roman"/>
          <w:color w:val="auto"/>
          <w:u w:val="single"/>
          <w:rPrChange w:id="2892" w:author="Kaski Maiju" w:date="2025-01-15T16:54:00Z" w16du:dateUtc="2025-01-15T14:54:00Z">
            <w:rPr>
              <w:ins w:id="2893" w:author="Kaski Maiju" w:date="2025-01-15T15:30:00Z" w16du:dateUtc="2025-01-15T13:30:00Z"/>
              <w:rFonts w:ascii="Calibri" w:eastAsia="Calibri" w:hAnsi="Calibri" w:cs="Times New Roman"/>
              <w:color w:val="FF0000"/>
              <w:u w:val="single"/>
            </w:rPr>
          </w:rPrChange>
        </w:rPr>
      </w:pPr>
      <w:ins w:id="2894" w:author="Kaski Maiju" w:date="2025-01-15T15:30:00Z" w16du:dateUtc="2025-01-15T13:30:00Z">
        <w:r w:rsidRPr="006771ED">
          <w:rPr>
            <w:rFonts w:ascii="Calibri" w:eastAsia="Calibri" w:hAnsi="Calibri" w:cs="Times New Roman"/>
            <w:color w:val="auto"/>
            <w:u w:val="single"/>
            <w:rPrChange w:id="2895" w:author="Kaski Maiju" w:date="2025-01-15T16:54:00Z" w16du:dateUtc="2025-01-15T14:54:00Z">
              <w:rPr>
                <w:rFonts w:ascii="Calibri" w:eastAsia="Calibri" w:hAnsi="Calibri" w:cs="Times New Roman"/>
                <w:color w:val="FF0000"/>
                <w:u w:val="single"/>
              </w:rPr>
            </w:rPrChange>
          </w:rPr>
          <w:t>Typical sequence:</w:t>
        </w:r>
        <w:r w:rsidRPr="006771ED">
          <w:rPr>
            <w:rFonts w:ascii="Calibri" w:eastAsia="Calibri" w:hAnsi="Calibri" w:cs="Times New Roman"/>
            <w:color w:val="auto"/>
            <w:rPrChange w:id="2896" w:author="Kaski Maiju" w:date="2025-01-15T16:54:00Z" w16du:dateUtc="2025-01-15T14:54:00Z">
              <w:rPr>
                <w:rFonts w:ascii="Calibri" w:eastAsia="Calibri" w:hAnsi="Calibri" w:cs="Times New Roman"/>
                <w:color w:val="FF0000"/>
              </w:rPr>
            </w:rPrChange>
          </w:rPr>
          <w:tab/>
        </w:r>
        <w:r w:rsidRPr="006771ED">
          <w:rPr>
            <w:rFonts w:ascii="Calibri" w:eastAsia="Calibri" w:hAnsi="Calibri" w:cs="Times New Roman"/>
            <w:color w:val="auto"/>
            <w:rPrChange w:id="2897" w:author="Kaski Maiju" w:date="2025-01-15T16:54:00Z" w16du:dateUtc="2025-01-15T14:54:00Z">
              <w:rPr>
                <w:rFonts w:ascii="Calibri" w:eastAsia="Calibri" w:hAnsi="Calibri" w:cs="Times New Roman"/>
                <w:color w:val="FF0000"/>
              </w:rPr>
            </w:rPrChange>
          </w:rPr>
          <w:tab/>
        </w:r>
      </w:ins>
    </w:p>
    <w:p w14:paraId="5C40F1CD" w14:textId="36C485A6" w:rsidR="003F7D4D" w:rsidRPr="006771ED" w:rsidRDefault="006771ED" w:rsidP="006771ED">
      <w:pPr>
        <w:pStyle w:val="Luettelokappale"/>
        <w:numPr>
          <w:ilvl w:val="0"/>
          <w:numId w:val="114"/>
        </w:numPr>
        <w:spacing w:line="259" w:lineRule="auto"/>
        <w:rPr>
          <w:ins w:id="2898" w:author="Kaski Maiju" w:date="2025-01-15T16:50:00Z" w16du:dateUtc="2025-01-15T14:50:00Z"/>
          <w:rFonts w:ascii="Calibri" w:eastAsia="Calibri" w:hAnsi="Calibri" w:cs="Times New Roman"/>
          <w:szCs w:val="28"/>
          <w:lang w:val="en-US"/>
          <w:rPrChange w:id="2899" w:author="Kaski Maiju" w:date="2025-01-15T16:54:00Z" w16du:dateUtc="2025-01-15T14:54:00Z">
            <w:rPr>
              <w:ins w:id="2900" w:author="Kaski Maiju" w:date="2025-01-15T16:50:00Z" w16du:dateUtc="2025-01-15T14:50:00Z"/>
              <w:rFonts w:ascii="Calibri" w:eastAsia="Calibri" w:hAnsi="Calibri" w:cs="Times New Roman"/>
              <w:color w:val="FF0000"/>
              <w:szCs w:val="28"/>
              <w:lang w:val="en-US"/>
            </w:rPr>
          </w:rPrChange>
        </w:rPr>
      </w:pPr>
      <w:ins w:id="2901" w:author="Kaski Maiju" w:date="2025-01-15T16:50:00Z" w16du:dateUtc="2025-01-15T14:50:00Z">
        <w:r w:rsidRPr="006771ED">
          <w:rPr>
            <w:rFonts w:ascii="Calibri" w:eastAsia="Calibri" w:hAnsi="Calibri" w:cs="Times New Roman"/>
            <w:szCs w:val="28"/>
            <w:lang w:val="en-US"/>
            <w:rPrChange w:id="2902" w:author="Kaski Maiju" w:date="2025-01-15T16:54:00Z" w16du:dateUtc="2025-01-15T14:54:00Z">
              <w:rPr>
                <w:rFonts w:ascii="Calibri" w:eastAsia="Calibri" w:hAnsi="Calibri" w:cs="Times New Roman"/>
                <w:color w:val="FF0000"/>
                <w:szCs w:val="28"/>
                <w:lang w:val="en-US"/>
              </w:rPr>
            </w:rPrChange>
          </w:rPr>
          <w:t xml:space="preserve">VTS sends message to </w:t>
        </w:r>
      </w:ins>
      <w:ins w:id="2903" w:author="Kaski Maiju" w:date="2025-03-20T10:55:00Z" w16du:dateUtc="2025-03-20T08:55:00Z">
        <w:r w:rsidR="00F66E47">
          <w:rPr>
            <w:rFonts w:ascii="Calibri" w:eastAsia="Calibri" w:hAnsi="Calibri" w:cs="Times New Roman"/>
            <w:szCs w:val="28"/>
            <w:lang w:val="en-US"/>
          </w:rPr>
          <w:t xml:space="preserve">a </w:t>
        </w:r>
      </w:ins>
      <w:ins w:id="2904" w:author="Kaski Maiju" w:date="2025-01-15T16:50:00Z" w16du:dateUtc="2025-01-15T14:50:00Z">
        <w:r w:rsidRPr="006771ED">
          <w:rPr>
            <w:rFonts w:ascii="Calibri" w:eastAsia="Calibri" w:hAnsi="Calibri" w:cs="Times New Roman"/>
            <w:szCs w:val="28"/>
            <w:lang w:val="en-US"/>
            <w:rPrChange w:id="2905" w:author="Kaski Maiju" w:date="2025-01-15T16:54:00Z" w16du:dateUtc="2025-01-15T14:54:00Z">
              <w:rPr>
                <w:rFonts w:ascii="Calibri" w:eastAsia="Calibri" w:hAnsi="Calibri" w:cs="Times New Roman"/>
                <w:color w:val="FF0000"/>
                <w:szCs w:val="28"/>
                <w:lang w:val="en-US"/>
              </w:rPr>
            </w:rPrChange>
          </w:rPr>
          <w:t>vessel</w:t>
        </w:r>
      </w:ins>
    </w:p>
    <w:p w14:paraId="3DEDD60C" w14:textId="337FC54A" w:rsidR="006771ED" w:rsidRDefault="006771ED" w:rsidP="006771ED">
      <w:pPr>
        <w:pStyle w:val="Luettelokappale"/>
        <w:numPr>
          <w:ilvl w:val="0"/>
          <w:numId w:val="114"/>
        </w:numPr>
        <w:spacing w:line="259" w:lineRule="auto"/>
        <w:rPr>
          <w:ins w:id="2906" w:author="Kaski Maiju" w:date="2025-01-15T16:53:00Z" w16du:dateUtc="2025-01-15T14:53:00Z"/>
          <w:rFonts w:ascii="Calibri" w:eastAsia="Calibri" w:hAnsi="Calibri" w:cs="Times New Roman"/>
          <w:szCs w:val="28"/>
          <w:lang w:val="en-US"/>
        </w:rPr>
      </w:pPr>
      <w:ins w:id="2907" w:author="Kaski Maiju" w:date="2025-01-15T16:52:00Z" w16du:dateUtc="2025-01-15T14:52:00Z">
        <w:r w:rsidRPr="00057920">
          <w:rPr>
            <w:rFonts w:ascii="Calibri" w:eastAsia="Calibri" w:hAnsi="Calibri" w:cs="Times New Roman"/>
            <w:szCs w:val="28"/>
            <w:lang w:val="en-US"/>
          </w:rPr>
          <w:t>V</w:t>
        </w:r>
        <w:r>
          <w:rPr>
            <w:rFonts w:ascii="Calibri" w:eastAsia="Calibri" w:hAnsi="Calibri" w:cs="Times New Roman"/>
            <w:szCs w:val="28"/>
            <w:lang w:val="en-US"/>
          </w:rPr>
          <w:t>essel</w:t>
        </w:r>
        <w:r w:rsidRPr="00057920">
          <w:rPr>
            <w:rFonts w:ascii="Calibri" w:eastAsia="Calibri" w:hAnsi="Calibri" w:cs="Times New Roman"/>
            <w:szCs w:val="28"/>
            <w:lang w:val="en-US"/>
          </w:rPr>
          <w:t xml:space="preserve"> sends “received” acknowledgement </w:t>
        </w:r>
        <w:r w:rsidRPr="002D4A37">
          <w:rPr>
            <w:rFonts w:ascii="Calibri" w:eastAsia="Calibri" w:hAnsi="Calibri" w:cs="Times New Roman"/>
            <w:szCs w:val="28"/>
            <w:lang w:val="en-US"/>
          </w:rPr>
          <w:t>automatically</w:t>
        </w:r>
      </w:ins>
    </w:p>
    <w:p w14:paraId="7A1EEE42" w14:textId="77777777" w:rsidR="006771ED" w:rsidRDefault="006771ED" w:rsidP="006771ED">
      <w:pPr>
        <w:spacing w:line="259" w:lineRule="auto"/>
        <w:rPr>
          <w:ins w:id="2908" w:author="Kaski Maiju" w:date="2025-01-15T16:53:00Z" w16du:dateUtc="2025-01-15T14:53:00Z"/>
          <w:rFonts w:ascii="Calibri" w:eastAsia="Calibri" w:hAnsi="Calibri" w:cs="Times New Roman"/>
          <w:szCs w:val="28"/>
          <w:lang w:val="en-US"/>
        </w:rPr>
      </w:pPr>
    </w:p>
    <w:p w14:paraId="0361255F" w14:textId="63BADD8D" w:rsidR="006771ED" w:rsidRDefault="006771ED" w:rsidP="006771ED">
      <w:pPr>
        <w:pStyle w:val="AppendixHead3"/>
        <w:rPr>
          <w:ins w:id="2909" w:author="Kaski Maiju" w:date="2025-01-15T16:53:00Z" w16du:dateUtc="2025-01-15T14:53:00Z"/>
        </w:rPr>
      </w:pPr>
      <w:ins w:id="2910" w:author="Kaski Maiju" w:date="2025-01-15T16:53:00Z" w16du:dateUtc="2025-01-15T14:53:00Z">
        <w:r>
          <w:t xml:space="preserve">USE CASE 2 – VTS </w:t>
        </w:r>
      </w:ins>
      <w:ins w:id="2911" w:author="Kaski Maiju" w:date="2025-01-15T16:55:00Z" w16du:dateUtc="2025-01-15T14:55:00Z">
        <w:r w:rsidRPr="0037286D">
          <w:rPr>
            <w:sz w:val="28"/>
            <w:szCs w:val="24"/>
            <w:rPrChange w:id="2912" w:author="Kaski Maiju" w:date="2025-01-15T16:57:00Z" w16du:dateUtc="2025-01-15T14:57:00Z">
              <w:rPr/>
            </w:rPrChange>
          </w:rPr>
          <w:t>provides</w:t>
        </w:r>
      </w:ins>
      <w:ins w:id="2913" w:author="Kaski Maiju" w:date="2025-01-15T16:57:00Z" w16du:dateUtc="2025-01-15T14:57:00Z">
        <w:r w:rsidR="0037286D">
          <w:rPr>
            <w:sz w:val="28"/>
            <w:szCs w:val="24"/>
          </w:rPr>
          <w:t xml:space="preserve"> same</w:t>
        </w:r>
      </w:ins>
      <w:ins w:id="2914" w:author="Kaski Maiju" w:date="2025-01-15T16:55:00Z" w16du:dateUtc="2025-01-15T14:55:00Z">
        <w:r w:rsidRPr="0037286D">
          <w:rPr>
            <w:sz w:val="28"/>
            <w:szCs w:val="24"/>
            <w:rPrChange w:id="2915" w:author="Kaski Maiju" w:date="2025-01-15T16:57:00Z" w16du:dateUtc="2025-01-15T14:57:00Z">
              <w:rPr/>
            </w:rPrChange>
          </w:rPr>
          <w:t xml:space="preserve"> information for </w:t>
        </w:r>
      </w:ins>
      <w:ins w:id="2916" w:author="Kaski Maiju" w:date="2025-01-15T16:57:00Z" w16du:dateUtc="2025-01-15T14:57:00Z">
        <w:r w:rsidR="0037286D" w:rsidRPr="0037286D">
          <w:rPr>
            <w:sz w:val="28"/>
            <w:szCs w:val="24"/>
            <w:rPrChange w:id="2917" w:author="Kaski Maiju" w:date="2025-01-15T16:57:00Z" w16du:dateUtc="2025-01-15T14:57:00Z">
              <w:rPr/>
            </w:rPrChange>
          </w:rPr>
          <w:t>multiple</w:t>
        </w:r>
      </w:ins>
      <w:ins w:id="2918" w:author="Kaski Maiju" w:date="2025-01-15T16:56:00Z" w16du:dateUtc="2025-01-15T14:56:00Z">
        <w:r w:rsidRPr="0037286D">
          <w:rPr>
            <w:sz w:val="28"/>
            <w:szCs w:val="24"/>
            <w:rPrChange w:id="2919" w:author="Kaski Maiju" w:date="2025-01-15T16:57:00Z" w16du:dateUtc="2025-01-15T14:57:00Z">
              <w:rPr/>
            </w:rPrChange>
          </w:rPr>
          <w:t xml:space="preserve"> vessels</w:t>
        </w:r>
      </w:ins>
      <w:ins w:id="2920" w:author="Kaski Maiju" w:date="2025-01-15T16:53:00Z" w16du:dateUtc="2025-01-15T14:53:00Z">
        <w:r w:rsidRPr="0037286D">
          <w:rPr>
            <w:sz w:val="28"/>
            <w:szCs w:val="24"/>
            <w:rPrChange w:id="2921" w:author="Kaski Maiju" w:date="2025-01-15T16:57:00Z" w16du:dateUtc="2025-01-15T14:57:00Z">
              <w:rPr/>
            </w:rPrChange>
          </w:rPr>
          <w:t xml:space="preserve"> </w:t>
        </w:r>
      </w:ins>
      <w:ins w:id="2922" w:author="Kaski Maiju" w:date="2025-01-15T16:57:00Z" w16du:dateUtc="2025-01-15T14:57:00Z">
        <w:r w:rsidR="0037286D">
          <w:rPr>
            <w:sz w:val="28"/>
            <w:szCs w:val="24"/>
          </w:rPr>
          <w:t>at once</w:t>
        </w:r>
      </w:ins>
    </w:p>
    <w:p w14:paraId="7C1DB713" w14:textId="77777777" w:rsidR="006771ED" w:rsidRPr="006771ED" w:rsidRDefault="006771ED">
      <w:pPr>
        <w:spacing w:line="259" w:lineRule="auto"/>
        <w:rPr>
          <w:ins w:id="2923" w:author="Kaski Maiju" w:date="2025-01-15T16:52:00Z" w16du:dateUtc="2025-01-15T14:52:00Z"/>
          <w:rFonts w:ascii="Calibri" w:eastAsia="Calibri" w:hAnsi="Calibri" w:cs="Times New Roman"/>
          <w:szCs w:val="28"/>
          <w:rPrChange w:id="2924" w:author="Kaski Maiju" w:date="2025-01-15T16:53:00Z" w16du:dateUtc="2025-01-15T14:53:00Z">
            <w:rPr>
              <w:ins w:id="2925" w:author="Kaski Maiju" w:date="2025-01-15T16:52:00Z" w16du:dateUtc="2025-01-15T14:52:00Z"/>
              <w:lang w:val="en-US"/>
            </w:rPr>
          </w:rPrChange>
        </w:rPr>
        <w:pPrChange w:id="2926" w:author="Kaski Maiju" w:date="2025-01-15T16:53:00Z" w16du:dateUtc="2025-01-15T14:53:00Z">
          <w:pPr>
            <w:pStyle w:val="Luettelokappale"/>
            <w:numPr>
              <w:numId w:val="114"/>
            </w:numPr>
            <w:spacing w:line="259" w:lineRule="auto"/>
            <w:ind w:hanging="360"/>
          </w:pPr>
        </w:pPrChange>
      </w:pPr>
    </w:p>
    <w:p w14:paraId="3C79880A" w14:textId="622E001F" w:rsidR="0037286D" w:rsidRPr="001226AD" w:rsidRDefault="0037286D" w:rsidP="0037286D">
      <w:pPr>
        <w:spacing w:after="160" w:line="259" w:lineRule="auto"/>
        <w:ind w:left="2124" w:hanging="2124"/>
        <w:rPr>
          <w:ins w:id="2927" w:author="Kaski Maiju" w:date="2025-01-15T16:57:00Z" w16du:dateUtc="2025-01-15T14:57:00Z"/>
          <w:rFonts w:ascii="Calibri" w:eastAsia="Calibri" w:hAnsi="Calibri" w:cs="Times New Roman"/>
          <w:sz w:val="22"/>
        </w:rPr>
      </w:pPr>
      <w:ins w:id="2928" w:author="Kaski Maiju" w:date="2025-01-15T16:57:00Z" w16du:dateUtc="2025-01-15T14:57:00Z">
        <w:r w:rsidRPr="001226AD">
          <w:rPr>
            <w:rFonts w:ascii="Calibri" w:eastAsia="Calibri" w:hAnsi="Calibri" w:cs="Times New Roman"/>
            <w:sz w:val="22"/>
            <w:u w:val="single"/>
          </w:rPr>
          <w:t>Description:</w:t>
        </w:r>
        <w:r w:rsidRPr="001226AD">
          <w:rPr>
            <w:rFonts w:ascii="Calibri" w:eastAsia="Calibri" w:hAnsi="Calibri" w:cs="Times New Roman"/>
            <w:sz w:val="22"/>
          </w:rPr>
          <w:t xml:space="preserve"> </w:t>
        </w:r>
        <w:r w:rsidRPr="006771ED">
          <w:rPr>
            <w:rFonts w:ascii="Calibri" w:eastAsia="Calibri" w:hAnsi="Calibri" w:cs="Times New Roman"/>
            <w:sz w:val="22"/>
          </w:rPr>
          <w:tab/>
        </w:r>
        <w:r w:rsidRPr="001226AD">
          <w:rPr>
            <w:rFonts w:ascii="Calibri" w:eastAsia="Calibri" w:hAnsi="Calibri" w:cs="Times New Roman"/>
            <w:sz w:val="22"/>
          </w:rPr>
          <w:t xml:space="preserve">VTS sends </w:t>
        </w:r>
      </w:ins>
      <w:ins w:id="2929" w:author="Kaski Maiju" w:date="2025-01-15T16:58:00Z" w16du:dateUtc="2025-01-15T14:58:00Z">
        <w:r>
          <w:rPr>
            <w:rFonts w:ascii="Calibri" w:eastAsia="Calibri" w:hAnsi="Calibri" w:cs="Times New Roman"/>
            <w:sz w:val="22"/>
          </w:rPr>
          <w:t xml:space="preserve">same </w:t>
        </w:r>
      </w:ins>
      <w:ins w:id="2930" w:author="Kaski Maiju" w:date="2025-01-15T16:57:00Z" w16du:dateUtc="2025-01-15T14:57:00Z">
        <w:r w:rsidRPr="001226AD">
          <w:rPr>
            <w:rFonts w:ascii="Calibri" w:eastAsia="Calibri" w:hAnsi="Calibri" w:cs="Times New Roman"/>
            <w:sz w:val="22"/>
          </w:rPr>
          <w:t>message to</w:t>
        </w:r>
      </w:ins>
      <w:ins w:id="2931" w:author="Kaski Maiju" w:date="2025-01-15T16:58:00Z" w16du:dateUtc="2025-01-15T14:58:00Z">
        <w:r>
          <w:rPr>
            <w:rFonts w:ascii="Calibri" w:eastAsia="Calibri" w:hAnsi="Calibri" w:cs="Times New Roman"/>
            <w:sz w:val="22"/>
          </w:rPr>
          <w:t xml:space="preserve"> multiple </w:t>
        </w:r>
      </w:ins>
      <w:ins w:id="2932" w:author="Kaski Maiju" w:date="2025-01-15T16:57:00Z" w16du:dateUtc="2025-01-15T14:57:00Z">
        <w:r w:rsidRPr="001226AD">
          <w:rPr>
            <w:rFonts w:ascii="Calibri" w:eastAsia="Calibri" w:hAnsi="Calibri" w:cs="Times New Roman"/>
            <w:sz w:val="22"/>
          </w:rPr>
          <w:t>vessel</w:t>
        </w:r>
      </w:ins>
      <w:ins w:id="2933" w:author="Kaski Maiju" w:date="2025-01-15T16:58:00Z" w16du:dateUtc="2025-01-15T14:58:00Z">
        <w:r>
          <w:rPr>
            <w:rFonts w:ascii="Calibri" w:eastAsia="Calibri" w:hAnsi="Calibri" w:cs="Times New Roman"/>
            <w:sz w:val="22"/>
          </w:rPr>
          <w:t>s at once</w:t>
        </w:r>
      </w:ins>
    </w:p>
    <w:p w14:paraId="1D64C200" w14:textId="4EBC8CAE" w:rsidR="0037286D" w:rsidRPr="001226AD" w:rsidRDefault="0037286D" w:rsidP="0037286D">
      <w:pPr>
        <w:spacing w:after="160" w:line="259" w:lineRule="auto"/>
        <w:ind w:left="2124" w:hanging="2124"/>
        <w:rPr>
          <w:ins w:id="2934" w:author="Kaski Maiju" w:date="2025-01-15T16:57:00Z" w16du:dateUtc="2025-01-15T14:57:00Z"/>
          <w:rFonts w:ascii="Calibri" w:eastAsia="Calibri" w:hAnsi="Calibri" w:cs="Times New Roman"/>
          <w:sz w:val="22"/>
        </w:rPr>
      </w:pPr>
      <w:ins w:id="2935" w:author="Kaski Maiju" w:date="2025-01-15T16:57:00Z" w16du:dateUtc="2025-01-15T14:57:00Z">
        <w:r w:rsidRPr="001226AD">
          <w:rPr>
            <w:rFonts w:ascii="Calibri" w:eastAsia="Calibri" w:hAnsi="Calibri" w:cs="Times New Roman"/>
            <w:sz w:val="22"/>
            <w:u w:val="single"/>
          </w:rPr>
          <w:t>Pre-conditions:</w:t>
        </w:r>
        <w:r w:rsidRPr="001226AD">
          <w:rPr>
            <w:rFonts w:ascii="Calibri" w:eastAsia="Calibri" w:hAnsi="Calibri" w:cs="Times New Roman"/>
            <w:sz w:val="22"/>
          </w:rPr>
          <w:tab/>
          <w:t>Vessel</w:t>
        </w:r>
      </w:ins>
      <w:ins w:id="2936" w:author="Kaski Maiju" w:date="2025-01-15T16:58:00Z" w16du:dateUtc="2025-01-15T14:58:00Z">
        <w:r>
          <w:rPr>
            <w:rFonts w:ascii="Calibri" w:eastAsia="Calibri" w:hAnsi="Calibri" w:cs="Times New Roman"/>
            <w:sz w:val="22"/>
          </w:rPr>
          <w:t>s</w:t>
        </w:r>
      </w:ins>
      <w:ins w:id="2937" w:author="Kaski Maiju" w:date="2025-01-15T16:57:00Z" w16du:dateUtc="2025-01-15T14:57:00Z">
        <w:r w:rsidRPr="001226AD">
          <w:rPr>
            <w:rFonts w:ascii="Calibri" w:eastAsia="Calibri" w:hAnsi="Calibri" w:cs="Times New Roman"/>
            <w:sz w:val="22"/>
          </w:rPr>
          <w:t xml:space="preserve"> ha</w:t>
        </w:r>
      </w:ins>
      <w:ins w:id="2938" w:author="Kaski Maiju" w:date="2025-01-15T16:58:00Z" w16du:dateUtc="2025-01-15T14:58:00Z">
        <w:r>
          <w:rPr>
            <w:rFonts w:ascii="Calibri" w:eastAsia="Calibri" w:hAnsi="Calibri" w:cs="Times New Roman"/>
            <w:sz w:val="22"/>
          </w:rPr>
          <w:t>ve</w:t>
        </w:r>
      </w:ins>
      <w:ins w:id="2939" w:author="Kaski Maiju" w:date="2025-01-15T16:57:00Z" w16du:dateUtc="2025-01-15T14:57:00Z">
        <w:r w:rsidRPr="001226AD">
          <w:rPr>
            <w:rFonts w:ascii="Calibri" w:eastAsia="Calibri" w:hAnsi="Calibri" w:cs="Times New Roman"/>
            <w:sz w:val="22"/>
          </w:rPr>
          <w:t xml:space="preserve"> subscribed the VTS Information Service</w:t>
        </w:r>
      </w:ins>
    </w:p>
    <w:p w14:paraId="3D732FB9" w14:textId="77777777" w:rsidR="0037286D" w:rsidRPr="001226AD" w:rsidRDefault="0037286D" w:rsidP="0037286D">
      <w:pPr>
        <w:pStyle w:val="Bullet1"/>
        <w:numPr>
          <w:ilvl w:val="0"/>
          <w:numId w:val="0"/>
        </w:numPr>
        <w:ind w:left="360" w:hanging="360"/>
        <w:rPr>
          <w:ins w:id="2940" w:author="Kaski Maiju" w:date="2025-01-15T16:57:00Z" w16du:dateUtc="2025-01-15T14:57:00Z"/>
          <w:rFonts w:ascii="Calibri" w:eastAsia="Calibri" w:hAnsi="Calibri" w:cs="Times New Roman"/>
          <w:color w:val="auto"/>
          <w:u w:val="single"/>
        </w:rPr>
      </w:pPr>
      <w:ins w:id="2941" w:author="Kaski Maiju" w:date="2025-01-15T16:57:00Z" w16du:dateUtc="2025-01-15T14:57:00Z">
        <w:r w:rsidRPr="001226AD">
          <w:rPr>
            <w:rFonts w:ascii="Calibri" w:eastAsia="Calibri" w:hAnsi="Calibri" w:cs="Times New Roman"/>
            <w:color w:val="auto"/>
            <w:u w:val="single"/>
          </w:rPr>
          <w:t>Typical sequence:</w:t>
        </w:r>
        <w:r w:rsidRPr="001226AD">
          <w:rPr>
            <w:rFonts w:ascii="Calibri" w:eastAsia="Calibri" w:hAnsi="Calibri" w:cs="Times New Roman"/>
            <w:color w:val="auto"/>
          </w:rPr>
          <w:tab/>
        </w:r>
        <w:r w:rsidRPr="001226AD">
          <w:rPr>
            <w:rFonts w:ascii="Calibri" w:eastAsia="Calibri" w:hAnsi="Calibri" w:cs="Times New Roman"/>
            <w:color w:val="auto"/>
          </w:rPr>
          <w:tab/>
        </w:r>
      </w:ins>
    </w:p>
    <w:p w14:paraId="50B8E73A" w14:textId="7BE2093B" w:rsidR="00611711" w:rsidRDefault="00611711" w:rsidP="0037286D">
      <w:pPr>
        <w:pStyle w:val="Luettelokappale"/>
        <w:numPr>
          <w:ilvl w:val="0"/>
          <w:numId w:val="115"/>
        </w:numPr>
        <w:spacing w:line="259" w:lineRule="auto"/>
        <w:rPr>
          <w:ins w:id="2942" w:author="Kaski Maiju" w:date="2025-03-20T10:56:00Z" w16du:dateUtc="2025-03-20T08:56:00Z"/>
          <w:rFonts w:ascii="Calibri" w:eastAsia="Calibri" w:hAnsi="Calibri" w:cs="Times New Roman"/>
          <w:szCs w:val="28"/>
          <w:lang w:val="en-US"/>
        </w:rPr>
      </w:pPr>
      <w:ins w:id="2943" w:author="Kaski Maiju" w:date="2025-03-20T10:56:00Z" w16du:dateUtc="2025-03-20T08:56:00Z">
        <w:r>
          <w:rPr>
            <w:rFonts w:ascii="Calibri" w:eastAsia="Calibri" w:hAnsi="Calibri" w:cs="Times New Roman"/>
            <w:szCs w:val="28"/>
            <w:lang w:val="en-US"/>
          </w:rPr>
          <w:t>VTS selects a group of vessels</w:t>
        </w:r>
      </w:ins>
    </w:p>
    <w:p w14:paraId="06FAAF1E" w14:textId="5BFC7E11" w:rsidR="0037286D" w:rsidRPr="001226AD" w:rsidRDefault="0037286D" w:rsidP="0037286D">
      <w:pPr>
        <w:pStyle w:val="Luettelokappale"/>
        <w:numPr>
          <w:ilvl w:val="0"/>
          <w:numId w:val="115"/>
        </w:numPr>
        <w:spacing w:line="259" w:lineRule="auto"/>
        <w:rPr>
          <w:ins w:id="2944" w:author="Kaski Maiju" w:date="2025-01-15T16:57:00Z" w16du:dateUtc="2025-01-15T14:57:00Z"/>
          <w:rFonts w:ascii="Calibri" w:eastAsia="Calibri" w:hAnsi="Calibri" w:cs="Times New Roman"/>
          <w:szCs w:val="28"/>
          <w:lang w:val="en-US"/>
        </w:rPr>
      </w:pPr>
      <w:ins w:id="2945" w:author="Kaski Maiju" w:date="2025-01-15T16:57:00Z" w16du:dateUtc="2025-01-15T14:57:00Z">
        <w:r w:rsidRPr="001226AD">
          <w:rPr>
            <w:rFonts w:ascii="Calibri" w:eastAsia="Calibri" w:hAnsi="Calibri" w:cs="Times New Roman"/>
            <w:szCs w:val="28"/>
            <w:lang w:val="en-US"/>
          </w:rPr>
          <w:t xml:space="preserve">VTS sends message to </w:t>
        </w:r>
      </w:ins>
      <w:ins w:id="2946" w:author="Kaski Maiju" w:date="2025-03-20T10:57:00Z" w16du:dateUtc="2025-03-20T08:57:00Z">
        <w:r w:rsidR="006C5FF8">
          <w:rPr>
            <w:rFonts w:ascii="Calibri" w:eastAsia="Calibri" w:hAnsi="Calibri" w:cs="Times New Roman"/>
            <w:szCs w:val="28"/>
            <w:lang w:val="en-US"/>
          </w:rPr>
          <w:t>selected</w:t>
        </w:r>
      </w:ins>
      <w:ins w:id="2947" w:author="Kaski Maiju" w:date="2025-01-15T16:58:00Z" w16du:dateUtc="2025-01-15T14:58:00Z">
        <w:r>
          <w:rPr>
            <w:rFonts w:ascii="Calibri" w:eastAsia="Calibri" w:hAnsi="Calibri" w:cs="Times New Roman"/>
            <w:szCs w:val="28"/>
            <w:lang w:val="en-US"/>
          </w:rPr>
          <w:t xml:space="preserve"> </w:t>
        </w:r>
      </w:ins>
      <w:ins w:id="2948" w:author="Kaski Maiju" w:date="2025-01-15T16:57:00Z" w16du:dateUtc="2025-01-15T14:57:00Z">
        <w:r w:rsidRPr="001226AD">
          <w:rPr>
            <w:rFonts w:ascii="Calibri" w:eastAsia="Calibri" w:hAnsi="Calibri" w:cs="Times New Roman"/>
            <w:szCs w:val="28"/>
            <w:lang w:val="en-US"/>
          </w:rPr>
          <w:t>vessel</w:t>
        </w:r>
      </w:ins>
      <w:ins w:id="2949" w:author="Kaski Maiju" w:date="2025-01-15T16:58:00Z" w16du:dateUtc="2025-01-15T14:58:00Z">
        <w:r>
          <w:rPr>
            <w:rFonts w:ascii="Calibri" w:eastAsia="Calibri" w:hAnsi="Calibri" w:cs="Times New Roman"/>
            <w:szCs w:val="28"/>
            <w:lang w:val="en-US"/>
          </w:rPr>
          <w:t>s</w:t>
        </w:r>
      </w:ins>
      <w:ins w:id="2950" w:author="Kaski Maiju" w:date="2025-01-15T16:59:00Z" w16du:dateUtc="2025-01-15T14:59:00Z">
        <w:r>
          <w:rPr>
            <w:rFonts w:ascii="Calibri" w:eastAsia="Calibri" w:hAnsi="Calibri" w:cs="Times New Roman"/>
            <w:szCs w:val="28"/>
            <w:lang w:val="en-US"/>
          </w:rPr>
          <w:t xml:space="preserve"> </w:t>
        </w:r>
      </w:ins>
    </w:p>
    <w:p w14:paraId="1A6B2B84" w14:textId="5D454195" w:rsidR="0037286D" w:rsidRDefault="000E1D93" w:rsidP="0037286D">
      <w:pPr>
        <w:pStyle w:val="Luettelokappale"/>
        <w:numPr>
          <w:ilvl w:val="0"/>
          <w:numId w:val="115"/>
        </w:numPr>
        <w:spacing w:line="259" w:lineRule="auto"/>
        <w:rPr>
          <w:ins w:id="2951" w:author="Kaski Maiju" w:date="2025-01-15T17:01:00Z" w16du:dateUtc="2025-01-15T15:01:00Z"/>
          <w:rFonts w:ascii="Calibri" w:eastAsia="Calibri" w:hAnsi="Calibri" w:cs="Times New Roman"/>
          <w:szCs w:val="28"/>
          <w:lang w:val="en-US"/>
        </w:rPr>
      </w:pPr>
      <w:ins w:id="2952" w:author="Kaski Maiju" w:date="2025-03-20T10:57:00Z" w16du:dateUtc="2025-03-20T08:57:00Z">
        <w:r>
          <w:rPr>
            <w:rFonts w:ascii="Calibri" w:eastAsia="Calibri" w:hAnsi="Calibri" w:cs="Times New Roman"/>
            <w:szCs w:val="28"/>
            <w:lang w:val="en-US"/>
          </w:rPr>
          <w:t>Selected v</w:t>
        </w:r>
      </w:ins>
      <w:ins w:id="2953" w:author="Kaski Maiju" w:date="2025-01-15T16:57:00Z" w16du:dateUtc="2025-01-15T14:57:00Z">
        <w:r w:rsidR="0037286D">
          <w:rPr>
            <w:rFonts w:ascii="Calibri" w:eastAsia="Calibri" w:hAnsi="Calibri" w:cs="Times New Roman"/>
            <w:szCs w:val="28"/>
            <w:lang w:val="en-US"/>
          </w:rPr>
          <w:t>essel</w:t>
        </w:r>
      </w:ins>
      <w:ins w:id="2954" w:author="Kaski Maiju" w:date="2025-01-15T16:59:00Z" w16du:dateUtc="2025-01-15T14:59:00Z">
        <w:r w:rsidR="0037286D">
          <w:rPr>
            <w:rFonts w:ascii="Calibri" w:eastAsia="Calibri" w:hAnsi="Calibri" w:cs="Times New Roman"/>
            <w:szCs w:val="28"/>
            <w:lang w:val="en-US"/>
          </w:rPr>
          <w:t>s</w:t>
        </w:r>
      </w:ins>
      <w:ins w:id="2955" w:author="Kaski Maiju" w:date="2025-01-15T16:57:00Z" w16du:dateUtc="2025-01-15T14:57:00Z">
        <w:r w:rsidR="0037286D" w:rsidRPr="00057920">
          <w:rPr>
            <w:rFonts w:ascii="Calibri" w:eastAsia="Calibri" w:hAnsi="Calibri" w:cs="Times New Roman"/>
            <w:szCs w:val="28"/>
            <w:lang w:val="en-US"/>
          </w:rPr>
          <w:t xml:space="preserve"> send “received” acknowledgement </w:t>
        </w:r>
        <w:r w:rsidR="0037286D" w:rsidRPr="002D4A37">
          <w:rPr>
            <w:rFonts w:ascii="Calibri" w:eastAsia="Calibri" w:hAnsi="Calibri" w:cs="Times New Roman"/>
            <w:szCs w:val="28"/>
            <w:lang w:val="en-US"/>
          </w:rPr>
          <w:t>automatically</w:t>
        </w:r>
      </w:ins>
    </w:p>
    <w:p w14:paraId="4E815B08" w14:textId="77777777" w:rsidR="0037286D" w:rsidRDefault="0037286D" w:rsidP="0037286D">
      <w:pPr>
        <w:spacing w:line="259" w:lineRule="auto"/>
        <w:rPr>
          <w:ins w:id="2956" w:author="Kaski Maiju" w:date="2025-01-15T17:01:00Z" w16du:dateUtc="2025-01-15T15:01:00Z"/>
          <w:rFonts w:ascii="Calibri" w:eastAsia="Calibri" w:hAnsi="Calibri" w:cs="Times New Roman"/>
          <w:szCs w:val="28"/>
          <w:lang w:val="en-US"/>
        </w:rPr>
      </w:pPr>
    </w:p>
    <w:p w14:paraId="1CD14A93" w14:textId="40A4C8DE" w:rsidR="0037286D" w:rsidRPr="00785B20" w:rsidRDefault="0037286D" w:rsidP="0037286D">
      <w:pPr>
        <w:pStyle w:val="AppendixHead3"/>
        <w:rPr>
          <w:ins w:id="2957" w:author="Kaski Maiju" w:date="2025-01-15T17:01:00Z" w16du:dateUtc="2025-01-15T15:01:00Z"/>
        </w:rPr>
      </w:pPr>
      <w:commentRangeStart w:id="2958"/>
      <w:ins w:id="2959" w:author="Kaski Maiju" w:date="2025-01-15T17:01:00Z" w16du:dateUtc="2025-01-15T15:01:00Z">
        <w:r w:rsidRPr="00785B20">
          <w:lastRenderedPageBreak/>
          <w:t xml:space="preserve">USE CASE 3 – </w:t>
        </w:r>
      </w:ins>
      <w:ins w:id="2960" w:author="Kaski Maiju" w:date="2025-01-15T17:02:00Z" w16du:dateUtc="2025-01-15T15:02:00Z">
        <w:r w:rsidRPr="00785B20">
          <w:t>VTS</w:t>
        </w:r>
      </w:ins>
      <w:ins w:id="2961" w:author="Kaski Maiju" w:date="2025-01-28T15:49:00Z" w16du:dateUtc="2025-01-28T13:49:00Z">
        <w:r w:rsidR="00D9373B">
          <w:t>/VESSEL</w:t>
        </w:r>
      </w:ins>
      <w:ins w:id="2962" w:author="Kaski Maiju" w:date="2025-01-15T17:02:00Z" w16du:dateUtc="2025-01-15T15:02:00Z">
        <w:r w:rsidRPr="00785B20">
          <w:t xml:space="preserve"> ASKS QUESTIONS or needs answer</w:t>
        </w:r>
      </w:ins>
      <w:ins w:id="2963" w:author="Kaski Maiju" w:date="2025-01-28T15:49:00Z" w16du:dateUtc="2025-01-28T13:49:00Z">
        <w:r w:rsidR="00D9373B">
          <w:t xml:space="preserve"> </w:t>
        </w:r>
        <w:r w:rsidR="00D9373B" w:rsidRPr="00D9373B">
          <w:rPr>
            <w:color w:val="FF0000"/>
            <w:rPrChange w:id="2964" w:author="Kaski Maiju" w:date="2025-01-28T15:49:00Z" w16du:dateUtc="2025-01-28T13:49:00Z">
              <w:rPr/>
            </w:rPrChange>
          </w:rPr>
          <w:t>THESE NEED TO BE SEPARATED</w:t>
        </w:r>
      </w:ins>
    </w:p>
    <w:p w14:paraId="2426AEB7" w14:textId="77777777" w:rsidR="0037286D" w:rsidRPr="00785B20" w:rsidRDefault="0037286D" w:rsidP="0037286D">
      <w:pPr>
        <w:spacing w:line="259" w:lineRule="auto"/>
        <w:rPr>
          <w:ins w:id="2965" w:author="Kaski Maiju" w:date="2025-01-15T17:01:00Z" w16du:dateUtc="2025-01-15T15:01:00Z"/>
          <w:rFonts w:ascii="Calibri" w:eastAsia="Calibri" w:hAnsi="Calibri" w:cs="Times New Roman"/>
          <w:szCs w:val="28"/>
        </w:rPr>
      </w:pPr>
    </w:p>
    <w:p w14:paraId="7B0956A1" w14:textId="77777777" w:rsidR="0037286D" w:rsidRPr="001965A3" w:rsidRDefault="0037286D" w:rsidP="0037286D">
      <w:pPr>
        <w:spacing w:after="160" w:line="259" w:lineRule="auto"/>
        <w:ind w:left="2124" w:hanging="2124"/>
        <w:rPr>
          <w:ins w:id="2966" w:author="Kaski Maiju" w:date="2025-01-15T17:01:00Z" w16du:dateUtc="2025-01-15T15:01:00Z"/>
          <w:rFonts w:ascii="Calibri" w:eastAsia="Calibri" w:hAnsi="Calibri" w:cs="Times New Roman"/>
          <w:color w:val="FF0000"/>
          <w:sz w:val="22"/>
          <w:rPrChange w:id="2967" w:author="Kaski Maiju" w:date="2025-01-28T15:50:00Z" w16du:dateUtc="2025-01-28T13:50:00Z">
            <w:rPr>
              <w:ins w:id="2968" w:author="Kaski Maiju" w:date="2025-01-15T17:01:00Z" w16du:dateUtc="2025-01-15T15:01:00Z"/>
              <w:rFonts w:ascii="Calibri" w:eastAsia="Calibri" w:hAnsi="Calibri" w:cs="Times New Roman"/>
              <w:sz w:val="22"/>
            </w:rPr>
          </w:rPrChange>
        </w:rPr>
      </w:pPr>
      <w:ins w:id="2969" w:author="Kaski Maiju" w:date="2025-01-15T17:01:00Z" w16du:dateUtc="2025-01-15T15:01:00Z">
        <w:r w:rsidRPr="001965A3">
          <w:rPr>
            <w:rFonts w:ascii="Calibri" w:eastAsia="Calibri" w:hAnsi="Calibri" w:cs="Times New Roman"/>
            <w:color w:val="FF0000"/>
            <w:sz w:val="22"/>
            <w:u w:val="single"/>
            <w:rPrChange w:id="2970" w:author="Kaski Maiju" w:date="2025-01-28T15:50:00Z" w16du:dateUtc="2025-01-28T13:50:00Z">
              <w:rPr>
                <w:rFonts w:ascii="Calibri" w:eastAsia="Calibri" w:hAnsi="Calibri" w:cs="Times New Roman"/>
                <w:sz w:val="22"/>
                <w:u w:val="single"/>
              </w:rPr>
            </w:rPrChange>
          </w:rPr>
          <w:t>Description:</w:t>
        </w:r>
        <w:r w:rsidRPr="001965A3">
          <w:rPr>
            <w:rFonts w:ascii="Calibri" w:eastAsia="Calibri" w:hAnsi="Calibri" w:cs="Times New Roman"/>
            <w:color w:val="FF0000"/>
            <w:sz w:val="22"/>
            <w:rPrChange w:id="2971" w:author="Kaski Maiju" w:date="2025-01-28T15:50:00Z" w16du:dateUtc="2025-01-28T13:50:00Z">
              <w:rPr>
                <w:rFonts w:ascii="Calibri" w:eastAsia="Calibri" w:hAnsi="Calibri" w:cs="Times New Roman"/>
                <w:sz w:val="22"/>
              </w:rPr>
            </w:rPrChange>
          </w:rPr>
          <w:t xml:space="preserve"> </w:t>
        </w:r>
        <w:r w:rsidRPr="001965A3">
          <w:rPr>
            <w:rFonts w:ascii="Calibri" w:eastAsia="Calibri" w:hAnsi="Calibri" w:cs="Times New Roman"/>
            <w:color w:val="FF0000"/>
            <w:sz w:val="22"/>
            <w:rPrChange w:id="2972" w:author="Kaski Maiju" w:date="2025-01-28T15:50:00Z" w16du:dateUtc="2025-01-28T13:50:00Z">
              <w:rPr>
                <w:rFonts w:ascii="Calibri" w:eastAsia="Calibri" w:hAnsi="Calibri" w:cs="Times New Roman"/>
                <w:sz w:val="22"/>
              </w:rPr>
            </w:rPrChange>
          </w:rPr>
          <w:tab/>
          <w:t>VTS sends same message to multiple vessels at once</w:t>
        </w:r>
      </w:ins>
    </w:p>
    <w:p w14:paraId="304D4883" w14:textId="77777777" w:rsidR="0037286D" w:rsidRPr="001965A3" w:rsidRDefault="0037286D" w:rsidP="0037286D">
      <w:pPr>
        <w:spacing w:after="160" w:line="259" w:lineRule="auto"/>
        <w:ind w:left="2124" w:hanging="2124"/>
        <w:rPr>
          <w:ins w:id="2973" w:author="Kaski Maiju" w:date="2025-01-15T17:01:00Z" w16du:dateUtc="2025-01-15T15:01:00Z"/>
          <w:rFonts w:ascii="Calibri" w:eastAsia="Calibri" w:hAnsi="Calibri" w:cs="Times New Roman"/>
          <w:color w:val="FF0000"/>
          <w:sz w:val="22"/>
          <w:rPrChange w:id="2974" w:author="Kaski Maiju" w:date="2025-01-28T15:50:00Z" w16du:dateUtc="2025-01-28T13:50:00Z">
            <w:rPr>
              <w:ins w:id="2975" w:author="Kaski Maiju" w:date="2025-01-15T17:01:00Z" w16du:dateUtc="2025-01-15T15:01:00Z"/>
              <w:rFonts w:ascii="Calibri" w:eastAsia="Calibri" w:hAnsi="Calibri" w:cs="Times New Roman"/>
              <w:sz w:val="22"/>
            </w:rPr>
          </w:rPrChange>
        </w:rPr>
      </w:pPr>
      <w:ins w:id="2976" w:author="Kaski Maiju" w:date="2025-01-15T17:01:00Z" w16du:dateUtc="2025-01-15T15:01:00Z">
        <w:r w:rsidRPr="001965A3">
          <w:rPr>
            <w:rFonts w:ascii="Calibri" w:eastAsia="Calibri" w:hAnsi="Calibri" w:cs="Times New Roman"/>
            <w:color w:val="FF0000"/>
            <w:sz w:val="22"/>
            <w:u w:val="single"/>
            <w:rPrChange w:id="2977" w:author="Kaski Maiju" w:date="2025-01-28T15:50:00Z" w16du:dateUtc="2025-01-28T13:50:00Z">
              <w:rPr>
                <w:rFonts w:ascii="Calibri" w:eastAsia="Calibri" w:hAnsi="Calibri" w:cs="Times New Roman"/>
                <w:sz w:val="22"/>
                <w:u w:val="single"/>
              </w:rPr>
            </w:rPrChange>
          </w:rPr>
          <w:t>Pre-conditions:</w:t>
        </w:r>
        <w:r w:rsidRPr="001965A3">
          <w:rPr>
            <w:rFonts w:ascii="Calibri" w:eastAsia="Calibri" w:hAnsi="Calibri" w:cs="Times New Roman"/>
            <w:color w:val="FF0000"/>
            <w:sz w:val="22"/>
            <w:rPrChange w:id="2978" w:author="Kaski Maiju" w:date="2025-01-28T15:50:00Z" w16du:dateUtc="2025-01-28T13:50:00Z">
              <w:rPr>
                <w:rFonts w:ascii="Calibri" w:eastAsia="Calibri" w:hAnsi="Calibri" w:cs="Times New Roman"/>
                <w:sz w:val="22"/>
              </w:rPr>
            </w:rPrChange>
          </w:rPr>
          <w:tab/>
          <w:t>Vessels have subscribed the VTS Information Service</w:t>
        </w:r>
      </w:ins>
    </w:p>
    <w:p w14:paraId="1FE3A455" w14:textId="77777777" w:rsidR="0037286D" w:rsidRPr="001965A3" w:rsidRDefault="0037286D" w:rsidP="0037286D">
      <w:pPr>
        <w:pStyle w:val="Bullet1"/>
        <w:numPr>
          <w:ilvl w:val="0"/>
          <w:numId w:val="0"/>
        </w:numPr>
        <w:ind w:left="360" w:hanging="360"/>
        <w:rPr>
          <w:ins w:id="2979" w:author="Kaski Maiju" w:date="2025-01-15T17:01:00Z" w16du:dateUtc="2025-01-15T15:01:00Z"/>
          <w:rFonts w:ascii="Calibri" w:eastAsia="Calibri" w:hAnsi="Calibri" w:cs="Times New Roman"/>
          <w:color w:val="FF0000"/>
          <w:u w:val="single"/>
          <w:rPrChange w:id="2980" w:author="Kaski Maiju" w:date="2025-01-28T15:50:00Z" w16du:dateUtc="2025-01-28T13:50:00Z">
            <w:rPr>
              <w:ins w:id="2981" w:author="Kaski Maiju" w:date="2025-01-15T17:01:00Z" w16du:dateUtc="2025-01-15T15:01:00Z"/>
              <w:rFonts w:ascii="Calibri" w:eastAsia="Calibri" w:hAnsi="Calibri" w:cs="Times New Roman"/>
              <w:color w:val="auto"/>
              <w:u w:val="single"/>
            </w:rPr>
          </w:rPrChange>
        </w:rPr>
      </w:pPr>
      <w:ins w:id="2982" w:author="Kaski Maiju" w:date="2025-01-15T17:01:00Z" w16du:dateUtc="2025-01-15T15:01:00Z">
        <w:r w:rsidRPr="001965A3">
          <w:rPr>
            <w:rFonts w:ascii="Calibri" w:eastAsia="Calibri" w:hAnsi="Calibri" w:cs="Times New Roman"/>
            <w:color w:val="FF0000"/>
            <w:u w:val="single"/>
            <w:rPrChange w:id="2983" w:author="Kaski Maiju" w:date="2025-01-28T15:50:00Z" w16du:dateUtc="2025-01-28T13:50:00Z">
              <w:rPr>
                <w:rFonts w:ascii="Calibri" w:eastAsia="Calibri" w:hAnsi="Calibri" w:cs="Times New Roman"/>
                <w:color w:val="auto"/>
                <w:u w:val="single"/>
              </w:rPr>
            </w:rPrChange>
          </w:rPr>
          <w:t>Typical sequence:</w:t>
        </w:r>
        <w:r w:rsidRPr="001965A3">
          <w:rPr>
            <w:rFonts w:ascii="Calibri" w:eastAsia="Calibri" w:hAnsi="Calibri" w:cs="Times New Roman"/>
            <w:color w:val="FF0000"/>
            <w:rPrChange w:id="2984" w:author="Kaski Maiju" w:date="2025-01-28T15:50:00Z" w16du:dateUtc="2025-01-28T13:50:00Z">
              <w:rPr>
                <w:rFonts w:ascii="Calibri" w:eastAsia="Calibri" w:hAnsi="Calibri" w:cs="Times New Roman"/>
                <w:color w:val="auto"/>
              </w:rPr>
            </w:rPrChange>
          </w:rPr>
          <w:tab/>
        </w:r>
        <w:r w:rsidRPr="001965A3">
          <w:rPr>
            <w:rFonts w:ascii="Calibri" w:eastAsia="Calibri" w:hAnsi="Calibri" w:cs="Times New Roman"/>
            <w:color w:val="FF0000"/>
            <w:rPrChange w:id="2985" w:author="Kaski Maiju" w:date="2025-01-28T15:50:00Z" w16du:dateUtc="2025-01-28T13:50:00Z">
              <w:rPr>
                <w:rFonts w:ascii="Calibri" w:eastAsia="Calibri" w:hAnsi="Calibri" w:cs="Times New Roman"/>
                <w:color w:val="auto"/>
              </w:rPr>
            </w:rPrChange>
          </w:rPr>
          <w:tab/>
        </w:r>
      </w:ins>
    </w:p>
    <w:p w14:paraId="7B240314" w14:textId="77777777" w:rsidR="0037286D" w:rsidRPr="001965A3" w:rsidRDefault="0037286D" w:rsidP="0037286D">
      <w:pPr>
        <w:pStyle w:val="Luettelokappale"/>
        <w:numPr>
          <w:ilvl w:val="0"/>
          <w:numId w:val="115"/>
        </w:numPr>
        <w:spacing w:line="259" w:lineRule="auto"/>
        <w:rPr>
          <w:ins w:id="2986" w:author="Kaski Maiju" w:date="2025-01-15T17:01:00Z" w16du:dateUtc="2025-01-15T15:01:00Z"/>
          <w:rFonts w:ascii="Calibri" w:eastAsia="Calibri" w:hAnsi="Calibri" w:cs="Times New Roman"/>
          <w:color w:val="FF0000"/>
          <w:szCs w:val="28"/>
          <w:lang w:val="en-US"/>
          <w:rPrChange w:id="2987" w:author="Kaski Maiju" w:date="2025-01-28T15:50:00Z" w16du:dateUtc="2025-01-28T13:50:00Z">
            <w:rPr>
              <w:ins w:id="2988" w:author="Kaski Maiju" w:date="2025-01-15T17:01:00Z" w16du:dateUtc="2025-01-15T15:01:00Z"/>
              <w:rFonts w:ascii="Calibri" w:eastAsia="Calibri" w:hAnsi="Calibri" w:cs="Times New Roman"/>
              <w:szCs w:val="28"/>
              <w:lang w:val="en-US"/>
            </w:rPr>
          </w:rPrChange>
        </w:rPr>
      </w:pPr>
      <w:ins w:id="2989" w:author="Kaski Maiju" w:date="2025-01-15T17:01:00Z" w16du:dateUtc="2025-01-15T15:01:00Z">
        <w:r w:rsidRPr="001965A3">
          <w:rPr>
            <w:rFonts w:ascii="Calibri" w:eastAsia="Calibri" w:hAnsi="Calibri" w:cs="Times New Roman"/>
            <w:color w:val="FF0000"/>
            <w:szCs w:val="28"/>
            <w:lang w:val="en-US"/>
            <w:rPrChange w:id="2990" w:author="Kaski Maiju" w:date="2025-01-28T15:50:00Z" w16du:dateUtc="2025-01-28T13:50:00Z">
              <w:rPr>
                <w:rFonts w:ascii="Calibri" w:eastAsia="Calibri" w:hAnsi="Calibri" w:cs="Times New Roman"/>
                <w:szCs w:val="28"/>
                <w:lang w:val="en-US"/>
              </w:rPr>
            </w:rPrChange>
          </w:rPr>
          <w:t xml:space="preserve">VTS sends message to multiple vessels </w:t>
        </w:r>
      </w:ins>
    </w:p>
    <w:p w14:paraId="2F970AEE" w14:textId="77777777" w:rsidR="0037286D" w:rsidRPr="001965A3" w:rsidRDefault="0037286D" w:rsidP="0037286D">
      <w:pPr>
        <w:pStyle w:val="Luettelokappale"/>
        <w:numPr>
          <w:ilvl w:val="0"/>
          <w:numId w:val="115"/>
        </w:numPr>
        <w:spacing w:line="259" w:lineRule="auto"/>
        <w:rPr>
          <w:ins w:id="2991" w:author="Kaski Maiju" w:date="2025-01-15T17:01:00Z" w16du:dateUtc="2025-01-15T15:01:00Z"/>
          <w:rFonts w:ascii="Calibri" w:eastAsia="Calibri" w:hAnsi="Calibri" w:cs="Times New Roman"/>
          <w:color w:val="FF0000"/>
          <w:szCs w:val="28"/>
          <w:lang w:val="en-US"/>
          <w:rPrChange w:id="2992" w:author="Kaski Maiju" w:date="2025-01-28T15:50:00Z" w16du:dateUtc="2025-01-28T13:50:00Z">
            <w:rPr>
              <w:ins w:id="2993" w:author="Kaski Maiju" w:date="2025-01-15T17:01:00Z" w16du:dateUtc="2025-01-15T15:01:00Z"/>
              <w:rFonts w:ascii="Calibri" w:eastAsia="Calibri" w:hAnsi="Calibri" w:cs="Times New Roman"/>
              <w:szCs w:val="28"/>
              <w:lang w:val="en-US"/>
            </w:rPr>
          </w:rPrChange>
        </w:rPr>
      </w:pPr>
      <w:ins w:id="2994" w:author="Kaski Maiju" w:date="2025-01-15T17:01:00Z" w16du:dateUtc="2025-01-15T15:01:00Z">
        <w:r w:rsidRPr="001965A3">
          <w:rPr>
            <w:rFonts w:ascii="Calibri" w:eastAsia="Calibri" w:hAnsi="Calibri" w:cs="Times New Roman"/>
            <w:color w:val="FF0000"/>
            <w:szCs w:val="28"/>
            <w:lang w:val="en-US"/>
            <w:rPrChange w:id="2995" w:author="Kaski Maiju" w:date="2025-01-28T15:50:00Z" w16du:dateUtc="2025-01-28T13:50:00Z">
              <w:rPr>
                <w:rFonts w:ascii="Calibri" w:eastAsia="Calibri" w:hAnsi="Calibri" w:cs="Times New Roman"/>
                <w:szCs w:val="28"/>
                <w:lang w:val="en-US"/>
              </w:rPr>
            </w:rPrChange>
          </w:rPr>
          <w:t>Vessels send “received” acknowledgement automatically</w:t>
        </w:r>
      </w:ins>
      <w:commentRangeEnd w:id="2958"/>
      <w:ins w:id="2996" w:author="Kaski Maiju" w:date="2025-01-28T15:50:00Z" w16du:dateUtc="2025-01-28T13:50:00Z">
        <w:r w:rsidR="001965A3">
          <w:rPr>
            <w:rStyle w:val="Kommentinviite"/>
          </w:rPr>
          <w:commentReference w:id="2958"/>
        </w:r>
      </w:ins>
    </w:p>
    <w:p w14:paraId="317E69D3" w14:textId="77777777" w:rsidR="0037286D" w:rsidRPr="0037286D" w:rsidRDefault="0037286D">
      <w:pPr>
        <w:spacing w:line="259" w:lineRule="auto"/>
        <w:rPr>
          <w:ins w:id="2997" w:author="Kaski Maiju" w:date="2024-09-26T11:51:00Z" w16du:dateUtc="2024-09-26T08:51:00Z"/>
          <w:rFonts w:ascii="Calibri" w:eastAsia="Calibri" w:hAnsi="Calibri" w:cs="Times New Roman"/>
          <w:szCs w:val="28"/>
          <w:lang w:val="en-US"/>
          <w:rPrChange w:id="2998" w:author="Kaski Maiju" w:date="2025-01-15T17:01:00Z" w16du:dateUtc="2025-01-15T15:01:00Z">
            <w:rPr>
              <w:ins w:id="2999" w:author="Kaski Maiju" w:date="2024-09-26T11:51:00Z" w16du:dateUtc="2024-09-26T08:51:00Z"/>
            </w:rPr>
          </w:rPrChange>
        </w:rPr>
        <w:pPrChange w:id="3000" w:author="Kaski Maiju" w:date="2025-01-15T17:01:00Z" w16du:dateUtc="2025-01-15T15:01:00Z">
          <w:pPr>
            <w:pStyle w:val="Leipteksti"/>
            <w:ind w:left="360"/>
          </w:pPr>
        </w:pPrChange>
      </w:pPr>
    </w:p>
    <w:p w14:paraId="2AB9A8A1" w14:textId="77777777" w:rsidR="006C0517" w:rsidRPr="00DC3A5B" w:rsidRDefault="006C0517" w:rsidP="006C0517">
      <w:pPr>
        <w:pStyle w:val="Leipteksti"/>
        <w:rPr>
          <w:ins w:id="3001" w:author="Kaski Maiju" w:date="2024-09-26T11:51:00Z" w16du:dateUtc="2024-09-26T08:51:00Z"/>
        </w:rPr>
      </w:pPr>
    </w:p>
    <w:p w14:paraId="2F86FBA9" w14:textId="77777777" w:rsidR="006C0517" w:rsidRDefault="006C0517">
      <w:pPr>
        <w:pStyle w:val="AppendixHead1"/>
        <w:rPr>
          <w:ins w:id="3002" w:author="Kaski Maiju" w:date="2024-09-26T11:51:00Z" w16du:dateUtc="2024-09-26T08:51:00Z"/>
        </w:rPr>
        <w:pPrChange w:id="3003" w:author="Kaski Maiju" w:date="2024-09-26T12:00:00Z" w16du:dateUtc="2024-09-26T09:00:00Z">
          <w:pPr>
            <w:pStyle w:val="Otsikko3"/>
          </w:pPr>
        </w:pPrChange>
      </w:pPr>
      <w:ins w:id="3004" w:author="Kaski Maiju" w:date="2024-09-26T11:51:00Z" w16du:dateUtc="2024-09-26T08:51:00Z">
        <w:r>
          <w:t>TRAFFIC IMAGE SERVICES</w:t>
        </w:r>
      </w:ins>
    </w:p>
    <w:p w14:paraId="68714DB2" w14:textId="77777777" w:rsidR="006C0517" w:rsidRDefault="006C0517">
      <w:pPr>
        <w:pStyle w:val="AppendixHead2"/>
        <w:rPr>
          <w:ins w:id="3005" w:author="Kaski Maiju" w:date="2024-09-26T11:51:00Z" w16du:dateUtc="2024-09-26T08:51:00Z"/>
        </w:rPr>
        <w:pPrChange w:id="3006" w:author="Kaski Maiju" w:date="2024-09-26T12:00:00Z" w16du:dateUtc="2024-09-26T09:00:00Z">
          <w:pPr>
            <w:pStyle w:val="Otsikko4"/>
          </w:pPr>
        </w:pPrChange>
      </w:pPr>
      <w:ins w:id="3007" w:author="Kaski Maiju" w:date="2024-09-26T11:51:00Z" w16du:dateUtc="2024-09-26T08:51:00Z">
        <w:r w:rsidRPr="00D61CC1">
          <w:t xml:space="preserve">Traffic </w:t>
        </w:r>
        <w:r>
          <w:t>I</w:t>
        </w:r>
        <w:r w:rsidRPr="00D61CC1">
          <w:t>mage</w:t>
        </w:r>
        <w:r>
          <w:t xml:space="preserve"> Service</w:t>
        </w:r>
      </w:ins>
    </w:p>
    <w:p w14:paraId="5DBE948E" w14:textId="77777777" w:rsidR="006C0517" w:rsidRDefault="006C0517" w:rsidP="006C0517">
      <w:pPr>
        <w:pStyle w:val="Leipteksti"/>
        <w:ind w:left="360"/>
        <w:rPr>
          <w:ins w:id="3008" w:author="Kaski Maiju" w:date="2024-09-26T11:51:00Z" w16du:dateUtc="2024-09-26T08:51:00Z"/>
        </w:rPr>
      </w:pPr>
      <w:ins w:id="3009" w:author="Kaski Maiju" w:date="2024-09-26T11:51:00Z" w16du:dateUtc="2024-09-26T08:51:00Z">
        <w:r w:rsidRPr="0031092B">
          <w:t>A Tra</w:t>
        </w:r>
        <w:r>
          <w:t>ffic</w:t>
        </w:r>
        <w:r w:rsidRPr="0031092B">
          <w:t xml:space="preserve"> Image Service </w:t>
        </w:r>
        <w:r>
          <w:t>is designed to</w:t>
        </w:r>
        <w:r w:rsidRPr="0031092B">
          <w:t xml:space="preserve"> </w:t>
        </w:r>
        <w:r>
          <w:t>share the real-time</w:t>
        </w:r>
        <w:r w:rsidRPr="00D61CC1">
          <w:t xml:space="preserve"> traffic image between </w:t>
        </w:r>
        <w:r>
          <w:t>VTS</w:t>
        </w:r>
        <w:r w:rsidRPr="00D61CC1">
          <w:t xml:space="preserve"> and </w:t>
        </w:r>
        <w:r>
          <w:t xml:space="preserve">vessels, </w:t>
        </w:r>
        <w:r w:rsidRPr="008129D2">
          <w:t>provid</w:t>
        </w:r>
        <w:r>
          <w:t>ing a vessel with its traffic image and/or receive the traffic image from the vessels in the area, to create a shared traffic image within the VTS area.</w:t>
        </w:r>
      </w:ins>
    </w:p>
    <w:p w14:paraId="73560531" w14:textId="77777777" w:rsidR="006C0517" w:rsidRPr="00E81378" w:rsidRDefault="006C0517" w:rsidP="006C0517">
      <w:pPr>
        <w:pStyle w:val="Leipteksti"/>
        <w:ind w:left="360"/>
        <w:rPr>
          <w:ins w:id="3010" w:author="Kaski Maiju" w:date="2024-09-26T11:51:00Z" w16du:dateUtc="2024-09-26T08:51:00Z"/>
        </w:rPr>
      </w:pPr>
    </w:p>
    <w:p w14:paraId="4612216F" w14:textId="77777777" w:rsidR="006C0517" w:rsidRPr="00902818" w:rsidRDefault="006C0517">
      <w:pPr>
        <w:pStyle w:val="AppendixHead2"/>
        <w:rPr>
          <w:ins w:id="3011" w:author="Kaski Maiju" w:date="2024-09-26T11:51:00Z" w16du:dateUtc="2024-09-26T08:51:00Z"/>
        </w:rPr>
        <w:pPrChange w:id="3012" w:author="Kaski Maiju" w:date="2024-09-26T12:01:00Z" w16du:dateUtc="2024-09-26T09:01:00Z">
          <w:pPr>
            <w:pStyle w:val="Otsikko4"/>
          </w:pPr>
        </w:pPrChange>
      </w:pPr>
      <w:ins w:id="3013" w:author="Kaski Maiju" w:date="2024-09-26T11:51:00Z" w16du:dateUtc="2024-09-26T08:51:00Z">
        <w:r>
          <w:t>Intended T</w:t>
        </w:r>
        <w:r w:rsidRPr="00D61CC1">
          <w:t xml:space="preserve">rack </w:t>
        </w:r>
        <w:r>
          <w:t>E</w:t>
        </w:r>
        <w:r w:rsidRPr="00D61CC1">
          <w:t>xchange</w:t>
        </w:r>
        <w:r>
          <w:t xml:space="preserve"> Service</w:t>
        </w:r>
      </w:ins>
    </w:p>
    <w:p w14:paraId="578D923D" w14:textId="041A9FAE" w:rsidR="00777441" w:rsidRPr="00777441" w:rsidDel="006D0F9C" w:rsidRDefault="006C0517">
      <w:pPr>
        <w:pStyle w:val="AppendixHead2"/>
        <w:ind w:left="360"/>
        <w:rPr>
          <w:del w:id="3014" w:author="Kaski Maiju" w:date="2024-09-23T15:03:00Z" w16du:dateUtc="2024-09-23T12:03:00Z"/>
          <w:rPrChange w:id="3015" w:author="Kaski Maiju" w:date="2024-06-26T17:28:00Z">
            <w:rPr>
              <w:del w:id="3016" w:author="Kaski Maiju" w:date="2024-09-23T15:03:00Z" w16du:dateUtc="2024-09-23T12:03:00Z"/>
              <w:color w:val="auto"/>
            </w:rPr>
          </w:rPrChange>
        </w:rPr>
        <w:pPrChange w:id="3017" w:author="Kaski Maiju" w:date="2024-09-26T12:01:00Z" w16du:dateUtc="2024-09-26T09:01:00Z">
          <w:pPr>
            <w:pStyle w:val="Bullet1"/>
            <w:numPr>
              <w:numId w:val="0"/>
            </w:numPr>
            <w:ind w:left="0" w:firstLine="0"/>
          </w:pPr>
        </w:pPrChange>
      </w:pPr>
      <w:ins w:id="3018" w:author="Kaski Maiju" w:date="2024-09-26T11:51:00Z" w16du:dateUtc="2024-09-26T08:51:00Z">
        <w:r w:rsidRPr="007F4179">
          <w:t xml:space="preserve">Intended Track Exchange Service </w:t>
        </w:r>
        <w:r>
          <w:t xml:space="preserve">is primarily designed </w:t>
        </w:r>
        <w:r w:rsidRPr="007F4179">
          <w:t xml:space="preserve">for </w:t>
        </w:r>
        <w:r>
          <w:t>vessels to exchange the track.</w:t>
        </w:r>
        <w:r w:rsidRPr="00C56D86">
          <w:t xml:space="preserve"> </w:t>
        </w:r>
        <w:r>
          <w:t>Vessels</w:t>
        </w:r>
        <w:r w:rsidRPr="00C56D86">
          <w:t xml:space="preserve"> can share their intended tracks </w:t>
        </w:r>
        <w:r w:rsidRPr="008558BF">
          <w:t>and navigational intentions</w:t>
        </w:r>
        <w:r>
          <w:t xml:space="preserve"> </w:t>
        </w:r>
        <w:r w:rsidRPr="00C56D86">
          <w:t xml:space="preserve">with other vessels and </w:t>
        </w:r>
        <w:r>
          <w:t>with the VTS for</w:t>
        </w:r>
        <w:r w:rsidRPr="00C56D86">
          <w:t xml:space="preserve"> promoting safety by allowing better situational awareness and collision avoidance.</w:t>
        </w:r>
        <w:r>
          <w:t xml:space="preserve"> This will aid vessels</w:t>
        </w:r>
        <w:r w:rsidRPr="00460695">
          <w:t xml:space="preserve"> in </w:t>
        </w:r>
        <w:r>
          <w:t>track planning</w:t>
        </w:r>
        <w:r w:rsidRPr="00460695">
          <w:t xml:space="preserve"> and decision-making to avoid potential conflicts.</w:t>
        </w:r>
        <w:r>
          <w:t xml:space="preserve"> </w:t>
        </w:r>
        <w:r w:rsidRPr="00754D74">
          <w:t>Within this service the VTS receive</w:t>
        </w:r>
        <w:r>
          <w:t>s</w:t>
        </w:r>
        <w:r w:rsidRPr="00754D74">
          <w:t xml:space="preserve"> and review</w:t>
        </w:r>
        <w:r>
          <w:t>s</w:t>
        </w:r>
        <w:r w:rsidRPr="00754D74">
          <w:t xml:space="preserve"> intended tracks from vessels operating in the </w:t>
        </w:r>
        <w:r>
          <w:t>VTS-</w:t>
        </w:r>
        <w:r w:rsidRPr="00754D74">
          <w:t>area</w:t>
        </w:r>
        <w:r w:rsidRPr="008E707D">
          <w:t>,</w:t>
        </w:r>
        <w:r>
          <w:t xml:space="preserve"> </w:t>
        </w:r>
        <w:r w:rsidRPr="008E707D">
          <w:t xml:space="preserve">allowing </w:t>
        </w:r>
        <w:r>
          <w:t xml:space="preserve">the VTS operator </w:t>
        </w:r>
        <w:r w:rsidRPr="008E707D">
          <w:t>to intervene promptly in case of potential safety hazards and navigational issues</w:t>
        </w:r>
        <w:r>
          <w:t>.</w:t>
        </w:r>
      </w:ins>
    </w:p>
    <w:p w14:paraId="47C25A41" w14:textId="5928F9DC" w:rsidR="00D14277" w:rsidDel="006C0517" w:rsidRDefault="00D14277" w:rsidP="00640596">
      <w:pPr>
        <w:pStyle w:val="Bullet1"/>
        <w:numPr>
          <w:ilvl w:val="0"/>
          <w:numId w:val="0"/>
        </w:numPr>
        <w:ind w:left="360"/>
        <w:rPr>
          <w:del w:id="3019" w:author="Kaski Maiju" w:date="2024-09-26T11:50:00Z" w16du:dateUtc="2024-09-26T08:50:00Z"/>
        </w:rPr>
      </w:pPr>
      <w:bookmarkStart w:id="3020" w:name="_Toc170377895"/>
      <w:del w:id="3021" w:author="Kaski Maiju" w:date="2024-09-26T11:50:00Z" w16du:dateUtc="2024-09-26T08:50:00Z">
        <w:r w:rsidRPr="00D61CC1" w:rsidDel="006C0517">
          <w:delText xml:space="preserve">Traffic </w:delText>
        </w:r>
        <w:r w:rsidDel="006C0517">
          <w:delText>I</w:delText>
        </w:r>
        <w:r w:rsidRPr="00D61CC1" w:rsidDel="006C0517">
          <w:delText>mage</w:delText>
        </w:r>
        <w:r w:rsidDel="006C0517">
          <w:delText xml:space="preserve"> Service</w:delText>
        </w:r>
        <w:bookmarkEnd w:id="3020"/>
      </w:del>
    </w:p>
    <w:p w14:paraId="6C2B13D0" w14:textId="77777777" w:rsidR="006C0517" w:rsidRDefault="006C0517" w:rsidP="006C0517">
      <w:pPr>
        <w:pStyle w:val="Leipteksti"/>
        <w:rPr>
          <w:ins w:id="3022" w:author="Kaski Maiju" w:date="2024-09-26T11:50:00Z" w16du:dateUtc="2024-09-26T08:50:00Z"/>
        </w:rPr>
      </w:pPr>
    </w:p>
    <w:p w14:paraId="6209A315" w14:textId="77777777" w:rsidR="005F71F1" w:rsidRPr="000027BC" w:rsidRDefault="005F71F1">
      <w:pPr>
        <w:pStyle w:val="AppendixHead2"/>
        <w:rPr>
          <w:ins w:id="3023" w:author="Kaski Maiju" w:date="2025-03-19T14:29:00Z" w16du:dateUtc="2025-03-19T12:29:00Z"/>
        </w:rPr>
        <w:pPrChange w:id="3024" w:author="Kaski Maiju" w:date="2025-03-19T14:29:00Z" w16du:dateUtc="2025-03-19T12:29:00Z">
          <w:pPr>
            <w:pStyle w:val="Otsikko4"/>
          </w:pPr>
        </w:pPrChange>
      </w:pPr>
      <w:ins w:id="3025" w:author="Kaski Maiju" w:date="2025-03-19T14:29:00Z" w16du:dateUtc="2025-03-19T12:29:00Z">
        <w:r>
          <w:t>Navigation Assistance Service</w:t>
        </w:r>
      </w:ins>
    </w:p>
    <w:p w14:paraId="26C24575" w14:textId="77777777" w:rsidR="005F71F1" w:rsidRDefault="005F71F1" w:rsidP="005F71F1">
      <w:pPr>
        <w:rPr>
          <w:ins w:id="3026" w:author="Kaski Maiju" w:date="2025-03-19T14:29:00Z" w16du:dateUtc="2025-03-19T12:29:00Z"/>
          <w:sz w:val="22"/>
        </w:rPr>
      </w:pPr>
      <w:ins w:id="3027" w:author="Kaski Maiju" w:date="2025-03-19T14:29:00Z" w16du:dateUtc="2025-03-19T12:29:00Z">
        <w:r w:rsidRPr="00471082">
          <w:rPr>
            <w:sz w:val="22"/>
          </w:rPr>
          <w:t xml:space="preserve">The </w:t>
        </w:r>
        <w:r>
          <w:rPr>
            <w:sz w:val="22"/>
          </w:rPr>
          <w:t>N</w:t>
        </w:r>
        <w:r w:rsidRPr="00471082">
          <w:rPr>
            <w:sz w:val="22"/>
          </w:rPr>
          <w:t>avigatio</w:t>
        </w:r>
        <w:r>
          <w:rPr>
            <w:sz w:val="22"/>
          </w:rPr>
          <w:t>n</w:t>
        </w:r>
        <w:r w:rsidRPr="00471082">
          <w:rPr>
            <w:sz w:val="22"/>
          </w:rPr>
          <w:t xml:space="preserve"> </w:t>
        </w:r>
        <w:r>
          <w:rPr>
            <w:sz w:val="22"/>
          </w:rPr>
          <w:t>Assistance</w:t>
        </w:r>
        <w:r w:rsidRPr="00471082">
          <w:rPr>
            <w:sz w:val="22"/>
          </w:rPr>
          <w:t xml:space="preserve"> </w:t>
        </w:r>
        <w:r>
          <w:rPr>
            <w:sz w:val="22"/>
          </w:rPr>
          <w:t>S</w:t>
        </w:r>
        <w:r w:rsidRPr="00471082">
          <w:rPr>
            <w:sz w:val="22"/>
          </w:rPr>
          <w:t>ervice supports the VTS to inform vessels about developing traffic situations, and</w:t>
        </w:r>
        <w:r>
          <w:rPr>
            <w:sz w:val="22"/>
          </w:rPr>
          <w:t xml:space="preserve"> any other information</w:t>
        </w:r>
        <w:r w:rsidRPr="00471082">
          <w:rPr>
            <w:sz w:val="22"/>
          </w:rPr>
          <w:t xml:space="preserve"> which require</w:t>
        </w:r>
        <w:r>
          <w:rPr>
            <w:sz w:val="22"/>
          </w:rPr>
          <w:t>s</w:t>
        </w:r>
        <w:r w:rsidRPr="00471082">
          <w:rPr>
            <w:sz w:val="22"/>
          </w:rPr>
          <w:t xml:space="preserve"> immediate awareness of the addressed vessel(s). It requires timely delivery </w:t>
        </w:r>
        <w:r>
          <w:rPr>
            <w:sz w:val="22"/>
          </w:rPr>
          <w:t xml:space="preserve">and response </w:t>
        </w:r>
        <w:r w:rsidRPr="00471082">
          <w:rPr>
            <w:sz w:val="22"/>
          </w:rPr>
          <w:t>of information</w:t>
        </w:r>
        <w:r>
          <w:rPr>
            <w:sz w:val="22"/>
          </w:rPr>
          <w:t xml:space="preserve">, advice, </w:t>
        </w:r>
        <w:r w:rsidRPr="00471082">
          <w:rPr>
            <w:sz w:val="22"/>
          </w:rPr>
          <w:t>warnings</w:t>
        </w:r>
        <w:r>
          <w:rPr>
            <w:sz w:val="22"/>
          </w:rPr>
          <w:t xml:space="preserve"> or instructions</w:t>
        </w:r>
        <w:r w:rsidRPr="00471082">
          <w:rPr>
            <w:sz w:val="22"/>
          </w:rPr>
          <w:t xml:space="preserve"> allowing vessels to be aware of situation and/or take action to assure safe navigation. It can include both communicating to a single vessel or broadcast messaging to a group of vessels </w:t>
        </w:r>
        <w:r>
          <w:rPr>
            <w:sz w:val="22"/>
          </w:rPr>
          <w:t>within VTS-area</w:t>
        </w:r>
        <w:r w:rsidRPr="00471082">
          <w:rPr>
            <w:sz w:val="22"/>
          </w:rPr>
          <w:t xml:space="preserve">. Due to its navigational safety character of this service, it requires timely and guaranteed message delivery.  </w:t>
        </w:r>
      </w:ins>
    </w:p>
    <w:p w14:paraId="5883E490" w14:textId="0D5BC5AC" w:rsidR="006D0F9C" w:rsidDel="00A1168D" w:rsidRDefault="00D14277">
      <w:pPr>
        <w:rPr>
          <w:del w:id="3028" w:author="Kaski Maiju" w:date="2024-09-26T11:50:00Z" w16du:dateUtc="2024-09-26T08:50:00Z"/>
        </w:rPr>
      </w:pPr>
      <w:del w:id="3029" w:author="Kaski Maiju" w:date="2024-09-26T11:50:00Z" w16du:dateUtc="2024-09-26T08:50:00Z">
        <w:r w:rsidRPr="0031092B" w:rsidDel="006C0517">
          <w:delText>A Tra</w:delText>
        </w:r>
        <w:r w:rsidDel="006C0517">
          <w:delText>ffic</w:delText>
        </w:r>
        <w:r w:rsidRPr="0031092B" w:rsidDel="006C0517">
          <w:delText xml:space="preserve"> Image Service (TIS) </w:delText>
        </w:r>
        <w:r w:rsidDel="006C0517">
          <w:delText>is designed to</w:delText>
        </w:r>
        <w:r w:rsidRPr="0031092B" w:rsidDel="006C0517">
          <w:delText xml:space="preserve"> </w:delText>
        </w:r>
        <w:r w:rsidDel="006C0517">
          <w:delText>share the</w:delText>
        </w:r>
        <w:r w:rsidRPr="00D61CC1" w:rsidDel="006C0517">
          <w:delText xml:space="preserve"> traffic image between </w:delText>
        </w:r>
        <w:r w:rsidDel="006C0517">
          <w:delText>VTS</w:delText>
        </w:r>
        <w:r w:rsidRPr="00D61CC1" w:rsidDel="006C0517">
          <w:delText xml:space="preserve"> and </w:delText>
        </w:r>
        <w:r w:rsidDel="006C0517">
          <w:delText xml:space="preserve">vessels. </w:delText>
        </w:r>
        <w:r w:rsidRPr="00B32BB4" w:rsidDel="006C0517">
          <w:delText xml:space="preserve">Within this service the VTS </w:delText>
        </w:r>
      </w:del>
      <w:del w:id="3030" w:author="Kaski Maiju" w:date="2024-06-27T10:46:00Z">
        <w:r w:rsidRPr="00B32BB4" w:rsidDel="0003538E">
          <w:delText>authority</w:delText>
        </w:r>
      </w:del>
      <w:del w:id="3031" w:author="Kaski Maiju" w:date="2024-09-26T11:50:00Z" w16du:dateUtc="2024-09-26T08:50:00Z">
        <w:r w:rsidRPr="00B32BB4" w:rsidDel="006C0517">
          <w:delText xml:space="preserve">(s) </w:delText>
        </w:r>
        <w:r w:rsidDel="006C0517">
          <w:delText xml:space="preserve">will </w:delText>
        </w:r>
        <w:r w:rsidRPr="008129D2" w:rsidDel="006C0517">
          <w:delText>provid</w:delText>
        </w:r>
        <w:r w:rsidDel="006C0517">
          <w:delText xml:space="preserve">e a vessel its traffic image and/or receive the traffic image from the vessels in the area, to create a shared traffic Image. It will </w:delText>
        </w:r>
        <w:r w:rsidRPr="0031092B" w:rsidDel="006C0517">
          <w:delText>offer real-time visual representation of vessel</w:delText>
        </w:r>
        <w:r w:rsidDel="006C0517">
          <w:delText xml:space="preserve">s and their intentions. </w:delText>
        </w:r>
      </w:del>
    </w:p>
    <w:p w14:paraId="394249BE" w14:textId="77777777" w:rsidR="00A1168D" w:rsidRDefault="00A1168D">
      <w:pPr>
        <w:pStyle w:val="Leipteksti"/>
        <w:rPr>
          <w:ins w:id="3032" w:author="Kaski Maiju" w:date="2025-03-19T14:26:00Z" w16du:dateUtc="2025-03-19T12:26:00Z"/>
          <w:sz w:val="18"/>
        </w:rPr>
        <w:pPrChange w:id="3033" w:author="Kaski Maiju" w:date="2025-03-19T14:29:00Z" w16du:dateUtc="2025-03-19T12:29:00Z">
          <w:pPr>
            <w:pStyle w:val="Leipteksti"/>
            <w:ind w:left="360"/>
          </w:pPr>
        </w:pPrChange>
      </w:pPr>
    </w:p>
    <w:p w14:paraId="5CF71079" w14:textId="7E3CAC19" w:rsidR="00A1168D" w:rsidRDefault="000F4F17" w:rsidP="000F4F17">
      <w:pPr>
        <w:pStyle w:val="AppendixHead1"/>
        <w:rPr>
          <w:ins w:id="3034" w:author="Kaski Maiju" w:date="2025-03-19T14:27:00Z" w16du:dateUtc="2025-03-19T12:27:00Z"/>
        </w:rPr>
      </w:pPr>
      <w:ins w:id="3035" w:author="Kaski Maiju" w:date="2025-03-19T14:27:00Z" w16du:dateUtc="2025-03-19T12:27:00Z">
        <w:r>
          <w:t>planning functions</w:t>
        </w:r>
      </w:ins>
    </w:p>
    <w:p w14:paraId="25CCE023" w14:textId="77777777" w:rsidR="005E116F" w:rsidRPr="004D6B5D" w:rsidRDefault="005E116F" w:rsidP="005E116F">
      <w:pPr>
        <w:pStyle w:val="AppendixHead2"/>
        <w:rPr>
          <w:ins w:id="3036" w:author="Kaski Maiju" w:date="2025-03-19T14:30:00Z" w16du:dateUtc="2025-03-19T12:30:00Z"/>
        </w:rPr>
      </w:pPr>
      <w:ins w:id="3037" w:author="Kaski Maiju" w:date="2025-03-19T14:30:00Z" w16du:dateUtc="2025-03-19T12:30:00Z">
        <w:r w:rsidRPr="00AC05CE">
          <w:t xml:space="preserve">Traffic </w:t>
        </w:r>
        <w:r>
          <w:t>C</w:t>
        </w:r>
        <w:r w:rsidRPr="00AC05CE">
          <w:t>learance Service</w:t>
        </w:r>
      </w:ins>
    </w:p>
    <w:p w14:paraId="3FBF7602" w14:textId="77777777" w:rsidR="005E116F" w:rsidRDefault="005E116F" w:rsidP="005E116F">
      <w:pPr>
        <w:pStyle w:val="Bullet1"/>
        <w:numPr>
          <w:ilvl w:val="0"/>
          <w:numId w:val="0"/>
        </w:numPr>
        <w:ind w:left="360"/>
        <w:rPr>
          <w:ins w:id="3038" w:author="Kaski Maiju" w:date="2025-03-19T14:30:00Z" w16du:dateUtc="2025-03-19T12:30:00Z"/>
        </w:rPr>
      </w:pPr>
      <w:ins w:id="3039" w:author="Kaski Maiju" w:date="2025-03-19T14:30:00Z" w16du:dateUtc="2025-03-19T12:30:00Z">
        <w:r w:rsidRPr="00986284">
          <w:t xml:space="preserve">Traffic clearance </w:t>
        </w:r>
        <w:r w:rsidRPr="00B40AEA">
          <w:t xml:space="preserve">refers to the process of ensuring that there is sufficient space and time for vessels to navigate safely through an area, taking into account other vessels, obstructions, regulatory and environmental factors. </w:t>
        </w:r>
        <w:r w:rsidRPr="00085EA1">
          <w:t xml:space="preserve">The Traffic Clearance Service provides vessels with permission to proceed, impose conditions or deny clearance and or </w:t>
        </w:r>
        <w:r w:rsidRPr="00085EA1">
          <w:rPr>
            <w:color w:val="auto"/>
          </w:rPr>
          <w:t xml:space="preserve">assists </w:t>
        </w:r>
        <w:r>
          <w:rPr>
            <w:color w:val="auto"/>
          </w:rPr>
          <w:t>vessels</w:t>
        </w:r>
        <w:r w:rsidRPr="00085EA1">
          <w:rPr>
            <w:color w:val="auto"/>
          </w:rPr>
          <w:t xml:space="preserve"> into anchorage positions</w:t>
        </w:r>
        <w:r>
          <w:rPr>
            <w:color w:val="auto"/>
          </w:rPr>
          <w:t>.</w:t>
        </w:r>
        <w:r w:rsidRPr="00B40AEA">
          <w:t xml:space="preserve"> </w:t>
        </w:r>
        <w:r w:rsidRPr="00B40AEA">
          <w:rPr>
            <w:color w:val="auto"/>
          </w:rPr>
          <w:t xml:space="preserve">Within this service the VTS </w:t>
        </w:r>
        <w:r w:rsidRPr="00B40AEA">
          <w:t>coordinat</w:t>
        </w:r>
        <w:r>
          <w:t>es</w:t>
        </w:r>
        <w:r w:rsidRPr="00B40AEA">
          <w:t>, authori</w:t>
        </w:r>
        <w:r>
          <w:t>zes</w:t>
        </w:r>
        <w:r w:rsidRPr="00B40AEA">
          <w:t>, and</w:t>
        </w:r>
        <w:r w:rsidRPr="00966B20">
          <w:t xml:space="preserve"> monitor</w:t>
        </w:r>
        <w:r>
          <w:t>s</w:t>
        </w:r>
        <w:r w:rsidRPr="00966B20">
          <w:t xml:space="preserve"> the </w:t>
        </w:r>
        <w:r>
          <w:t xml:space="preserve">approach and </w:t>
        </w:r>
        <w:r w:rsidRPr="00966B20">
          <w:t xml:space="preserve">passage of vessels through </w:t>
        </w:r>
        <w:r>
          <w:t>the</w:t>
        </w:r>
        <w:r w:rsidRPr="00966B20">
          <w:t xml:space="preserve"> areas</w:t>
        </w:r>
        <w:r>
          <w:t>.</w:t>
        </w:r>
      </w:ins>
    </w:p>
    <w:p w14:paraId="2F1EF5A8" w14:textId="77777777" w:rsidR="005E116F" w:rsidRDefault="005E116F" w:rsidP="005E116F">
      <w:pPr>
        <w:pStyle w:val="Bullet1"/>
        <w:numPr>
          <w:ilvl w:val="0"/>
          <w:numId w:val="0"/>
        </w:numPr>
        <w:rPr>
          <w:ins w:id="3040" w:author="Kaski Maiju" w:date="2025-03-19T14:30:00Z" w16du:dateUtc="2025-03-19T12:30:00Z"/>
        </w:rPr>
      </w:pPr>
    </w:p>
    <w:p w14:paraId="51C2FA15" w14:textId="77777777" w:rsidR="005E116F" w:rsidRPr="006D0F9C" w:rsidRDefault="005E116F" w:rsidP="005E116F">
      <w:pPr>
        <w:pStyle w:val="AppendixHead3"/>
        <w:rPr>
          <w:ins w:id="3041" w:author="Kaski Maiju" w:date="2025-03-19T14:30:00Z" w16du:dateUtc="2025-03-19T12:30:00Z"/>
        </w:rPr>
      </w:pPr>
      <w:ins w:id="3042" w:author="Kaski Maiju" w:date="2025-03-19T14:30:00Z" w16du:dateUtc="2025-03-19T12:30:00Z">
        <w:r w:rsidRPr="006D0F9C">
          <w:t>Use Case 1</w:t>
        </w:r>
        <w:r>
          <w:t xml:space="preserve"> - </w:t>
        </w:r>
        <w:r w:rsidRPr="00471082">
          <w:t>Departing vessels from berth or anchorage</w:t>
        </w:r>
        <w:r w:rsidRPr="006D0F9C">
          <w:t xml:space="preserve"> </w:t>
        </w:r>
      </w:ins>
    </w:p>
    <w:p w14:paraId="4000DF7B" w14:textId="77777777" w:rsidR="005E116F" w:rsidRPr="0031508E" w:rsidRDefault="005E116F" w:rsidP="005E116F">
      <w:pPr>
        <w:spacing w:after="160" w:line="259" w:lineRule="auto"/>
        <w:ind w:left="2608" w:hanging="2608"/>
        <w:rPr>
          <w:ins w:id="3043" w:author="Kaski Maiju" w:date="2025-03-19T14:30:00Z" w16du:dateUtc="2025-03-19T12:30:00Z"/>
          <w:rFonts w:ascii="Calibri" w:eastAsia="Calibri" w:hAnsi="Calibri" w:cs="Times New Roman"/>
          <w:sz w:val="22"/>
        </w:rPr>
      </w:pPr>
      <w:ins w:id="3044" w:author="Kaski Maiju" w:date="2025-03-19T14:30:00Z" w16du:dateUtc="2025-03-19T12:30:00Z">
        <w:r w:rsidRPr="0031508E">
          <w:rPr>
            <w:rFonts w:ascii="Calibri" w:eastAsia="Calibri" w:hAnsi="Calibri" w:cs="Times New Roman"/>
            <w:sz w:val="22"/>
            <w:u w:val="single"/>
          </w:rPr>
          <w:t>Description:</w:t>
        </w:r>
        <w:r w:rsidRPr="00471082">
          <w:rPr>
            <w:rFonts w:ascii="Calibri" w:eastAsia="Calibri" w:hAnsi="Calibri" w:cs="Times New Roman"/>
            <w:sz w:val="22"/>
          </w:rPr>
          <w:tab/>
        </w:r>
        <w:r w:rsidRPr="0031508E">
          <w:rPr>
            <w:rFonts w:ascii="Calibri" w:eastAsia="Calibri" w:hAnsi="Calibri" w:cs="Times New Roman"/>
            <w:sz w:val="22"/>
          </w:rPr>
          <w:t xml:space="preserve">Vessel sends prior to its </w:t>
        </w:r>
        <w:r>
          <w:rPr>
            <w:rFonts w:ascii="Calibri" w:eastAsia="Calibri" w:hAnsi="Calibri" w:cs="Times New Roman"/>
            <w:sz w:val="22"/>
          </w:rPr>
          <w:t>departure</w:t>
        </w:r>
        <w:r w:rsidRPr="0031508E">
          <w:rPr>
            <w:rFonts w:ascii="Calibri" w:eastAsia="Calibri" w:hAnsi="Calibri" w:cs="Times New Roman"/>
            <w:sz w:val="22"/>
          </w:rPr>
          <w:t xml:space="preserve"> the intended </w:t>
        </w:r>
        <w:r>
          <w:rPr>
            <w:rFonts w:ascii="Calibri" w:eastAsia="Calibri" w:hAnsi="Calibri" w:cs="Times New Roman"/>
            <w:sz w:val="22"/>
          </w:rPr>
          <w:t xml:space="preserve">ETD and </w:t>
        </w:r>
        <w:r w:rsidRPr="0031508E">
          <w:rPr>
            <w:rFonts w:ascii="Calibri" w:eastAsia="Calibri" w:hAnsi="Calibri" w:cs="Times New Roman"/>
            <w:sz w:val="22"/>
          </w:rPr>
          <w:t xml:space="preserve">route through the VTS area to the VTS. </w:t>
        </w:r>
        <w:r>
          <w:rPr>
            <w:rFonts w:ascii="Calibri" w:eastAsia="Calibri" w:hAnsi="Calibri" w:cs="Times New Roman"/>
            <w:sz w:val="22"/>
          </w:rPr>
          <w:t xml:space="preserve">The </w:t>
        </w:r>
        <w:r w:rsidRPr="0031508E">
          <w:rPr>
            <w:rFonts w:ascii="Calibri" w:eastAsia="Calibri" w:hAnsi="Calibri" w:cs="Times New Roman"/>
            <w:sz w:val="22"/>
          </w:rPr>
          <w:t>VTS validates the intended</w:t>
        </w:r>
        <w:r>
          <w:rPr>
            <w:rFonts w:ascii="Calibri" w:eastAsia="Calibri" w:hAnsi="Calibri" w:cs="Times New Roman"/>
            <w:sz w:val="22"/>
          </w:rPr>
          <w:t xml:space="preserve"> ETD and</w:t>
        </w:r>
        <w:r w:rsidRPr="0031508E">
          <w:rPr>
            <w:rFonts w:ascii="Calibri" w:eastAsia="Calibri" w:hAnsi="Calibri" w:cs="Times New Roman"/>
            <w:sz w:val="22"/>
          </w:rPr>
          <w:t xml:space="preserve"> route </w:t>
        </w:r>
        <w:r>
          <w:rPr>
            <w:rFonts w:ascii="Calibri" w:eastAsia="Calibri" w:hAnsi="Calibri" w:cs="Times New Roman"/>
            <w:sz w:val="22"/>
          </w:rPr>
          <w:t xml:space="preserve">and approves </w:t>
        </w:r>
        <w:r w:rsidRPr="0031508E">
          <w:rPr>
            <w:rFonts w:ascii="Calibri" w:eastAsia="Calibri" w:hAnsi="Calibri" w:cs="Times New Roman"/>
            <w:sz w:val="22"/>
          </w:rPr>
          <w:t xml:space="preserve">or sends a </w:t>
        </w:r>
        <w:r>
          <w:rPr>
            <w:rFonts w:ascii="Calibri" w:eastAsia="Calibri" w:hAnsi="Calibri" w:cs="Times New Roman"/>
            <w:sz w:val="22"/>
          </w:rPr>
          <w:lastRenderedPageBreak/>
          <w:t>denial or a proposal with recommended information on when the vessel can leave the berth/anchorage. The</w:t>
        </w:r>
        <w:r w:rsidRPr="0031508E">
          <w:rPr>
            <w:rFonts w:ascii="Calibri" w:eastAsia="Calibri" w:hAnsi="Calibri" w:cs="Times New Roman"/>
            <w:sz w:val="22"/>
          </w:rPr>
          <w:t xml:space="preserve"> </w:t>
        </w:r>
        <w:r>
          <w:rPr>
            <w:rFonts w:ascii="Calibri" w:eastAsia="Calibri" w:hAnsi="Calibri" w:cs="Times New Roman"/>
            <w:sz w:val="22"/>
          </w:rPr>
          <w:t>v</w:t>
        </w:r>
        <w:r w:rsidRPr="0031508E">
          <w:rPr>
            <w:rFonts w:ascii="Calibri" w:eastAsia="Calibri" w:hAnsi="Calibri" w:cs="Times New Roman"/>
            <w:sz w:val="22"/>
          </w:rPr>
          <w:t>essel approves the recommended route.</w:t>
        </w:r>
      </w:ins>
    </w:p>
    <w:p w14:paraId="7C8A4214" w14:textId="77777777" w:rsidR="005E116F" w:rsidRDefault="005E116F" w:rsidP="005E116F">
      <w:pPr>
        <w:spacing w:after="160" w:line="259" w:lineRule="auto"/>
        <w:rPr>
          <w:ins w:id="3045" w:author="Kaski Maiju" w:date="2025-03-19T14:30:00Z" w16du:dateUtc="2025-03-19T12:30:00Z"/>
          <w:rFonts w:ascii="Calibri" w:eastAsia="Calibri" w:hAnsi="Calibri" w:cs="Times New Roman"/>
          <w:sz w:val="22"/>
          <w:u w:val="single"/>
        </w:rPr>
      </w:pPr>
      <w:ins w:id="3046" w:author="Kaski Maiju" w:date="2025-03-19T14:30:00Z" w16du:dateUtc="2025-03-19T12:30:00Z">
        <w:r w:rsidRPr="00BD0CCF">
          <w:rPr>
            <w:rFonts w:ascii="Calibri" w:eastAsia="Calibri" w:hAnsi="Calibri" w:cs="Times New Roman"/>
            <w:color w:val="000000" w:themeColor="text1"/>
            <w:u w:val="single"/>
          </w:rPr>
          <w:t>Typical sequence:</w:t>
        </w:r>
      </w:ins>
    </w:p>
    <w:p w14:paraId="5F15F5A5" w14:textId="77777777" w:rsidR="005E116F" w:rsidRPr="006D71EC" w:rsidRDefault="005E116F" w:rsidP="005E116F">
      <w:pPr>
        <w:pStyle w:val="Luettelokappale"/>
        <w:numPr>
          <w:ilvl w:val="0"/>
          <w:numId w:val="46"/>
        </w:numPr>
        <w:autoSpaceDE w:val="0"/>
        <w:autoSpaceDN w:val="0"/>
        <w:adjustRightInd w:val="0"/>
        <w:spacing w:after="0" w:line="240" w:lineRule="auto"/>
        <w:rPr>
          <w:ins w:id="3047" w:author="Kaski Maiju" w:date="2025-03-19T14:30:00Z" w16du:dateUtc="2025-03-19T12:30:00Z"/>
          <w:lang w:val="en-US"/>
        </w:rPr>
      </w:pPr>
      <w:ins w:id="3048" w:author="Kaski Maiju" w:date="2025-03-19T14:30:00Z" w16du:dateUtc="2025-03-19T12:30:00Z">
        <w:r w:rsidRPr="006D71EC">
          <w:rPr>
            <w:lang w:val="en-US"/>
          </w:rPr>
          <w:t>Vessel wants to leave berth/anchorage</w:t>
        </w:r>
      </w:ins>
    </w:p>
    <w:p w14:paraId="687DA8DC" w14:textId="77777777" w:rsidR="005E116F" w:rsidRPr="006D71EC" w:rsidRDefault="005E116F" w:rsidP="005E116F">
      <w:pPr>
        <w:pStyle w:val="Luettelokappale"/>
        <w:numPr>
          <w:ilvl w:val="0"/>
          <w:numId w:val="46"/>
        </w:numPr>
        <w:autoSpaceDE w:val="0"/>
        <w:autoSpaceDN w:val="0"/>
        <w:adjustRightInd w:val="0"/>
        <w:spacing w:after="0" w:line="240" w:lineRule="auto"/>
        <w:rPr>
          <w:ins w:id="3049" w:author="Kaski Maiju" w:date="2025-03-19T14:30:00Z" w16du:dateUtc="2025-03-19T12:30:00Z"/>
          <w:lang w:val="en-US"/>
        </w:rPr>
      </w:pPr>
      <w:ins w:id="3050" w:author="Kaski Maiju" w:date="2025-03-19T14:30:00Z" w16du:dateUtc="2025-03-19T12:30:00Z">
        <w:r w:rsidRPr="006D71EC">
          <w:rPr>
            <w:lang w:val="en-US"/>
          </w:rPr>
          <w:t>The vessel sends message (ETD) through its system to the service and requests traffic clearance to leave berth/anchorage</w:t>
        </w:r>
      </w:ins>
    </w:p>
    <w:p w14:paraId="37C3EBAB" w14:textId="77777777" w:rsidR="005E116F" w:rsidRPr="006D71EC" w:rsidRDefault="005E116F" w:rsidP="005E116F">
      <w:pPr>
        <w:pStyle w:val="Luettelokappale"/>
        <w:numPr>
          <w:ilvl w:val="0"/>
          <w:numId w:val="46"/>
        </w:numPr>
        <w:autoSpaceDE w:val="0"/>
        <w:autoSpaceDN w:val="0"/>
        <w:adjustRightInd w:val="0"/>
        <w:spacing w:after="0" w:line="240" w:lineRule="auto"/>
        <w:rPr>
          <w:ins w:id="3051" w:author="Kaski Maiju" w:date="2025-03-19T14:30:00Z" w16du:dateUtc="2025-03-19T12:30:00Z"/>
          <w:lang w:val="en-US"/>
        </w:rPr>
      </w:pPr>
      <w:ins w:id="3052" w:author="Kaski Maiju" w:date="2025-03-19T14:30:00Z" w16du:dateUtc="2025-03-19T12:30:00Z">
        <w:r w:rsidRPr="006D71EC">
          <w:rPr>
            <w:lang w:val="en-US"/>
          </w:rPr>
          <w:t>If vessel's schedule is suitable VTS [go to step 7]</w:t>
        </w:r>
      </w:ins>
    </w:p>
    <w:p w14:paraId="7234E09A" w14:textId="77777777" w:rsidR="005E116F" w:rsidRPr="006D71EC" w:rsidRDefault="005E116F" w:rsidP="005E116F">
      <w:pPr>
        <w:pStyle w:val="Luettelokappale"/>
        <w:numPr>
          <w:ilvl w:val="0"/>
          <w:numId w:val="46"/>
        </w:numPr>
        <w:autoSpaceDE w:val="0"/>
        <w:autoSpaceDN w:val="0"/>
        <w:adjustRightInd w:val="0"/>
        <w:spacing w:after="0" w:line="240" w:lineRule="auto"/>
        <w:rPr>
          <w:ins w:id="3053" w:author="Kaski Maiju" w:date="2025-03-19T14:30:00Z" w16du:dateUtc="2025-03-19T12:30:00Z"/>
          <w:lang w:val="en-US"/>
        </w:rPr>
      </w:pPr>
      <w:ins w:id="3054" w:author="Kaski Maiju" w:date="2025-03-19T14:30:00Z" w16du:dateUtc="2025-03-19T12:30:00Z">
        <w:r w:rsidRPr="006D71EC">
          <w:rPr>
            <w:lang w:val="en-US"/>
          </w:rPr>
          <w:t xml:space="preserve">If vessel's plan (ETD)  is not suitable, VTS sends denial or a </w:t>
        </w:r>
        <w:r>
          <w:rPr>
            <w:lang w:val="en-US"/>
          </w:rPr>
          <w:t>proposal</w:t>
        </w:r>
        <w:r w:rsidRPr="006D71EC">
          <w:rPr>
            <w:lang w:val="en-US"/>
          </w:rPr>
          <w:t xml:space="preserve"> with recommended information on when vessel can leave the berth/anchorage.</w:t>
        </w:r>
      </w:ins>
    </w:p>
    <w:p w14:paraId="719959D8" w14:textId="77777777" w:rsidR="005E116F" w:rsidRPr="006D71EC" w:rsidRDefault="005E116F" w:rsidP="005E116F">
      <w:pPr>
        <w:pStyle w:val="Luettelokappale"/>
        <w:numPr>
          <w:ilvl w:val="0"/>
          <w:numId w:val="46"/>
        </w:numPr>
        <w:autoSpaceDE w:val="0"/>
        <w:autoSpaceDN w:val="0"/>
        <w:adjustRightInd w:val="0"/>
        <w:spacing w:after="0" w:line="240" w:lineRule="auto"/>
        <w:rPr>
          <w:ins w:id="3055" w:author="Kaski Maiju" w:date="2025-03-19T14:30:00Z" w16du:dateUtc="2025-03-19T12:30:00Z"/>
          <w:lang w:val="en-US"/>
        </w:rPr>
      </w:pPr>
      <w:ins w:id="3056" w:author="Kaski Maiju" w:date="2025-03-19T14:30:00Z" w16du:dateUtc="2025-03-19T12:30:00Z">
        <w:r w:rsidRPr="006D71EC">
          <w:rPr>
            <w:lang w:val="en-US"/>
          </w:rPr>
          <w:t>Service delivers response to the vessel</w:t>
        </w:r>
      </w:ins>
    </w:p>
    <w:p w14:paraId="2318B4DF" w14:textId="77777777" w:rsidR="005E116F" w:rsidRPr="006D71EC" w:rsidRDefault="005E116F" w:rsidP="005E116F">
      <w:pPr>
        <w:pStyle w:val="Luettelokappale"/>
        <w:numPr>
          <w:ilvl w:val="0"/>
          <w:numId w:val="46"/>
        </w:numPr>
        <w:autoSpaceDE w:val="0"/>
        <w:autoSpaceDN w:val="0"/>
        <w:adjustRightInd w:val="0"/>
        <w:spacing w:after="0" w:line="240" w:lineRule="auto"/>
        <w:rPr>
          <w:ins w:id="3057" w:author="Kaski Maiju" w:date="2025-03-19T14:30:00Z" w16du:dateUtc="2025-03-19T12:30:00Z"/>
          <w:lang w:val="en-US"/>
        </w:rPr>
      </w:pPr>
      <w:ins w:id="3058" w:author="Kaski Maiju" w:date="2025-03-19T14:30:00Z" w16du:dateUtc="2025-03-19T12:30:00Z">
        <w:r w:rsidRPr="006D71EC">
          <w:rPr>
            <w:lang w:val="en-US"/>
          </w:rPr>
          <w:t>The vessel acknowledges revised ETD and sends response to the VTS or creates new plan [go to step 2]</w:t>
        </w:r>
      </w:ins>
    </w:p>
    <w:p w14:paraId="05DF9D2A" w14:textId="77777777" w:rsidR="005E116F" w:rsidRPr="006D71EC" w:rsidRDefault="005E116F" w:rsidP="005E116F">
      <w:pPr>
        <w:pStyle w:val="Luettelokappale"/>
        <w:numPr>
          <w:ilvl w:val="0"/>
          <w:numId w:val="46"/>
        </w:numPr>
        <w:autoSpaceDE w:val="0"/>
        <w:autoSpaceDN w:val="0"/>
        <w:adjustRightInd w:val="0"/>
        <w:spacing w:after="0" w:line="240" w:lineRule="auto"/>
        <w:rPr>
          <w:ins w:id="3059" w:author="Kaski Maiju" w:date="2025-03-19T14:30:00Z" w16du:dateUtc="2025-03-19T12:30:00Z"/>
          <w:lang w:val="en-US"/>
        </w:rPr>
      </w:pPr>
      <w:ins w:id="3060" w:author="Kaski Maiju" w:date="2025-03-19T14:30:00Z" w16du:dateUtc="2025-03-19T12:30:00Z">
        <w:r w:rsidRPr="006D71EC">
          <w:rPr>
            <w:lang w:val="en-US"/>
          </w:rPr>
          <w:t>Berth/anchorage location with ETD are acknowledged by the VTS and sends approval</w:t>
        </w:r>
      </w:ins>
    </w:p>
    <w:p w14:paraId="6E9D190A" w14:textId="77777777" w:rsidR="005E116F" w:rsidRPr="00471082" w:rsidRDefault="005E116F" w:rsidP="005E116F">
      <w:pPr>
        <w:pStyle w:val="Luettelokappale"/>
        <w:numPr>
          <w:ilvl w:val="0"/>
          <w:numId w:val="46"/>
        </w:numPr>
        <w:autoSpaceDE w:val="0"/>
        <w:autoSpaceDN w:val="0"/>
        <w:adjustRightInd w:val="0"/>
        <w:spacing w:after="0" w:line="240" w:lineRule="auto"/>
        <w:rPr>
          <w:ins w:id="3061" w:author="Kaski Maiju" w:date="2025-03-19T14:30:00Z" w16du:dateUtc="2025-03-19T12:30:00Z"/>
          <w:rFonts w:ascii="Calibri" w:eastAsia="Calibri" w:hAnsi="Calibri" w:cs="Times New Roman"/>
          <w:lang w:val="en-US"/>
        </w:rPr>
      </w:pPr>
      <w:ins w:id="3062" w:author="Kaski Maiju" w:date="2025-03-19T14:30:00Z" w16du:dateUtc="2025-03-19T12:30:00Z">
        <w:r w:rsidRPr="006D71EC">
          <w:rPr>
            <w:lang w:val="en-US"/>
          </w:rPr>
          <w:t>The vessel leaves berth/anchorage</w:t>
        </w:r>
      </w:ins>
    </w:p>
    <w:p w14:paraId="1BD68B19" w14:textId="77777777" w:rsidR="005E116F" w:rsidRDefault="005E116F" w:rsidP="005E116F">
      <w:pPr>
        <w:pStyle w:val="Bullet1"/>
        <w:numPr>
          <w:ilvl w:val="0"/>
          <w:numId w:val="0"/>
        </w:numPr>
        <w:rPr>
          <w:ins w:id="3063" w:author="Kaski Maiju" w:date="2025-03-19T14:30:00Z" w16du:dateUtc="2025-03-19T12:30:00Z"/>
          <w:rFonts w:ascii="Calibri" w:eastAsia="Calibri" w:hAnsi="Calibri" w:cs="Times New Roman"/>
        </w:rPr>
      </w:pPr>
    </w:p>
    <w:p w14:paraId="10A2F84E" w14:textId="77777777" w:rsidR="005E116F" w:rsidRPr="00471082" w:rsidRDefault="005E116F" w:rsidP="005E116F">
      <w:pPr>
        <w:pStyle w:val="AppendixHead3"/>
        <w:rPr>
          <w:ins w:id="3064" w:author="Kaski Maiju" w:date="2025-03-19T14:30:00Z" w16du:dateUtc="2025-03-19T12:30:00Z"/>
          <w:rFonts w:asciiTheme="majorHAnsi" w:hAnsiTheme="majorHAnsi" w:cstheme="majorBidi"/>
          <w:b w:val="0"/>
          <w:iCs/>
        </w:rPr>
      </w:pPr>
      <w:ins w:id="3065" w:author="Kaski Maiju" w:date="2025-03-19T14:30:00Z" w16du:dateUtc="2025-03-19T12:30:00Z">
        <w:r w:rsidRPr="00B47138">
          <w:rPr>
            <w:rFonts w:asciiTheme="majorHAnsi" w:hAnsiTheme="majorHAnsi" w:cstheme="majorBidi"/>
            <w:iCs/>
          </w:rPr>
          <w:t>Use Case 2</w:t>
        </w:r>
        <w:r>
          <w:t xml:space="preserve"> - </w:t>
        </w:r>
        <w:r w:rsidRPr="00471082">
          <w:t>Entering or passing through a VTS area</w:t>
        </w:r>
        <w:r w:rsidRPr="00935D23">
          <w:t xml:space="preserve"> </w:t>
        </w:r>
        <w:r>
          <w:t xml:space="preserve"> </w:t>
        </w:r>
      </w:ins>
    </w:p>
    <w:p w14:paraId="571C80FB" w14:textId="77777777" w:rsidR="005E116F" w:rsidRPr="0031508E" w:rsidRDefault="005E116F" w:rsidP="005E116F">
      <w:pPr>
        <w:spacing w:after="160" w:line="259" w:lineRule="auto"/>
        <w:ind w:left="2608" w:hanging="2608"/>
        <w:rPr>
          <w:ins w:id="3066" w:author="Kaski Maiju" w:date="2025-03-19T14:30:00Z" w16du:dateUtc="2025-03-19T12:30:00Z"/>
          <w:rFonts w:ascii="Calibri" w:eastAsia="Calibri" w:hAnsi="Calibri" w:cs="Times New Roman"/>
          <w:sz w:val="22"/>
        </w:rPr>
      </w:pPr>
      <w:ins w:id="3067" w:author="Kaski Maiju" w:date="2025-03-19T14:30:00Z" w16du:dateUtc="2025-03-19T12:30:00Z">
        <w:r w:rsidRPr="0031508E">
          <w:rPr>
            <w:rFonts w:ascii="Calibri" w:eastAsia="Calibri" w:hAnsi="Calibri" w:cs="Times New Roman"/>
            <w:sz w:val="22"/>
            <w:u w:val="single"/>
          </w:rPr>
          <w:t>Description:</w:t>
        </w:r>
        <w:r w:rsidRPr="00471082">
          <w:rPr>
            <w:rFonts w:ascii="Calibri" w:eastAsia="Calibri" w:hAnsi="Calibri" w:cs="Times New Roman"/>
            <w:sz w:val="22"/>
          </w:rPr>
          <w:tab/>
          <w:t>Vessel request for Traffic Clearance entering of passing through a VTS area but has no destination within the VTS area</w:t>
        </w:r>
        <w:r>
          <w:rPr>
            <w:rFonts w:ascii="Calibri" w:eastAsia="Calibri" w:hAnsi="Calibri" w:cs="Times New Roman"/>
            <w:sz w:val="22"/>
            <w:u w:val="single"/>
          </w:rPr>
          <w:t xml:space="preserve">. </w:t>
        </w:r>
      </w:ins>
    </w:p>
    <w:p w14:paraId="7B8D034F" w14:textId="77777777" w:rsidR="005E116F" w:rsidRDefault="005E116F" w:rsidP="005E116F">
      <w:pPr>
        <w:spacing w:after="160" w:line="259" w:lineRule="auto"/>
        <w:rPr>
          <w:ins w:id="3068" w:author="Kaski Maiju" w:date="2025-03-19T14:30:00Z" w16du:dateUtc="2025-03-19T12:30:00Z"/>
          <w:rFonts w:ascii="Calibri" w:eastAsia="Calibri" w:hAnsi="Calibri" w:cs="Times New Roman"/>
          <w:sz w:val="22"/>
          <w:u w:val="single"/>
        </w:rPr>
      </w:pPr>
      <w:ins w:id="3069" w:author="Kaski Maiju" w:date="2025-03-19T14:30:00Z" w16du:dateUtc="2025-03-19T12:30:00Z">
        <w:r w:rsidRPr="00BD0CCF">
          <w:rPr>
            <w:rFonts w:ascii="Calibri" w:eastAsia="Calibri" w:hAnsi="Calibri" w:cs="Times New Roman"/>
            <w:color w:val="000000" w:themeColor="text1"/>
            <w:u w:val="single"/>
          </w:rPr>
          <w:t>Typical sequence:</w:t>
        </w:r>
      </w:ins>
    </w:p>
    <w:p w14:paraId="6BC4DDA4" w14:textId="77777777" w:rsidR="005E116F" w:rsidRPr="006D71EC" w:rsidRDefault="005E116F" w:rsidP="005E116F">
      <w:pPr>
        <w:pStyle w:val="Luettelokappale"/>
        <w:numPr>
          <w:ilvl w:val="0"/>
          <w:numId w:val="47"/>
        </w:numPr>
        <w:autoSpaceDE w:val="0"/>
        <w:autoSpaceDN w:val="0"/>
        <w:adjustRightInd w:val="0"/>
        <w:spacing w:after="0" w:line="240" w:lineRule="auto"/>
        <w:rPr>
          <w:ins w:id="3070" w:author="Kaski Maiju" w:date="2025-03-19T14:30:00Z" w16du:dateUtc="2025-03-19T12:30:00Z"/>
          <w:lang w:val="en-US"/>
        </w:rPr>
      </w:pPr>
      <w:ins w:id="3071" w:author="Kaski Maiju" w:date="2025-03-19T14:30:00Z" w16du:dateUtc="2025-03-19T12:30:00Z">
        <w:r w:rsidRPr="006D71EC">
          <w:rPr>
            <w:lang w:val="en-US"/>
          </w:rPr>
          <w:t xml:space="preserve">Vessel is about to pass through the VTS area </w:t>
        </w:r>
      </w:ins>
    </w:p>
    <w:p w14:paraId="7A77C4CD" w14:textId="77777777" w:rsidR="005E116F" w:rsidRPr="006D71EC" w:rsidRDefault="005E116F" w:rsidP="005E116F">
      <w:pPr>
        <w:pStyle w:val="Luettelokappale"/>
        <w:numPr>
          <w:ilvl w:val="0"/>
          <w:numId w:val="47"/>
        </w:numPr>
        <w:autoSpaceDE w:val="0"/>
        <w:autoSpaceDN w:val="0"/>
        <w:adjustRightInd w:val="0"/>
        <w:spacing w:after="0" w:line="240" w:lineRule="auto"/>
        <w:rPr>
          <w:ins w:id="3072" w:author="Kaski Maiju" w:date="2025-03-19T14:30:00Z" w16du:dateUtc="2025-03-19T12:30:00Z"/>
          <w:lang w:val="en-US"/>
        </w:rPr>
      </w:pPr>
      <w:ins w:id="3073" w:author="Kaski Maiju" w:date="2025-03-19T14:30:00Z" w16du:dateUtc="2025-03-19T12:30:00Z">
        <w:r w:rsidRPr="006D71EC">
          <w:rPr>
            <w:lang w:val="en-US"/>
          </w:rPr>
          <w:t>The vessel sends message (ETA) through its system to the service and requests traffic clearance to proceed through the VTS area from the service</w:t>
        </w:r>
      </w:ins>
    </w:p>
    <w:p w14:paraId="5FC5DFC9" w14:textId="77777777" w:rsidR="005E116F" w:rsidRPr="006D71EC" w:rsidRDefault="005E116F" w:rsidP="005E116F">
      <w:pPr>
        <w:pStyle w:val="Luettelokappale"/>
        <w:numPr>
          <w:ilvl w:val="0"/>
          <w:numId w:val="47"/>
        </w:numPr>
        <w:autoSpaceDE w:val="0"/>
        <w:autoSpaceDN w:val="0"/>
        <w:adjustRightInd w:val="0"/>
        <w:spacing w:after="0" w:line="240" w:lineRule="auto"/>
        <w:rPr>
          <w:ins w:id="3074" w:author="Kaski Maiju" w:date="2025-03-19T14:30:00Z" w16du:dateUtc="2025-03-19T12:30:00Z"/>
          <w:lang w:val="en-US"/>
        </w:rPr>
      </w:pPr>
      <w:ins w:id="3075" w:author="Kaski Maiju" w:date="2025-03-19T14:30:00Z" w16du:dateUtc="2025-03-19T12:30:00Z">
        <w:r w:rsidRPr="006D71EC">
          <w:rPr>
            <w:lang w:val="en-US"/>
          </w:rPr>
          <w:t>If vessel's planned route and schedule is suitable, [go to step 7]</w:t>
        </w:r>
      </w:ins>
    </w:p>
    <w:p w14:paraId="452710D7" w14:textId="77777777" w:rsidR="005E116F" w:rsidRPr="006D71EC" w:rsidRDefault="005E116F" w:rsidP="005E116F">
      <w:pPr>
        <w:pStyle w:val="Luettelokappale"/>
        <w:numPr>
          <w:ilvl w:val="0"/>
          <w:numId w:val="47"/>
        </w:numPr>
        <w:autoSpaceDE w:val="0"/>
        <w:autoSpaceDN w:val="0"/>
        <w:adjustRightInd w:val="0"/>
        <w:spacing w:after="0" w:line="240" w:lineRule="auto"/>
        <w:rPr>
          <w:ins w:id="3076" w:author="Kaski Maiju" w:date="2025-03-19T14:30:00Z" w16du:dateUtc="2025-03-19T12:30:00Z"/>
          <w:lang w:val="en-US"/>
        </w:rPr>
      </w:pPr>
      <w:ins w:id="3077" w:author="Kaski Maiju" w:date="2025-03-19T14:30:00Z" w16du:dateUtc="2025-03-19T12:30:00Z">
        <w:r w:rsidRPr="006D71EC">
          <w:rPr>
            <w:lang w:val="en-US"/>
          </w:rPr>
          <w:t>If vessel's planned route or schedule is not suitable, VTS sends denial or a RTA to the vessel through the service</w:t>
        </w:r>
      </w:ins>
    </w:p>
    <w:p w14:paraId="06BDD463" w14:textId="77777777" w:rsidR="005E116F" w:rsidRPr="006D71EC" w:rsidRDefault="005E116F" w:rsidP="005E116F">
      <w:pPr>
        <w:pStyle w:val="Luettelokappale"/>
        <w:numPr>
          <w:ilvl w:val="0"/>
          <w:numId w:val="47"/>
        </w:numPr>
        <w:autoSpaceDE w:val="0"/>
        <w:autoSpaceDN w:val="0"/>
        <w:adjustRightInd w:val="0"/>
        <w:spacing w:after="0" w:line="240" w:lineRule="auto"/>
        <w:rPr>
          <w:ins w:id="3078" w:author="Kaski Maiju" w:date="2025-03-19T14:30:00Z" w16du:dateUtc="2025-03-19T12:30:00Z"/>
          <w:lang w:val="en-US"/>
        </w:rPr>
      </w:pPr>
      <w:ins w:id="3079" w:author="Kaski Maiju" w:date="2025-03-19T14:30:00Z" w16du:dateUtc="2025-03-19T12:30:00Z">
        <w:r w:rsidRPr="006D71EC">
          <w:rPr>
            <w:lang w:val="en-US"/>
          </w:rPr>
          <w:t>Service delivers response to the vessel</w:t>
        </w:r>
      </w:ins>
    </w:p>
    <w:p w14:paraId="3B8989FF" w14:textId="77777777" w:rsidR="005E116F" w:rsidRPr="006D71EC" w:rsidRDefault="005E116F" w:rsidP="005E116F">
      <w:pPr>
        <w:pStyle w:val="Luettelokappale"/>
        <w:numPr>
          <w:ilvl w:val="0"/>
          <w:numId w:val="47"/>
        </w:numPr>
        <w:autoSpaceDE w:val="0"/>
        <w:autoSpaceDN w:val="0"/>
        <w:adjustRightInd w:val="0"/>
        <w:spacing w:after="0" w:line="240" w:lineRule="auto"/>
        <w:rPr>
          <w:ins w:id="3080" w:author="Kaski Maiju" w:date="2025-03-19T14:30:00Z" w16du:dateUtc="2025-03-19T12:30:00Z"/>
          <w:lang w:val="en-US"/>
        </w:rPr>
      </w:pPr>
      <w:ins w:id="3081" w:author="Kaski Maiju" w:date="2025-03-19T14:30:00Z" w16du:dateUtc="2025-03-19T12:30:00Z">
        <w:r w:rsidRPr="006D71EC">
          <w:rPr>
            <w:lang w:val="en-US"/>
          </w:rPr>
          <w:t>The vessel acknowledges revised ETA and sends response to the VTS or creates new plan [go to step 2]</w:t>
        </w:r>
      </w:ins>
    </w:p>
    <w:p w14:paraId="267FBFAC" w14:textId="77777777" w:rsidR="005E116F" w:rsidRPr="006D71EC" w:rsidRDefault="005E116F" w:rsidP="005E116F">
      <w:pPr>
        <w:pStyle w:val="Luettelokappale"/>
        <w:numPr>
          <w:ilvl w:val="0"/>
          <w:numId w:val="47"/>
        </w:numPr>
        <w:autoSpaceDE w:val="0"/>
        <w:autoSpaceDN w:val="0"/>
        <w:adjustRightInd w:val="0"/>
        <w:spacing w:after="0" w:line="240" w:lineRule="auto"/>
        <w:rPr>
          <w:ins w:id="3082" w:author="Kaski Maiju" w:date="2025-03-19T14:30:00Z" w16du:dateUtc="2025-03-19T12:30:00Z"/>
          <w:lang w:val="en-US"/>
        </w:rPr>
      </w:pPr>
      <w:ins w:id="3083" w:author="Kaski Maiju" w:date="2025-03-19T14:30:00Z" w16du:dateUtc="2025-03-19T12:30:00Z">
        <w:r w:rsidRPr="006D71EC">
          <w:rPr>
            <w:lang w:val="en-US"/>
          </w:rPr>
          <w:t>Route with ETA are acknowledged by the VTS and sends approval,</w:t>
        </w:r>
      </w:ins>
    </w:p>
    <w:p w14:paraId="0DE900A1" w14:textId="77777777" w:rsidR="005E116F" w:rsidRPr="006D71EC" w:rsidRDefault="005E116F" w:rsidP="005E116F">
      <w:pPr>
        <w:pStyle w:val="Luettelokappale"/>
        <w:numPr>
          <w:ilvl w:val="0"/>
          <w:numId w:val="47"/>
        </w:numPr>
        <w:spacing w:after="0" w:line="240" w:lineRule="auto"/>
        <w:rPr>
          <w:ins w:id="3084" w:author="Kaski Maiju" w:date="2025-03-19T14:30:00Z" w16du:dateUtc="2025-03-19T12:30:00Z"/>
          <w:lang w:val="en-US"/>
        </w:rPr>
      </w:pPr>
      <w:ins w:id="3085" w:author="Kaski Maiju" w:date="2025-03-19T14:30:00Z" w16du:dateUtc="2025-03-19T12:30:00Z">
        <w:r w:rsidRPr="006D71EC">
          <w:rPr>
            <w:lang w:val="en-US"/>
          </w:rPr>
          <w:t>The vessel enters the VTS area</w:t>
        </w:r>
      </w:ins>
    </w:p>
    <w:p w14:paraId="3EC9DD7B" w14:textId="77777777" w:rsidR="005E116F" w:rsidRDefault="005E116F" w:rsidP="005E116F">
      <w:pPr>
        <w:pStyle w:val="Bullet1"/>
        <w:numPr>
          <w:ilvl w:val="0"/>
          <w:numId w:val="0"/>
        </w:numPr>
        <w:ind w:left="360" w:hanging="360"/>
        <w:rPr>
          <w:ins w:id="3086" w:author="Kaski Maiju" w:date="2025-03-19T14:30:00Z" w16du:dateUtc="2025-03-19T12:30:00Z"/>
        </w:rPr>
      </w:pPr>
    </w:p>
    <w:p w14:paraId="61428BFA" w14:textId="77777777" w:rsidR="005E116F" w:rsidRPr="00471082" w:rsidRDefault="005E116F" w:rsidP="005E116F">
      <w:pPr>
        <w:pStyle w:val="AppendixHead3"/>
        <w:rPr>
          <w:ins w:id="3087" w:author="Kaski Maiju" w:date="2025-03-19T14:30:00Z" w16du:dateUtc="2025-03-19T12:30:00Z"/>
          <w:rFonts w:asciiTheme="majorHAnsi" w:hAnsiTheme="majorHAnsi" w:cstheme="majorBidi"/>
          <w:b w:val="0"/>
          <w:iCs/>
        </w:rPr>
      </w:pPr>
      <w:ins w:id="3088" w:author="Kaski Maiju" w:date="2025-03-19T14:30:00Z" w16du:dateUtc="2025-03-19T12:30:00Z">
        <w:r w:rsidRPr="00B47138">
          <w:rPr>
            <w:rFonts w:asciiTheme="majorHAnsi" w:hAnsiTheme="majorHAnsi" w:cstheme="majorBidi"/>
            <w:iCs/>
          </w:rPr>
          <w:t>Use Case 3</w:t>
        </w:r>
        <w:r>
          <w:rPr>
            <w:rFonts w:asciiTheme="majorHAnsi" w:hAnsiTheme="majorHAnsi" w:cstheme="majorBidi"/>
            <w:iCs/>
          </w:rPr>
          <w:t xml:space="preserve"> - </w:t>
        </w:r>
        <w:r w:rsidRPr="00471082">
          <w:t>Arriving vessels taking berth</w:t>
        </w:r>
        <w:r w:rsidRPr="00D92CAE">
          <w:t xml:space="preserve"> </w:t>
        </w:r>
      </w:ins>
    </w:p>
    <w:p w14:paraId="5100DCEC" w14:textId="77777777" w:rsidR="005E116F" w:rsidRPr="0031508E" w:rsidRDefault="005E116F" w:rsidP="005E116F">
      <w:pPr>
        <w:spacing w:after="160" w:line="259" w:lineRule="auto"/>
        <w:ind w:left="2608" w:hanging="2608"/>
        <w:rPr>
          <w:ins w:id="3089" w:author="Kaski Maiju" w:date="2025-03-19T14:30:00Z" w16du:dateUtc="2025-03-19T12:30:00Z"/>
          <w:rFonts w:ascii="Calibri" w:eastAsia="Calibri" w:hAnsi="Calibri" w:cs="Times New Roman"/>
          <w:sz w:val="22"/>
        </w:rPr>
      </w:pPr>
      <w:ins w:id="3090" w:author="Kaski Maiju" w:date="2025-03-19T14:30:00Z" w16du:dateUtc="2025-03-19T12:30:00Z">
        <w:r w:rsidRPr="0031508E">
          <w:rPr>
            <w:rFonts w:ascii="Calibri" w:eastAsia="Calibri" w:hAnsi="Calibri" w:cs="Times New Roman"/>
            <w:sz w:val="22"/>
            <w:u w:val="single"/>
          </w:rPr>
          <w:t>Description:</w:t>
        </w:r>
        <w:r w:rsidRPr="00471082">
          <w:rPr>
            <w:rFonts w:ascii="Calibri" w:eastAsia="Calibri" w:hAnsi="Calibri" w:cs="Times New Roman"/>
            <w:sz w:val="22"/>
          </w:rPr>
          <w:tab/>
          <w:t>Vessel outside the VTS area request for Traffic Clearance to a berth within the VTS area.</w:t>
        </w:r>
      </w:ins>
    </w:p>
    <w:p w14:paraId="2928212D" w14:textId="77777777" w:rsidR="005E116F" w:rsidRDefault="005E116F" w:rsidP="005E116F">
      <w:pPr>
        <w:spacing w:after="160" w:line="259" w:lineRule="auto"/>
        <w:rPr>
          <w:ins w:id="3091" w:author="Kaski Maiju" w:date="2025-03-19T14:30:00Z" w16du:dateUtc="2025-03-19T12:30:00Z"/>
          <w:rFonts w:ascii="Calibri" w:eastAsia="Calibri" w:hAnsi="Calibri" w:cs="Times New Roman"/>
          <w:sz w:val="22"/>
          <w:u w:val="single"/>
        </w:rPr>
      </w:pPr>
      <w:ins w:id="3092" w:author="Kaski Maiju" w:date="2025-03-19T14:30:00Z" w16du:dateUtc="2025-03-19T12:30:00Z">
        <w:r w:rsidRPr="00BD0CCF">
          <w:rPr>
            <w:rFonts w:ascii="Calibri" w:eastAsia="Calibri" w:hAnsi="Calibri" w:cs="Times New Roman"/>
            <w:color w:val="000000" w:themeColor="text1"/>
            <w:u w:val="single"/>
          </w:rPr>
          <w:t>Typical sequence:</w:t>
        </w:r>
      </w:ins>
    </w:p>
    <w:p w14:paraId="038D9437" w14:textId="77777777" w:rsidR="005E116F" w:rsidRPr="00BA26E2" w:rsidRDefault="005E116F" w:rsidP="005E116F">
      <w:pPr>
        <w:pStyle w:val="Luettelokappale"/>
        <w:numPr>
          <w:ilvl w:val="0"/>
          <w:numId w:val="48"/>
        </w:numPr>
        <w:autoSpaceDE w:val="0"/>
        <w:autoSpaceDN w:val="0"/>
        <w:adjustRightInd w:val="0"/>
        <w:spacing w:after="0" w:line="240" w:lineRule="auto"/>
        <w:rPr>
          <w:ins w:id="3093" w:author="Kaski Maiju" w:date="2025-03-19T14:30:00Z" w16du:dateUtc="2025-03-19T12:30:00Z"/>
          <w:lang w:val="en-US"/>
        </w:rPr>
      </w:pPr>
      <w:ins w:id="3094" w:author="Kaski Maiju" w:date="2025-03-19T14:30:00Z" w16du:dateUtc="2025-03-19T12:30:00Z">
        <w:r w:rsidRPr="00BA26E2">
          <w:rPr>
            <w:lang w:val="en-US"/>
          </w:rPr>
          <w:t xml:space="preserve">Vessel is about to enter the VTS area </w:t>
        </w:r>
      </w:ins>
    </w:p>
    <w:p w14:paraId="697BC5CA" w14:textId="77777777" w:rsidR="005E116F" w:rsidRDefault="005E116F" w:rsidP="005E116F">
      <w:pPr>
        <w:pStyle w:val="Luettelokappale"/>
        <w:numPr>
          <w:ilvl w:val="0"/>
          <w:numId w:val="48"/>
        </w:numPr>
        <w:spacing w:after="0" w:line="240" w:lineRule="auto"/>
        <w:rPr>
          <w:ins w:id="3095" w:author="Kaski Maiju" w:date="2025-03-19T14:30:00Z" w16du:dateUtc="2025-03-19T12:30:00Z"/>
          <w:lang w:val="en-US"/>
        </w:rPr>
      </w:pPr>
      <w:ins w:id="3096" w:author="Kaski Maiju" w:date="2025-03-19T14:30:00Z" w16du:dateUtc="2025-03-19T12:30:00Z">
        <w:r w:rsidRPr="52388DDB">
          <w:rPr>
            <w:lang w:val="en-US"/>
          </w:rPr>
          <w:t xml:space="preserve">The vessel sends </w:t>
        </w:r>
        <w:r>
          <w:rPr>
            <w:lang w:val="en-US"/>
          </w:rPr>
          <w:t xml:space="preserve">message (ETA at berth location) </w:t>
        </w:r>
        <w:r w:rsidRPr="52388DDB">
          <w:rPr>
            <w:lang w:val="en-US"/>
          </w:rPr>
          <w:t xml:space="preserve">through its system to the service and requests traffic clearance to proceed to the predefined </w:t>
        </w:r>
        <w:r>
          <w:rPr>
            <w:lang w:val="en-US"/>
          </w:rPr>
          <w:t xml:space="preserve">berth </w:t>
        </w:r>
        <w:r w:rsidRPr="52388DDB">
          <w:rPr>
            <w:lang w:val="en-US"/>
          </w:rPr>
          <w:t>from the service</w:t>
        </w:r>
      </w:ins>
    </w:p>
    <w:p w14:paraId="4C5FBEFB" w14:textId="77777777" w:rsidR="005E116F" w:rsidRDefault="005E116F" w:rsidP="005E116F">
      <w:pPr>
        <w:pStyle w:val="Luettelokappale"/>
        <w:numPr>
          <w:ilvl w:val="0"/>
          <w:numId w:val="48"/>
        </w:numPr>
        <w:spacing w:after="0" w:line="240" w:lineRule="auto"/>
        <w:rPr>
          <w:ins w:id="3097" w:author="Kaski Maiju" w:date="2025-03-19T14:30:00Z" w16du:dateUtc="2025-03-19T12:30:00Z"/>
          <w:lang w:val="en-US"/>
        </w:rPr>
      </w:pPr>
      <w:ins w:id="3098" w:author="Kaski Maiju" w:date="2025-03-19T14:30:00Z" w16du:dateUtc="2025-03-19T12:30:00Z">
        <w:r w:rsidRPr="52388DDB">
          <w:rPr>
            <w:lang w:val="en-US"/>
          </w:rPr>
          <w:t>If vessel's planned route and ETA is suitable, then VTS send acknowledgement</w:t>
        </w:r>
        <w:r>
          <w:rPr>
            <w:lang w:val="en-US"/>
          </w:rPr>
          <w:t xml:space="preserve"> [go to 7]</w:t>
        </w:r>
      </w:ins>
    </w:p>
    <w:p w14:paraId="102E92E8" w14:textId="77777777" w:rsidR="005E116F" w:rsidRDefault="005E116F" w:rsidP="005E116F">
      <w:pPr>
        <w:pStyle w:val="Luettelokappale"/>
        <w:numPr>
          <w:ilvl w:val="0"/>
          <w:numId w:val="48"/>
        </w:numPr>
        <w:spacing w:after="0" w:line="240" w:lineRule="auto"/>
        <w:rPr>
          <w:ins w:id="3099" w:author="Kaski Maiju" w:date="2025-03-19T14:30:00Z" w16du:dateUtc="2025-03-19T12:30:00Z"/>
          <w:lang w:val="en-US"/>
        </w:rPr>
      </w:pPr>
      <w:ins w:id="3100" w:author="Kaski Maiju" w:date="2025-03-19T14:30:00Z" w16du:dateUtc="2025-03-19T12:30:00Z">
        <w:r w:rsidRPr="004E6F61">
          <w:rPr>
            <w:lang w:val="en-US"/>
          </w:rPr>
          <w:t xml:space="preserve">If vessel's planned route or ETA is not suitable, VTS sends </w:t>
        </w:r>
        <w:r w:rsidRPr="00BA26E2">
          <w:rPr>
            <w:lang w:val="en-US"/>
          </w:rPr>
          <w:t>denial or a RTA to the vessel through the service</w:t>
        </w:r>
      </w:ins>
    </w:p>
    <w:p w14:paraId="65C67B16" w14:textId="77777777" w:rsidR="005E116F" w:rsidRPr="004E6F61" w:rsidRDefault="005E116F" w:rsidP="005E116F">
      <w:pPr>
        <w:pStyle w:val="Luettelokappale"/>
        <w:numPr>
          <w:ilvl w:val="0"/>
          <w:numId w:val="48"/>
        </w:numPr>
        <w:spacing w:after="200" w:line="276" w:lineRule="auto"/>
        <w:rPr>
          <w:ins w:id="3101" w:author="Kaski Maiju" w:date="2025-03-19T14:30:00Z" w16du:dateUtc="2025-03-19T12:30:00Z"/>
          <w:lang w:val="en-US"/>
        </w:rPr>
      </w:pPr>
      <w:ins w:id="3102" w:author="Kaski Maiju" w:date="2025-03-19T14:30:00Z" w16du:dateUtc="2025-03-19T12:30:00Z">
        <w:r w:rsidRPr="004E6F61">
          <w:rPr>
            <w:lang w:val="en-US"/>
          </w:rPr>
          <w:t>Service delivers response to the vessel</w:t>
        </w:r>
      </w:ins>
    </w:p>
    <w:p w14:paraId="0A6CECA9" w14:textId="77777777" w:rsidR="005E116F" w:rsidRPr="004E6F61" w:rsidRDefault="005E116F" w:rsidP="005E116F">
      <w:pPr>
        <w:pStyle w:val="Luettelokappale"/>
        <w:numPr>
          <w:ilvl w:val="0"/>
          <w:numId w:val="48"/>
        </w:numPr>
        <w:spacing w:after="0" w:line="240" w:lineRule="auto"/>
        <w:rPr>
          <w:ins w:id="3103" w:author="Kaski Maiju" w:date="2025-03-19T14:30:00Z" w16du:dateUtc="2025-03-19T12:30:00Z"/>
          <w:lang w:val="en-US"/>
        </w:rPr>
      </w:pPr>
      <w:ins w:id="3104" w:author="Kaski Maiju" w:date="2025-03-19T14:30:00Z" w16du:dateUtc="2025-03-19T12:30:00Z">
        <w:r w:rsidRPr="004E6F61">
          <w:rPr>
            <w:lang w:val="en-US"/>
          </w:rPr>
          <w:t>The vessel acknowledges revised ETA and sends response to the VTS or creates new plan [go to step 2]</w:t>
        </w:r>
      </w:ins>
    </w:p>
    <w:p w14:paraId="0FBFD7EE" w14:textId="77777777" w:rsidR="005E116F" w:rsidRPr="004E6F61" w:rsidRDefault="005E116F" w:rsidP="005E116F">
      <w:pPr>
        <w:pStyle w:val="Luettelokappale"/>
        <w:numPr>
          <w:ilvl w:val="0"/>
          <w:numId w:val="48"/>
        </w:numPr>
        <w:spacing w:after="200" w:line="276" w:lineRule="auto"/>
        <w:rPr>
          <w:ins w:id="3105" w:author="Kaski Maiju" w:date="2025-03-19T14:30:00Z" w16du:dateUtc="2025-03-19T12:30:00Z"/>
          <w:lang w:val="en-US"/>
        </w:rPr>
      </w:pPr>
      <w:ins w:id="3106" w:author="Kaski Maiju" w:date="2025-03-19T14:30:00Z" w16du:dateUtc="2025-03-19T12:30:00Z">
        <w:r>
          <w:rPr>
            <w:lang w:val="en-US"/>
          </w:rPr>
          <w:t>Berth location with ETA</w:t>
        </w:r>
        <w:r w:rsidRPr="004E6F61">
          <w:rPr>
            <w:lang w:val="en-US"/>
          </w:rPr>
          <w:t xml:space="preserve"> </w:t>
        </w:r>
        <w:r>
          <w:rPr>
            <w:lang w:val="en-US"/>
          </w:rPr>
          <w:t>are</w:t>
        </w:r>
        <w:r w:rsidRPr="004E6F61">
          <w:rPr>
            <w:lang w:val="en-US"/>
          </w:rPr>
          <w:t xml:space="preserve"> acknowledged by the VTS and sends approval</w:t>
        </w:r>
      </w:ins>
    </w:p>
    <w:p w14:paraId="4DCB7258" w14:textId="77777777" w:rsidR="005E116F" w:rsidRPr="00471082" w:rsidRDefault="005E116F" w:rsidP="005E116F">
      <w:pPr>
        <w:pStyle w:val="Luettelokappale"/>
        <w:numPr>
          <w:ilvl w:val="0"/>
          <w:numId w:val="48"/>
        </w:numPr>
        <w:spacing w:after="0" w:line="240" w:lineRule="auto"/>
        <w:rPr>
          <w:ins w:id="3107" w:author="Kaski Maiju" w:date="2025-03-19T14:30:00Z" w16du:dateUtc="2025-03-19T12:30:00Z"/>
          <w:lang w:val="en-US"/>
        </w:rPr>
      </w:pPr>
      <w:ins w:id="3108" w:author="Kaski Maiju" w:date="2025-03-19T14:30:00Z" w16du:dateUtc="2025-03-19T12:30:00Z">
        <w:r w:rsidRPr="52388DDB">
          <w:rPr>
            <w:lang w:val="en-US"/>
          </w:rPr>
          <w:t>The vessel enters the VTS are</w:t>
        </w:r>
        <w:r>
          <w:rPr>
            <w:lang w:val="en-US"/>
          </w:rPr>
          <w:t>a</w:t>
        </w:r>
      </w:ins>
    </w:p>
    <w:p w14:paraId="10EE6C3E" w14:textId="77777777" w:rsidR="005E116F" w:rsidRDefault="005E116F" w:rsidP="005E116F">
      <w:pPr>
        <w:pStyle w:val="Bullet1"/>
        <w:numPr>
          <w:ilvl w:val="0"/>
          <w:numId w:val="0"/>
        </w:numPr>
        <w:ind w:left="360" w:hanging="360"/>
        <w:rPr>
          <w:ins w:id="3109" w:author="Kaski Maiju" w:date="2025-03-19T14:30:00Z" w16du:dateUtc="2025-03-19T12:30:00Z"/>
        </w:rPr>
      </w:pPr>
    </w:p>
    <w:p w14:paraId="25BB4AEF" w14:textId="77777777" w:rsidR="005E116F" w:rsidRPr="00471082" w:rsidRDefault="005E116F" w:rsidP="005E116F">
      <w:pPr>
        <w:pStyle w:val="AppendixHead3"/>
        <w:rPr>
          <w:ins w:id="3110" w:author="Kaski Maiju" w:date="2025-03-19T14:30:00Z" w16du:dateUtc="2025-03-19T12:30:00Z"/>
          <w:rFonts w:asciiTheme="majorHAnsi" w:hAnsiTheme="majorHAnsi" w:cstheme="majorBidi"/>
          <w:b w:val="0"/>
          <w:iCs/>
        </w:rPr>
      </w:pPr>
      <w:ins w:id="3111" w:author="Kaski Maiju" w:date="2025-03-19T14:30:00Z" w16du:dateUtc="2025-03-19T12:30:00Z">
        <w:r w:rsidRPr="00B47138">
          <w:rPr>
            <w:rFonts w:asciiTheme="majorHAnsi" w:hAnsiTheme="majorHAnsi" w:cstheme="majorBidi"/>
            <w:iCs/>
          </w:rPr>
          <w:lastRenderedPageBreak/>
          <w:t>Use Case 4</w:t>
        </w:r>
        <w:r>
          <w:rPr>
            <w:rFonts w:asciiTheme="majorHAnsi" w:hAnsiTheme="majorHAnsi" w:cstheme="majorBidi"/>
            <w:iCs/>
          </w:rPr>
          <w:t xml:space="preserve"> - </w:t>
        </w:r>
        <w:r w:rsidRPr="00471082">
          <w:t>Arriving vessels heading for anchorage</w:t>
        </w:r>
        <w:r w:rsidRPr="00D92CAE">
          <w:t xml:space="preserve"> </w:t>
        </w:r>
      </w:ins>
    </w:p>
    <w:p w14:paraId="1D368672" w14:textId="77777777" w:rsidR="005E116F" w:rsidRPr="00471082" w:rsidRDefault="005E116F" w:rsidP="005E116F">
      <w:pPr>
        <w:spacing w:after="160" w:line="259" w:lineRule="auto"/>
        <w:ind w:left="2608" w:hanging="2608"/>
        <w:rPr>
          <w:ins w:id="3112" w:author="Kaski Maiju" w:date="2025-03-19T14:30:00Z" w16du:dateUtc="2025-03-19T12:30:00Z"/>
          <w:rFonts w:ascii="Calibri" w:eastAsia="Calibri" w:hAnsi="Calibri" w:cs="Times New Roman"/>
          <w:color w:val="000000" w:themeColor="text1"/>
          <w:sz w:val="22"/>
          <w:u w:val="single"/>
        </w:rPr>
      </w:pPr>
      <w:ins w:id="3113" w:author="Kaski Maiju" w:date="2025-03-19T14:30:00Z" w16du:dateUtc="2025-03-19T12:30:00Z">
        <w:r w:rsidRPr="0031508E">
          <w:rPr>
            <w:rFonts w:ascii="Calibri" w:eastAsia="Calibri" w:hAnsi="Calibri" w:cs="Times New Roman"/>
            <w:sz w:val="22"/>
            <w:u w:val="single"/>
          </w:rPr>
          <w:t>Description:</w:t>
        </w:r>
        <w:r w:rsidRPr="00471082">
          <w:rPr>
            <w:rFonts w:ascii="Calibri" w:eastAsia="Calibri" w:hAnsi="Calibri" w:cs="Times New Roman"/>
            <w:sz w:val="22"/>
          </w:rPr>
          <w:tab/>
          <w:t xml:space="preserve">Vessels from outside the VTS area request for Traffic Clearance  to an anchorage </w:t>
        </w:r>
        <w:r w:rsidRPr="00471082">
          <w:rPr>
            <w:rFonts w:ascii="Calibri" w:eastAsia="Calibri" w:hAnsi="Calibri" w:cs="Times New Roman"/>
            <w:color w:val="000000" w:themeColor="text1"/>
            <w:sz w:val="22"/>
          </w:rPr>
          <w:t>within the VTS area.</w:t>
        </w:r>
      </w:ins>
    </w:p>
    <w:p w14:paraId="4FD0922A" w14:textId="77777777" w:rsidR="005E116F" w:rsidRDefault="005E116F" w:rsidP="005E116F">
      <w:pPr>
        <w:spacing w:after="160" w:line="259" w:lineRule="auto"/>
        <w:rPr>
          <w:ins w:id="3114" w:author="Kaski Maiju" w:date="2025-03-19T14:30:00Z" w16du:dateUtc="2025-03-19T12:30:00Z"/>
          <w:rFonts w:ascii="Calibri" w:eastAsia="Calibri" w:hAnsi="Calibri" w:cs="Times New Roman"/>
          <w:sz w:val="22"/>
          <w:u w:val="single"/>
        </w:rPr>
      </w:pPr>
      <w:ins w:id="3115" w:author="Kaski Maiju" w:date="2025-03-19T14:30:00Z" w16du:dateUtc="2025-03-19T12:30:00Z">
        <w:r w:rsidRPr="00471082">
          <w:rPr>
            <w:rFonts w:ascii="Calibri" w:eastAsia="Calibri" w:hAnsi="Calibri" w:cs="Times New Roman"/>
            <w:color w:val="000000" w:themeColor="text1"/>
            <w:sz w:val="22"/>
            <w:u w:val="single"/>
            <w:lang w:val="fi-FI"/>
          </w:rPr>
          <w:t>Typical sequence:</w:t>
        </w:r>
      </w:ins>
    </w:p>
    <w:p w14:paraId="0F842B6E" w14:textId="77777777" w:rsidR="005E116F" w:rsidRPr="00BA26E2" w:rsidRDefault="005E116F" w:rsidP="005E116F">
      <w:pPr>
        <w:pStyle w:val="Luettelokappale"/>
        <w:numPr>
          <w:ilvl w:val="0"/>
          <w:numId w:val="49"/>
        </w:numPr>
        <w:autoSpaceDE w:val="0"/>
        <w:autoSpaceDN w:val="0"/>
        <w:adjustRightInd w:val="0"/>
        <w:spacing w:after="0" w:line="240" w:lineRule="auto"/>
        <w:rPr>
          <w:ins w:id="3116" w:author="Kaski Maiju" w:date="2025-03-19T14:30:00Z" w16du:dateUtc="2025-03-19T12:30:00Z"/>
          <w:lang w:val="en-US"/>
        </w:rPr>
      </w:pPr>
      <w:ins w:id="3117" w:author="Kaski Maiju" w:date="2025-03-19T14:30:00Z" w16du:dateUtc="2025-03-19T12:30:00Z">
        <w:r w:rsidRPr="00BA26E2">
          <w:rPr>
            <w:lang w:val="en-US"/>
          </w:rPr>
          <w:t xml:space="preserve">Vessel is about to enter the VTS area </w:t>
        </w:r>
      </w:ins>
    </w:p>
    <w:p w14:paraId="5C82CA17" w14:textId="77777777" w:rsidR="005E116F" w:rsidRDefault="005E116F" w:rsidP="005E116F">
      <w:pPr>
        <w:pStyle w:val="Luettelokappale"/>
        <w:numPr>
          <w:ilvl w:val="0"/>
          <w:numId w:val="49"/>
        </w:numPr>
        <w:spacing w:after="0" w:line="240" w:lineRule="auto"/>
        <w:rPr>
          <w:ins w:id="3118" w:author="Kaski Maiju" w:date="2025-03-19T14:30:00Z" w16du:dateUtc="2025-03-19T12:30:00Z"/>
          <w:lang w:val="en-US"/>
        </w:rPr>
      </w:pPr>
      <w:ins w:id="3119" w:author="Kaski Maiju" w:date="2025-03-19T14:30:00Z" w16du:dateUtc="2025-03-19T12:30:00Z">
        <w:r w:rsidRPr="52388DDB">
          <w:rPr>
            <w:lang w:val="en-US"/>
          </w:rPr>
          <w:t xml:space="preserve">The vessel sends </w:t>
        </w:r>
        <w:r>
          <w:rPr>
            <w:lang w:val="en-US"/>
          </w:rPr>
          <w:t xml:space="preserve">message (ETA at anchorage location) </w:t>
        </w:r>
        <w:r w:rsidRPr="52388DDB">
          <w:rPr>
            <w:lang w:val="en-US"/>
          </w:rPr>
          <w:t xml:space="preserve">through its system to the service and requests traffic clearance to proceed to the predefined </w:t>
        </w:r>
        <w:r>
          <w:rPr>
            <w:lang w:val="en-US"/>
          </w:rPr>
          <w:t xml:space="preserve">anchorage </w:t>
        </w:r>
        <w:r w:rsidRPr="52388DDB">
          <w:rPr>
            <w:lang w:val="en-US"/>
          </w:rPr>
          <w:t>from the service</w:t>
        </w:r>
      </w:ins>
    </w:p>
    <w:p w14:paraId="208FB7DD" w14:textId="77777777" w:rsidR="005E116F" w:rsidRDefault="005E116F" w:rsidP="005E116F">
      <w:pPr>
        <w:pStyle w:val="Luettelokappale"/>
        <w:numPr>
          <w:ilvl w:val="0"/>
          <w:numId w:val="49"/>
        </w:numPr>
        <w:spacing w:after="0" w:line="240" w:lineRule="auto"/>
        <w:rPr>
          <w:ins w:id="3120" w:author="Kaski Maiju" w:date="2025-03-19T14:30:00Z" w16du:dateUtc="2025-03-19T12:30:00Z"/>
          <w:lang w:val="en-US"/>
        </w:rPr>
      </w:pPr>
      <w:ins w:id="3121" w:author="Kaski Maiju" w:date="2025-03-19T14:30:00Z" w16du:dateUtc="2025-03-19T12:30:00Z">
        <w:r w:rsidRPr="52388DDB">
          <w:rPr>
            <w:lang w:val="en-US"/>
          </w:rPr>
          <w:t>If vessel's planned route and ETA is suitable, then VTS send acknowledgement</w:t>
        </w:r>
        <w:r>
          <w:rPr>
            <w:lang w:val="en-US"/>
          </w:rPr>
          <w:t xml:space="preserve"> [go to 7]</w:t>
        </w:r>
      </w:ins>
    </w:p>
    <w:p w14:paraId="448D5527" w14:textId="77777777" w:rsidR="005E116F" w:rsidRDefault="005E116F" w:rsidP="005E116F">
      <w:pPr>
        <w:pStyle w:val="Luettelokappale"/>
        <w:numPr>
          <w:ilvl w:val="0"/>
          <w:numId w:val="49"/>
        </w:numPr>
        <w:spacing w:after="0" w:line="240" w:lineRule="auto"/>
        <w:rPr>
          <w:ins w:id="3122" w:author="Kaski Maiju" w:date="2025-03-19T14:30:00Z" w16du:dateUtc="2025-03-19T12:30:00Z"/>
          <w:lang w:val="en-US"/>
        </w:rPr>
      </w:pPr>
      <w:ins w:id="3123" w:author="Kaski Maiju" w:date="2025-03-19T14:30:00Z" w16du:dateUtc="2025-03-19T12:30:00Z">
        <w:r w:rsidRPr="004E6F61">
          <w:rPr>
            <w:lang w:val="en-US"/>
          </w:rPr>
          <w:t xml:space="preserve">If vessel's planned route or ETA is not suitable, VTS sends </w:t>
        </w:r>
        <w:r w:rsidRPr="008A76F4">
          <w:rPr>
            <w:lang w:val="en-US"/>
          </w:rPr>
          <w:t xml:space="preserve">denial or a recommended </w:t>
        </w:r>
        <w:r>
          <w:rPr>
            <w:lang w:val="en-US"/>
          </w:rPr>
          <w:t>plan</w:t>
        </w:r>
        <w:r w:rsidRPr="008A76F4">
          <w:rPr>
            <w:lang w:val="en-US"/>
          </w:rPr>
          <w:t xml:space="preserve"> to the vessel through the service</w:t>
        </w:r>
      </w:ins>
    </w:p>
    <w:p w14:paraId="7D089806" w14:textId="77777777" w:rsidR="005E116F" w:rsidRPr="004E6F61" w:rsidRDefault="005E116F" w:rsidP="005E116F">
      <w:pPr>
        <w:pStyle w:val="Luettelokappale"/>
        <w:numPr>
          <w:ilvl w:val="0"/>
          <w:numId w:val="49"/>
        </w:numPr>
        <w:spacing w:after="200" w:line="276" w:lineRule="auto"/>
        <w:rPr>
          <w:ins w:id="3124" w:author="Kaski Maiju" w:date="2025-03-19T14:30:00Z" w16du:dateUtc="2025-03-19T12:30:00Z"/>
          <w:lang w:val="en-US"/>
        </w:rPr>
      </w:pPr>
      <w:ins w:id="3125" w:author="Kaski Maiju" w:date="2025-03-19T14:30:00Z" w16du:dateUtc="2025-03-19T12:30:00Z">
        <w:r w:rsidRPr="004E6F61">
          <w:rPr>
            <w:lang w:val="en-US"/>
          </w:rPr>
          <w:t>Service delivers response to the vessel</w:t>
        </w:r>
      </w:ins>
    </w:p>
    <w:p w14:paraId="4DBD1CBC" w14:textId="77777777" w:rsidR="005E116F" w:rsidRPr="004E6F61" w:rsidRDefault="005E116F" w:rsidP="005E116F">
      <w:pPr>
        <w:pStyle w:val="Luettelokappale"/>
        <w:numPr>
          <w:ilvl w:val="0"/>
          <w:numId w:val="49"/>
        </w:numPr>
        <w:spacing w:after="0" w:line="240" w:lineRule="auto"/>
        <w:rPr>
          <w:ins w:id="3126" w:author="Kaski Maiju" w:date="2025-03-19T14:30:00Z" w16du:dateUtc="2025-03-19T12:30:00Z"/>
          <w:lang w:val="en-US"/>
        </w:rPr>
      </w:pPr>
      <w:ins w:id="3127" w:author="Kaski Maiju" w:date="2025-03-19T14:30:00Z" w16du:dateUtc="2025-03-19T12:30:00Z">
        <w:r w:rsidRPr="004E6F61">
          <w:rPr>
            <w:lang w:val="en-US"/>
          </w:rPr>
          <w:t>The vessel acknowledges r</w:t>
        </w:r>
        <w:r>
          <w:rPr>
            <w:lang w:val="en-US"/>
          </w:rPr>
          <w:t>ecommended plan</w:t>
        </w:r>
        <w:r w:rsidRPr="004E6F61">
          <w:rPr>
            <w:lang w:val="en-US"/>
          </w:rPr>
          <w:t xml:space="preserve"> and sends response to the VTS or creates new plan [go to step 2]</w:t>
        </w:r>
      </w:ins>
    </w:p>
    <w:p w14:paraId="6B042A31" w14:textId="77777777" w:rsidR="005E116F" w:rsidRPr="004E6F61" w:rsidRDefault="005E116F" w:rsidP="005E116F">
      <w:pPr>
        <w:pStyle w:val="Luettelokappale"/>
        <w:numPr>
          <w:ilvl w:val="0"/>
          <w:numId w:val="49"/>
        </w:numPr>
        <w:spacing w:after="200" w:line="276" w:lineRule="auto"/>
        <w:rPr>
          <w:ins w:id="3128" w:author="Kaski Maiju" w:date="2025-03-19T14:30:00Z" w16du:dateUtc="2025-03-19T12:30:00Z"/>
          <w:lang w:val="en-US"/>
        </w:rPr>
      </w:pPr>
      <w:ins w:id="3129" w:author="Kaski Maiju" w:date="2025-03-19T14:30:00Z" w16du:dateUtc="2025-03-19T12:30:00Z">
        <w:r>
          <w:rPr>
            <w:lang w:val="en-US"/>
          </w:rPr>
          <w:t>Anchorage location with ETA are</w:t>
        </w:r>
        <w:r w:rsidRPr="004E6F61">
          <w:rPr>
            <w:lang w:val="en-US"/>
          </w:rPr>
          <w:t xml:space="preserve"> </w:t>
        </w:r>
        <w:r w:rsidRPr="008C2AA4">
          <w:rPr>
            <w:lang w:val="en-US"/>
          </w:rPr>
          <w:t>acknowledged by the VTS and sends approval</w:t>
        </w:r>
      </w:ins>
    </w:p>
    <w:p w14:paraId="19D38819" w14:textId="77777777" w:rsidR="005E116F" w:rsidRPr="00471082" w:rsidRDefault="005E116F" w:rsidP="005E116F">
      <w:pPr>
        <w:pStyle w:val="Luettelokappale"/>
        <w:numPr>
          <w:ilvl w:val="0"/>
          <w:numId w:val="49"/>
        </w:numPr>
        <w:spacing w:after="0" w:line="240" w:lineRule="auto"/>
        <w:rPr>
          <w:ins w:id="3130" w:author="Kaski Maiju" w:date="2025-03-19T14:30:00Z" w16du:dateUtc="2025-03-19T12:30:00Z"/>
          <w:lang w:val="en-US"/>
        </w:rPr>
      </w:pPr>
      <w:ins w:id="3131" w:author="Kaski Maiju" w:date="2025-03-19T14:30:00Z" w16du:dateUtc="2025-03-19T12:30:00Z">
        <w:r w:rsidRPr="52388DDB">
          <w:rPr>
            <w:lang w:val="en-US"/>
          </w:rPr>
          <w:t>The vessel enters the VTS area</w:t>
        </w:r>
      </w:ins>
    </w:p>
    <w:p w14:paraId="6318E8F1" w14:textId="77777777" w:rsidR="005E116F" w:rsidRDefault="005E116F" w:rsidP="005E116F">
      <w:pPr>
        <w:pStyle w:val="Bullet1"/>
        <w:numPr>
          <w:ilvl w:val="0"/>
          <w:numId w:val="0"/>
        </w:numPr>
        <w:ind w:left="360" w:hanging="360"/>
        <w:rPr>
          <w:ins w:id="3132" w:author="Kaski Maiju" w:date="2025-03-19T14:30:00Z" w16du:dateUtc="2025-03-19T12:30:00Z"/>
        </w:rPr>
      </w:pPr>
    </w:p>
    <w:p w14:paraId="4DAD58CA" w14:textId="77777777" w:rsidR="005E116F" w:rsidRPr="00471082" w:rsidRDefault="005E116F" w:rsidP="005E116F">
      <w:pPr>
        <w:pStyle w:val="AppendixHead3"/>
        <w:rPr>
          <w:ins w:id="3133" w:author="Kaski Maiju" w:date="2025-03-19T14:30:00Z" w16du:dateUtc="2025-03-19T12:30:00Z"/>
          <w:rFonts w:asciiTheme="majorHAnsi" w:hAnsiTheme="majorHAnsi" w:cstheme="majorBidi"/>
          <w:b w:val="0"/>
          <w:iCs/>
        </w:rPr>
      </w:pPr>
      <w:ins w:id="3134" w:author="Kaski Maiju" w:date="2025-03-19T14:30:00Z" w16du:dateUtc="2025-03-19T12:30:00Z">
        <w:r w:rsidRPr="00B47138">
          <w:rPr>
            <w:rFonts w:asciiTheme="majorHAnsi" w:hAnsiTheme="majorHAnsi" w:cstheme="majorBidi"/>
            <w:iCs/>
          </w:rPr>
          <w:t>Use Case 5</w:t>
        </w:r>
        <w:r>
          <w:t xml:space="preserve">  - </w:t>
        </w:r>
        <w:r w:rsidRPr="00471082">
          <w:t>Transit within a VTS area</w:t>
        </w:r>
        <w:r w:rsidRPr="00D92CAE">
          <w:t xml:space="preserve"> </w:t>
        </w:r>
      </w:ins>
    </w:p>
    <w:p w14:paraId="0E342529" w14:textId="77777777" w:rsidR="005E116F" w:rsidRPr="00D92CAE" w:rsidRDefault="005E116F" w:rsidP="005E116F">
      <w:pPr>
        <w:spacing w:after="160" w:line="259" w:lineRule="auto"/>
        <w:ind w:left="2608" w:hanging="2608"/>
        <w:rPr>
          <w:ins w:id="3135" w:author="Kaski Maiju" w:date="2025-03-19T14:30:00Z" w16du:dateUtc="2025-03-19T12:30:00Z"/>
          <w:rFonts w:ascii="Calibri" w:eastAsia="Calibri" w:hAnsi="Calibri" w:cs="Times New Roman"/>
          <w:sz w:val="22"/>
        </w:rPr>
      </w:pPr>
      <w:ins w:id="3136" w:author="Kaski Maiju" w:date="2025-03-19T14:30:00Z" w16du:dateUtc="2025-03-19T12:30:00Z">
        <w:r w:rsidRPr="0031508E">
          <w:rPr>
            <w:rFonts w:ascii="Calibri" w:eastAsia="Calibri" w:hAnsi="Calibri" w:cs="Times New Roman"/>
            <w:sz w:val="22"/>
            <w:u w:val="single"/>
          </w:rPr>
          <w:t>Description:</w:t>
        </w:r>
        <w:r>
          <w:rPr>
            <w:rFonts w:ascii="Calibri" w:eastAsia="Calibri" w:hAnsi="Calibri" w:cs="Times New Roman"/>
            <w:sz w:val="22"/>
          </w:rPr>
          <w:tab/>
        </w:r>
        <w:r w:rsidRPr="00471082">
          <w:rPr>
            <w:rFonts w:ascii="Calibri" w:eastAsia="Calibri" w:hAnsi="Calibri" w:cs="Times New Roman"/>
            <w:sz w:val="22"/>
          </w:rPr>
          <w:t>Request for traffic clearance while the vessel is already in the VTS area.</w:t>
        </w:r>
      </w:ins>
    </w:p>
    <w:p w14:paraId="01825F54" w14:textId="77777777" w:rsidR="005E116F" w:rsidRDefault="005E116F" w:rsidP="005E116F">
      <w:pPr>
        <w:pStyle w:val="Bullet1"/>
        <w:numPr>
          <w:ilvl w:val="0"/>
          <w:numId w:val="0"/>
        </w:numPr>
        <w:ind w:left="360" w:hanging="360"/>
        <w:rPr>
          <w:ins w:id="3137" w:author="Kaski Maiju" w:date="2025-03-19T14:30:00Z" w16du:dateUtc="2025-03-19T12:30:00Z"/>
          <w:rFonts w:ascii="Calibri" w:eastAsia="Calibri" w:hAnsi="Calibri" w:cs="Times New Roman"/>
          <w:u w:val="single"/>
        </w:rPr>
      </w:pPr>
      <w:ins w:id="3138" w:author="Kaski Maiju" w:date="2025-03-19T14:30:00Z" w16du:dateUtc="2025-03-19T12:30: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018FCD4C" w14:textId="77777777" w:rsidR="005E116F" w:rsidRPr="006D71EC" w:rsidRDefault="005E116F" w:rsidP="005E116F">
      <w:pPr>
        <w:pStyle w:val="Luettelokappale"/>
        <w:numPr>
          <w:ilvl w:val="0"/>
          <w:numId w:val="50"/>
        </w:numPr>
        <w:autoSpaceDE w:val="0"/>
        <w:autoSpaceDN w:val="0"/>
        <w:adjustRightInd w:val="0"/>
        <w:spacing w:after="0" w:line="240" w:lineRule="auto"/>
        <w:rPr>
          <w:ins w:id="3139" w:author="Kaski Maiju" w:date="2025-03-19T14:30:00Z" w16du:dateUtc="2025-03-19T12:30:00Z"/>
          <w:lang w:val="en-US"/>
        </w:rPr>
      </w:pPr>
      <w:ins w:id="3140" w:author="Kaski Maiju" w:date="2025-03-19T14:30:00Z" w16du:dateUtc="2025-03-19T12:30:00Z">
        <w:r w:rsidRPr="006D71EC">
          <w:rPr>
            <w:lang w:val="en-US"/>
          </w:rPr>
          <w:t>Vessel wants to leave berth or anchorage.</w:t>
        </w:r>
      </w:ins>
    </w:p>
    <w:p w14:paraId="04C37D6F" w14:textId="77777777" w:rsidR="005E116F" w:rsidRPr="006D71EC" w:rsidRDefault="005E116F" w:rsidP="005E116F">
      <w:pPr>
        <w:pStyle w:val="Luettelokappale"/>
        <w:numPr>
          <w:ilvl w:val="0"/>
          <w:numId w:val="50"/>
        </w:numPr>
        <w:autoSpaceDE w:val="0"/>
        <w:autoSpaceDN w:val="0"/>
        <w:adjustRightInd w:val="0"/>
        <w:spacing w:after="0" w:line="240" w:lineRule="auto"/>
        <w:rPr>
          <w:ins w:id="3141" w:author="Kaski Maiju" w:date="2025-03-19T14:30:00Z" w16du:dateUtc="2025-03-19T12:30:00Z"/>
          <w:lang w:val="en-US"/>
        </w:rPr>
      </w:pPr>
      <w:ins w:id="3142" w:author="Kaski Maiju" w:date="2025-03-19T14:30:00Z" w16du:dateUtc="2025-03-19T12:30:00Z">
        <w:r w:rsidRPr="006D71EC">
          <w:rPr>
            <w:lang w:val="en-US"/>
          </w:rPr>
          <w:t>The vessel sends message (ETD) through its system to the service and requests traffic clearance to leave berth/anchorage and take other berth or anchorage in the area.</w:t>
        </w:r>
      </w:ins>
    </w:p>
    <w:p w14:paraId="5AAFB95D" w14:textId="77777777" w:rsidR="005E116F" w:rsidRPr="006D71EC" w:rsidRDefault="005E116F" w:rsidP="005E116F">
      <w:pPr>
        <w:pStyle w:val="Luettelokappale"/>
        <w:numPr>
          <w:ilvl w:val="0"/>
          <w:numId w:val="50"/>
        </w:numPr>
        <w:autoSpaceDE w:val="0"/>
        <w:autoSpaceDN w:val="0"/>
        <w:adjustRightInd w:val="0"/>
        <w:spacing w:after="0" w:line="240" w:lineRule="auto"/>
        <w:rPr>
          <w:ins w:id="3143" w:author="Kaski Maiju" w:date="2025-03-19T14:30:00Z" w16du:dateUtc="2025-03-19T12:30:00Z"/>
          <w:lang w:val="en-US"/>
        </w:rPr>
      </w:pPr>
      <w:ins w:id="3144" w:author="Kaski Maiju" w:date="2025-03-19T14:30:00Z" w16du:dateUtc="2025-03-19T12:30:00Z">
        <w:r w:rsidRPr="006D71EC">
          <w:rPr>
            <w:lang w:val="en-US"/>
          </w:rPr>
          <w:t>If vessel's schedule is suitable VTS, [go to step 7]</w:t>
        </w:r>
      </w:ins>
    </w:p>
    <w:p w14:paraId="22671287" w14:textId="77777777" w:rsidR="005E116F" w:rsidRPr="006D71EC" w:rsidRDefault="005E116F" w:rsidP="005E116F">
      <w:pPr>
        <w:pStyle w:val="Luettelokappale"/>
        <w:numPr>
          <w:ilvl w:val="0"/>
          <w:numId w:val="50"/>
        </w:numPr>
        <w:autoSpaceDE w:val="0"/>
        <w:autoSpaceDN w:val="0"/>
        <w:adjustRightInd w:val="0"/>
        <w:spacing w:after="0" w:line="240" w:lineRule="auto"/>
        <w:rPr>
          <w:ins w:id="3145" w:author="Kaski Maiju" w:date="2025-03-19T14:30:00Z" w16du:dateUtc="2025-03-19T12:30:00Z"/>
          <w:lang w:val="en-US"/>
        </w:rPr>
      </w:pPr>
      <w:ins w:id="3146" w:author="Kaski Maiju" w:date="2025-03-19T14:30:00Z" w16du:dateUtc="2025-03-19T12:30:00Z">
        <w:r w:rsidRPr="006D71EC">
          <w:rPr>
            <w:lang w:val="en-US"/>
          </w:rPr>
          <w:t xml:space="preserve">If vessel's schedule is not suitable VTS sends a denial or </w:t>
        </w:r>
        <w:r>
          <w:rPr>
            <w:lang w:val="en-US"/>
          </w:rPr>
          <w:t xml:space="preserve">proposal </w:t>
        </w:r>
        <w:r w:rsidRPr="006D71EC">
          <w:rPr>
            <w:lang w:val="en-US"/>
          </w:rPr>
          <w:t xml:space="preserve">which may include additional information on when vessel can leave the berth/anchorage </w:t>
        </w:r>
      </w:ins>
    </w:p>
    <w:p w14:paraId="673E9B6F" w14:textId="77777777" w:rsidR="005E116F" w:rsidRPr="006D71EC" w:rsidRDefault="005E116F" w:rsidP="005E116F">
      <w:pPr>
        <w:pStyle w:val="Luettelokappale"/>
        <w:numPr>
          <w:ilvl w:val="0"/>
          <w:numId w:val="50"/>
        </w:numPr>
        <w:autoSpaceDE w:val="0"/>
        <w:autoSpaceDN w:val="0"/>
        <w:adjustRightInd w:val="0"/>
        <w:spacing w:after="0" w:line="240" w:lineRule="auto"/>
        <w:rPr>
          <w:ins w:id="3147" w:author="Kaski Maiju" w:date="2025-03-19T14:30:00Z" w16du:dateUtc="2025-03-19T12:30:00Z"/>
          <w:lang w:val="en-US"/>
        </w:rPr>
      </w:pPr>
      <w:ins w:id="3148" w:author="Kaski Maiju" w:date="2025-03-19T14:30:00Z" w16du:dateUtc="2025-03-19T12:30:00Z">
        <w:r w:rsidRPr="006D71EC">
          <w:rPr>
            <w:lang w:val="en-US"/>
          </w:rPr>
          <w:t>Service delivers response to the vessel</w:t>
        </w:r>
      </w:ins>
    </w:p>
    <w:p w14:paraId="67DDDBB8" w14:textId="77777777" w:rsidR="005E116F" w:rsidRPr="006D71EC" w:rsidRDefault="005E116F" w:rsidP="005E116F">
      <w:pPr>
        <w:pStyle w:val="Luettelokappale"/>
        <w:numPr>
          <w:ilvl w:val="0"/>
          <w:numId w:val="50"/>
        </w:numPr>
        <w:autoSpaceDE w:val="0"/>
        <w:autoSpaceDN w:val="0"/>
        <w:adjustRightInd w:val="0"/>
        <w:spacing w:after="0" w:line="240" w:lineRule="auto"/>
        <w:rPr>
          <w:ins w:id="3149" w:author="Kaski Maiju" w:date="2025-03-19T14:30:00Z" w16du:dateUtc="2025-03-19T12:30:00Z"/>
          <w:lang w:val="en-US"/>
        </w:rPr>
      </w:pPr>
      <w:ins w:id="3150" w:author="Kaski Maiju" w:date="2025-03-19T14:30:00Z" w16du:dateUtc="2025-03-19T12:30:00Z">
        <w:r w:rsidRPr="006D71EC">
          <w:rPr>
            <w:lang w:val="en-US"/>
          </w:rPr>
          <w:t>The vessel acknowledges revised ETD and sends response to the VTS or creates new plan [go to step 2]</w:t>
        </w:r>
      </w:ins>
    </w:p>
    <w:p w14:paraId="45431F59" w14:textId="77777777" w:rsidR="005E116F" w:rsidRPr="006D71EC" w:rsidRDefault="005E116F" w:rsidP="005E116F">
      <w:pPr>
        <w:pStyle w:val="Luettelokappale"/>
        <w:numPr>
          <w:ilvl w:val="0"/>
          <w:numId w:val="50"/>
        </w:numPr>
        <w:autoSpaceDE w:val="0"/>
        <w:autoSpaceDN w:val="0"/>
        <w:adjustRightInd w:val="0"/>
        <w:spacing w:after="0" w:line="240" w:lineRule="auto"/>
        <w:rPr>
          <w:ins w:id="3151" w:author="Kaski Maiju" w:date="2025-03-19T14:30:00Z" w16du:dateUtc="2025-03-19T12:30:00Z"/>
          <w:lang w:val="en-US"/>
        </w:rPr>
      </w:pPr>
      <w:ins w:id="3152" w:author="Kaski Maiju" w:date="2025-03-19T14:30:00Z" w16du:dateUtc="2025-03-19T12:30:00Z">
        <w:r w:rsidRPr="006D71EC">
          <w:rPr>
            <w:lang w:val="en-US"/>
          </w:rPr>
          <w:t>ETD and ETA with location are acknowledged by the VTS and sends approval</w:t>
        </w:r>
      </w:ins>
    </w:p>
    <w:p w14:paraId="3B167CB0" w14:textId="77777777" w:rsidR="005E116F" w:rsidRPr="006D71EC" w:rsidRDefault="005E116F" w:rsidP="005E116F">
      <w:pPr>
        <w:pStyle w:val="Luettelokappale"/>
        <w:numPr>
          <w:ilvl w:val="0"/>
          <w:numId w:val="50"/>
        </w:numPr>
        <w:autoSpaceDE w:val="0"/>
        <w:autoSpaceDN w:val="0"/>
        <w:adjustRightInd w:val="0"/>
        <w:spacing w:after="0" w:line="240" w:lineRule="auto"/>
        <w:rPr>
          <w:ins w:id="3153" w:author="Kaski Maiju" w:date="2025-03-19T14:30:00Z" w16du:dateUtc="2025-03-19T12:30:00Z"/>
          <w:lang w:val="en-US"/>
        </w:rPr>
      </w:pPr>
      <w:ins w:id="3154" w:author="Kaski Maiju" w:date="2025-03-19T14:30:00Z" w16du:dateUtc="2025-03-19T12:30:00Z">
        <w:r w:rsidRPr="006D71EC">
          <w:rPr>
            <w:lang w:val="en-US"/>
          </w:rPr>
          <w:t>The vessel leaves berth/anchorage</w:t>
        </w:r>
      </w:ins>
    </w:p>
    <w:p w14:paraId="68BA403B" w14:textId="77777777" w:rsidR="005E116F" w:rsidRDefault="005E116F" w:rsidP="005E116F">
      <w:pPr>
        <w:pStyle w:val="Bullet1"/>
        <w:numPr>
          <w:ilvl w:val="0"/>
          <w:numId w:val="0"/>
        </w:numPr>
        <w:rPr>
          <w:ins w:id="3155" w:author="Kaski Maiju" w:date="2025-03-19T14:30:00Z" w16du:dateUtc="2025-03-19T12:30:00Z"/>
        </w:rPr>
      </w:pPr>
    </w:p>
    <w:p w14:paraId="4C3EFE89" w14:textId="77777777" w:rsidR="005E116F" w:rsidRPr="00471082" w:rsidRDefault="005E116F" w:rsidP="005E116F">
      <w:pPr>
        <w:pStyle w:val="AppendixHead3"/>
        <w:rPr>
          <w:ins w:id="3156" w:author="Kaski Maiju" w:date="2025-03-19T14:30:00Z" w16du:dateUtc="2025-03-19T12:30:00Z"/>
          <w:rFonts w:asciiTheme="majorHAnsi" w:hAnsiTheme="majorHAnsi" w:cstheme="majorBidi"/>
          <w:b w:val="0"/>
          <w:iCs/>
        </w:rPr>
      </w:pPr>
      <w:ins w:id="3157" w:author="Kaski Maiju" w:date="2025-03-19T14:30:00Z" w16du:dateUtc="2025-03-19T12:30:00Z">
        <w:r w:rsidRPr="00B47138">
          <w:rPr>
            <w:rFonts w:asciiTheme="majorHAnsi" w:hAnsiTheme="majorHAnsi" w:cstheme="majorBidi"/>
            <w:iCs/>
          </w:rPr>
          <w:t>Use Case 6</w:t>
        </w:r>
        <w:r>
          <w:rPr>
            <w:rFonts w:asciiTheme="majorHAnsi" w:hAnsiTheme="majorHAnsi" w:cstheme="majorBidi"/>
            <w:iCs/>
          </w:rPr>
          <w:t xml:space="preserve"> - </w:t>
        </w:r>
        <w:r w:rsidRPr="00471082">
          <w:t>External influence to change traffic clearance by VTS</w:t>
        </w:r>
        <w:r w:rsidRPr="00D92CAE">
          <w:t xml:space="preserve"> </w:t>
        </w:r>
      </w:ins>
    </w:p>
    <w:p w14:paraId="27B7A536" w14:textId="77777777" w:rsidR="005E116F" w:rsidRPr="0031508E" w:rsidRDefault="005E116F" w:rsidP="005E116F">
      <w:pPr>
        <w:spacing w:after="160" w:line="259" w:lineRule="auto"/>
        <w:ind w:left="2608" w:hanging="2608"/>
        <w:rPr>
          <w:ins w:id="3158" w:author="Kaski Maiju" w:date="2025-03-19T14:30:00Z" w16du:dateUtc="2025-03-19T12:30:00Z"/>
          <w:rFonts w:ascii="Calibri" w:eastAsia="Calibri" w:hAnsi="Calibri" w:cs="Times New Roman"/>
          <w:sz w:val="22"/>
        </w:rPr>
      </w:pPr>
      <w:ins w:id="3159" w:author="Kaski Maiju" w:date="2025-03-19T14:30:00Z" w16du:dateUtc="2025-03-19T12:30:00Z">
        <w:r w:rsidRPr="0031508E">
          <w:rPr>
            <w:rFonts w:ascii="Calibri" w:eastAsia="Calibri" w:hAnsi="Calibri" w:cs="Times New Roman"/>
            <w:sz w:val="22"/>
            <w:u w:val="single"/>
          </w:rPr>
          <w:t>Description:</w:t>
        </w:r>
        <w:r w:rsidRPr="00471082">
          <w:rPr>
            <w:rFonts w:ascii="Calibri" w:eastAsia="Calibri" w:hAnsi="Calibri" w:cs="Times New Roman"/>
            <w:sz w:val="22"/>
          </w:rPr>
          <w:tab/>
          <w:t>When an approved Traffic Clearance changes due to external causes a new clearance should be agreed.</w:t>
        </w:r>
      </w:ins>
    </w:p>
    <w:p w14:paraId="4B49E17B" w14:textId="77777777" w:rsidR="005E116F" w:rsidRDefault="005E116F" w:rsidP="005E116F">
      <w:pPr>
        <w:pStyle w:val="Bullet1"/>
        <w:numPr>
          <w:ilvl w:val="0"/>
          <w:numId w:val="0"/>
        </w:numPr>
        <w:ind w:left="360" w:hanging="360"/>
        <w:rPr>
          <w:ins w:id="3160" w:author="Kaski Maiju" w:date="2025-03-19T14:30:00Z" w16du:dateUtc="2025-03-19T12:30:00Z"/>
          <w:rFonts w:ascii="Calibri" w:eastAsia="Calibri" w:hAnsi="Calibri" w:cs="Times New Roman"/>
          <w:u w:val="single"/>
        </w:rPr>
      </w:pPr>
      <w:ins w:id="3161" w:author="Kaski Maiju" w:date="2025-03-19T14:30:00Z" w16du:dateUtc="2025-03-19T12:30: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6C5C15DB" w14:textId="77777777" w:rsidR="005E116F" w:rsidRPr="006D71EC" w:rsidRDefault="005E116F" w:rsidP="005E116F">
      <w:pPr>
        <w:pStyle w:val="Luettelokappale"/>
        <w:numPr>
          <w:ilvl w:val="0"/>
          <w:numId w:val="51"/>
        </w:numPr>
        <w:autoSpaceDE w:val="0"/>
        <w:autoSpaceDN w:val="0"/>
        <w:adjustRightInd w:val="0"/>
        <w:spacing w:after="0" w:line="240" w:lineRule="auto"/>
        <w:rPr>
          <w:ins w:id="3162" w:author="Kaski Maiju" w:date="2025-03-19T14:30:00Z" w16du:dateUtc="2025-03-19T12:30:00Z"/>
          <w:lang w:val="en-US"/>
        </w:rPr>
      </w:pPr>
      <w:ins w:id="3163" w:author="Kaski Maiju" w:date="2025-03-19T14:30:00Z" w16du:dateUtc="2025-03-19T12:30:00Z">
        <w:r w:rsidRPr="006D71EC">
          <w:rPr>
            <w:lang w:val="en-US"/>
          </w:rPr>
          <w:t xml:space="preserve">Approved plan needs changes due external influences, like weather conditions, delay or occurring hazardous situation </w:t>
        </w:r>
      </w:ins>
    </w:p>
    <w:p w14:paraId="4208B7BB" w14:textId="77777777" w:rsidR="00144266" w:rsidRDefault="005E116F" w:rsidP="00144266">
      <w:pPr>
        <w:pStyle w:val="Luettelokappale"/>
        <w:numPr>
          <w:ilvl w:val="0"/>
          <w:numId w:val="51"/>
        </w:numPr>
        <w:autoSpaceDE w:val="0"/>
        <w:autoSpaceDN w:val="0"/>
        <w:adjustRightInd w:val="0"/>
        <w:spacing w:after="0" w:line="240" w:lineRule="auto"/>
        <w:rPr>
          <w:ins w:id="3164" w:author="Kaski Maiju" w:date="2025-03-19T14:30:00Z" w16du:dateUtc="2025-03-19T12:30:00Z"/>
          <w:lang w:val="en-US"/>
        </w:rPr>
      </w:pPr>
      <w:ins w:id="3165" w:author="Kaski Maiju" w:date="2025-03-19T14:30:00Z" w16du:dateUtc="2025-03-19T12:30:00Z">
        <w:r w:rsidRPr="006D71EC">
          <w:rPr>
            <w:lang w:val="en-US"/>
          </w:rPr>
          <w:t>VTS or vessel sends request to amend of the approved plan</w:t>
        </w:r>
      </w:ins>
    </w:p>
    <w:p w14:paraId="10397CA1" w14:textId="38D798AB" w:rsidR="000F4F17" w:rsidRDefault="005E116F" w:rsidP="00144266">
      <w:pPr>
        <w:pStyle w:val="Luettelokappale"/>
        <w:numPr>
          <w:ilvl w:val="0"/>
          <w:numId w:val="51"/>
        </w:numPr>
        <w:autoSpaceDE w:val="0"/>
        <w:autoSpaceDN w:val="0"/>
        <w:adjustRightInd w:val="0"/>
        <w:spacing w:after="0" w:line="240" w:lineRule="auto"/>
        <w:rPr>
          <w:ins w:id="3166" w:author="Kaski Maiju" w:date="2025-03-19T14:31:00Z" w16du:dateUtc="2025-03-19T12:31:00Z"/>
          <w:lang w:val="en-US"/>
        </w:rPr>
      </w:pPr>
      <w:ins w:id="3167" w:author="Kaski Maiju" w:date="2025-03-19T14:30:00Z" w16du:dateUtc="2025-03-19T12:30:00Z">
        <w:r w:rsidRPr="00144266">
          <w:rPr>
            <w:lang w:val="en-US"/>
            <w:rPrChange w:id="3168" w:author="Kaski Maiju" w:date="2025-03-19T14:30:00Z" w16du:dateUtc="2025-03-19T12:30:00Z">
              <w:rPr/>
            </w:rPrChange>
          </w:rPr>
          <w:t>Vessel creates new plan and sends new request via Use case 1-5</w:t>
        </w:r>
      </w:ins>
    </w:p>
    <w:p w14:paraId="79E1FD39" w14:textId="77777777" w:rsidR="00144266" w:rsidRDefault="00144266" w:rsidP="00144266">
      <w:pPr>
        <w:autoSpaceDE w:val="0"/>
        <w:autoSpaceDN w:val="0"/>
        <w:adjustRightInd w:val="0"/>
        <w:spacing w:line="240" w:lineRule="auto"/>
        <w:rPr>
          <w:ins w:id="3169" w:author="Kaski Maiju" w:date="2025-03-19T14:31:00Z" w16du:dateUtc="2025-03-19T12:31:00Z"/>
          <w:lang w:val="en-US"/>
        </w:rPr>
      </w:pPr>
    </w:p>
    <w:p w14:paraId="371F6528" w14:textId="056D6DFA" w:rsidR="00144266" w:rsidRPr="00144266" w:rsidRDefault="00144266">
      <w:pPr>
        <w:pStyle w:val="AppendixHead2"/>
        <w:rPr>
          <w:ins w:id="3170" w:author="Kaski Maiju" w:date="2025-03-19T14:31:00Z" w16du:dateUtc="2025-03-19T12:31:00Z"/>
          <w:lang w:val="en-US"/>
          <w:rPrChange w:id="3171" w:author="Kaski Maiju" w:date="2025-03-19T14:31:00Z" w16du:dateUtc="2025-03-19T12:31:00Z">
            <w:rPr>
              <w:ins w:id="3172" w:author="Kaski Maiju" w:date="2025-03-19T14:31:00Z" w16du:dateUtc="2025-03-19T12:31:00Z"/>
            </w:rPr>
          </w:rPrChange>
        </w:rPr>
        <w:pPrChange w:id="3173" w:author="Kaski Maiju" w:date="2025-03-19T14:31:00Z" w16du:dateUtc="2025-03-19T12:31:00Z">
          <w:pPr>
            <w:pStyle w:val="Leipteksti"/>
          </w:pPr>
        </w:pPrChange>
      </w:pPr>
      <w:ins w:id="3174" w:author="Kaski Maiju" w:date="2025-03-19T14:31:00Z" w16du:dateUtc="2025-03-19T12:31:00Z">
        <w:r>
          <w:rPr>
            <w:lang w:val="en-US"/>
          </w:rPr>
          <w:t>Slot management service</w:t>
        </w:r>
      </w:ins>
    </w:p>
    <w:p w14:paraId="0C842111" w14:textId="77777777" w:rsidR="00144266" w:rsidRDefault="00144266" w:rsidP="00144266">
      <w:pPr>
        <w:pStyle w:val="Bullet1"/>
        <w:numPr>
          <w:ilvl w:val="0"/>
          <w:numId w:val="0"/>
        </w:numPr>
        <w:ind w:left="284"/>
        <w:rPr>
          <w:ins w:id="3175" w:author="Kaski Maiju" w:date="2025-03-20T11:26:00Z" w16du:dateUtc="2025-03-20T09:26:00Z"/>
          <w:lang w:val="en-US"/>
        </w:rPr>
      </w:pPr>
      <w:ins w:id="3176" w:author="Kaski Maiju" w:date="2025-03-19T14:31:00Z" w16du:dateUtc="2025-03-19T12:31:00Z">
        <w:r w:rsidRPr="00471082">
          <w:rPr>
            <w:lang w:val="en-US"/>
          </w:rPr>
          <w:t>The</w:t>
        </w:r>
        <w:r>
          <w:rPr>
            <w:lang w:val="en-US"/>
          </w:rPr>
          <w:t xml:space="preserve"> Slot Management Services is designed to provide </w:t>
        </w:r>
        <w:r w:rsidRPr="00471082">
          <w:rPr>
            <w:lang w:val="en-US"/>
          </w:rPr>
          <w:t xml:space="preserve">time slots for vessels in advance, ensuring safe, efficient, and organised movement within the VTS area. </w:t>
        </w:r>
        <w:r>
          <w:rPr>
            <w:lang w:val="en-US"/>
          </w:rPr>
          <w:t xml:space="preserve">Time slot includes scheduling and allocation for vessel within VTS-area. </w:t>
        </w:r>
        <w:r w:rsidRPr="00471082">
          <w:rPr>
            <w:lang w:val="en-US"/>
          </w:rPr>
          <w:t>The service includes assigning specific time slots for vessels' arrival, departure, or transit</w:t>
        </w:r>
        <w:r>
          <w:rPr>
            <w:lang w:val="en-US"/>
          </w:rPr>
          <w:t xml:space="preserve">. The time slot may be based on weather conditions (eg. tide, fog), port/area resources (eg. berth, anchorage), traffic </w:t>
        </w:r>
        <w:r>
          <w:rPr>
            <w:lang w:val="en-US"/>
          </w:rPr>
          <w:lastRenderedPageBreak/>
          <w:t>density, infrastructure (eg. bridge, lock) or etc</w:t>
        </w:r>
        <w:r w:rsidRPr="00471082">
          <w:rPr>
            <w:lang w:val="en-US"/>
          </w:rPr>
          <w:t xml:space="preserve">. This integrated approach enables the VTS to manage traffic flow while maintaining safety and operational efficiency. </w:t>
        </w:r>
      </w:ins>
    </w:p>
    <w:p w14:paraId="23A012F8" w14:textId="77777777" w:rsidR="004E3D03" w:rsidRDefault="004E3D03" w:rsidP="00144266">
      <w:pPr>
        <w:pStyle w:val="Bullet1"/>
        <w:numPr>
          <w:ilvl w:val="0"/>
          <w:numId w:val="0"/>
        </w:numPr>
        <w:ind w:left="284"/>
        <w:rPr>
          <w:ins w:id="3177" w:author="Kaski Maiju" w:date="2025-03-20T11:26:00Z" w16du:dateUtc="2025-03-20T09:26:00Z"/>
          <w:lang w:val="en-US"/>
        </w:rPr>
      </w:pPr>
    </w:p>
    <w:p w14:paraId="5C6B0CC8" w14:textId="4709D3C9" w:rsidR="004E3D03" w:rsidRPr="00C8257F" w:rsidRDefault="004E3D03" w:rsidP="00C8257F">
      <w:pPr>
        <w:pStyle w:val="AppendixHead3"/>
        <w:rPr>
          <w:ins w:id="3178" w:author="Kaski Maiju" w:date="2025-03-20T11:26:00Z" w16du:dateUtc="2025-03-20T09:26:00Z"/>
          <w:rPrChange w:id="3179" w:author="Kaski Maiju" w:date="2025-03-20T12:39:00Z" w16du:dateUtc="2025-03-20T10:39:00Z">
            <w:rPr>
              <w:ins w:id="3180" w:author="Kaski Maiju" w:date="2025-03-20T11:26:00Z" w16du:dateUtc="2025-03-20T09:26:00Z"/>
              <w:sz w:val="28"/>
              <w:szCs w:val="24"/>
            </w:rPr>
          </w:rPrChange>
        </w:rPr>
      </w:pPr>
      <w:ins w:id="3181" w:author="Kaski Maiju" w:date="2025-03-20T11:26:00Z" w16du:dateUtc="2025-03-20T09:26:00Z">
        <w:r w:rsidRPr="00C8257F">
          <w:t xml:space="preserve">USE CASE 1 – VESSEL </w:t>
        </w:r>
        <w:r w:rsidRPr="00C8257F">
          <w:rPr>
            <w:rPrChange w:id="3182" w:author="Kaski Maiju" w:date="2025-03-20T12:39:00Z" w16du:dateUtc="2025-03-20T10:39:00Z">
              <w:rPr>
                <w:sz w:val="28"/>
                <w:szCs w:val="24"/>
              </w:rPr>
            </w:rPrChange>
          </w:rPr>
          <w:t xml:space="preserve">makes initial contact and receives </w:t>
        </w:r>
        <w:r w:rsidR="00D62BD8" w:rsidRPr="00C8257F">
          <w:rPr>
            <w:rPrChange w:id="3183" w:author="Kaski Maiju" w:date="2025-03-20T12:39:00Z" w16du:dateUtc="2025-03-20T10:39:00Z">
              <w:rPr>
                <w:sz w:val="28"/>
                <w:szCs w:val="24"/>
              </w:rPr>
            </w:rPrChange>
          </w:rPr>
          <w:t>time slot</w:t>
        </w:r>
        <w:r w:rsidRPr="00C8257F">
          <w:rPr>
            <w:rPrChange w:id="3184" w:author="Kaski Maiju" w:date="2025-03-20T12:39:00Z" w16du:dateUtc="2025-03-20T10:39:00Z">
              <w:rPr>
                <w:sz w:val="28"/>
                <w:szCs w:val="24"/>
              </w:rPr>
            </w:rPrChange>
          </w:rPr>
          <w:t xml:space="preserve"> requirements</w:t>
        </w:r>
      </w:ins>
    </w:p>
    <w:p w14:paraId="11D62FEC" w14:textId="62098018" w:rsidR="004E3D03" w:rsidRDefault="004E3D03" w:rsidP="004E3D03">
      <w:pPr>
        <w:pStyle w:val="Leipteksti"/>
        <w:rPr>
          <w:ins w:id="3185" w:author="Kaski Maiju" w:date="2025-03-20T11:26:00Z" w16du:dateUtc="2025-03-20T09:26:00Z"/>
          <w:rFonts w:ascii="Calibri" w:eastAsia="Calibri" w:hAnsi="Calibri" w:cs="Times New Roman"/>
        </w:rPr>
      </w:pPr>
      <w:ins w:id="3186" w:author="Kaski Maiju" w:date="2025-03-20T11:26:00Z" w16du:dateUtc="2025-03-20T09:26:00Z">
        <w:r w:rsidRPr="001226AD">
          <w:rPr>
            <w:rFonts w:ascii="Calibri" w:eastAsia="Calibri" w:hAnsi="Calibri" w:cs="Times New Roman"/>
            <w:u w:val="single"/>
          </w:rPr>
          <w:t>Description:</w:t>
        </w:r>
        <w:r w:rsidRPr="001226AD">
          <w:rPr>
            <w:rFonts w:ascii="Calibri" w:eastAsia="Calibri" w:hAnsi="Calibri" w:cs="Times New Roman"/>
          </w:rPr>
          <w:t xml:space="preserve"> </w:t>
        </w:r>
        <w:r w:rsidRPr="001226AD">
          <w:rPr>
            <w:rFonts w:ascii="Calibri" w:eastAsia="Calibri" w:hAnsi="Calibri" w:cs="Times New Roman"/>
          </w:rPr>
          <w:tab/>
        </w:r>
        <w:r>
          <w:rPr>
            <w:rFonts w:ascii="Calibri" w:eastAsia="Calibri" w:hAnsi="Calibri" w:cs="Times New Roman"/>
          </w:rPr>
          <w:tab/>
          <w:t xml:space="preserve">Vessel subscribes </w:t>
        </w:r>
        <w:r w:rsidR="00D62BD8">
          <w:rPr>
            <w:rFonts w:ascii="Calibri" w:eastAsia="Calibri" w:hAnsi="Calibri" w:cs="Times New Roman"/>
          </w:rPr>
          <w:t>Slot Management</w:t>
        </w:r>
        <w:r>
          <w:rPr>
            <w:rFonts w:ascii="Calibri" w:eastAsia="Calibri" w:hAnsi="Calibri" w:cs="Times New Roman"/>
          </w:rPr>
          <w:t xml:space="preserve"> Service and receives requirements</w:t>
        </w:r>
      </w:ins>
    </w:p>
    <w:p w14:paraId="60F92D5A" w14:textId="77777777" w:rsidR="004E3D03" w:rsidRDefault="004E3D03" w:rsidP="004E3D03">
      <w:pPr>
        <w:pStyle w:val="Bullet1"/>
        <w:numPr>
          <w:ilvl w:val="0"/>
          <w:numId w:val="0"/>
        </w:numPr>
        <w:rPr>
          <w:ins w:id="3187" w:author="Kaski Maiju" w:date="2025-03-20T11:26:00Z" w16du:dateUtc="2025-03-20T09:26:00Z"/>
          <w:rFonts w:ascii="Calibri" w:eastAsia="Calibri" w:hAnsi="Calibri" w:cs="Times New Roman"/>
          <w:color w:val="auto"/>
          <w:u w:val="single"/>
        </w:rPr>
      </w:pPr>
      <w:ins w:id="3188" w:author="Kaski Maiju" w:date="2025-03-20T11:26:00Z" w16du:dateUtc="2025-03-20T09:26:00Z">
        <w:r w:rsidRPr="001226AD">
          <w:rPr>
            <w:rFonts w:ascii="Calibri" w:eastAsia="Calibri" w:hAnsi="Calibri" w:cs="Times New Roman"/>
            <w:color w:val="auto"/>
            <w:u w:val="single"/>
          </w:rPr>
          <w:t>Typical sequence:</w:t>
        </w:r>
      </w:ins>
    </w:p>
    <w:p w14:paraId="524DAD83" w14:textId="517AEC6F" w:rsidR="004E3D03" w:rsidRPr="00471082" w:rsidRDefault="004E3D03">
      <w:pPr>
        <w:pStyle w:val="Luettelokappale"/>
        <w:numPr>
          <w:ilvl w:val="0"/>
          <w:numId w:val="139"/>
        </w:numPr>
        <w:spacing w:line="259" w:lineRule="auto"/>
        <w:rPr>
          <w:ins w:id="3189" w:author="Kaski Maiju" w:date="2025-03-20T11:26:00Z" w16du:dateUtc="2025-03-20T09:26:00Z"/>
          <w:rFonts w:ascii="Calibri" w:eastAsia="Calibri" w:hAnsi="Calibri" w:cs="Times New Roman"/>
          <w:szCs w:val="28"/>
          <w:lang w:val="en-US"/>
        </w:rPr>
        <w:pPrChange w:id="3190" w:author="Kaski Maiju" w:date="2025-03-20T11:29:00Z" w16du:dateUtc="2025-03-20T09:29:00Z">
          <w:pPr>
            <w:pStyle w:val="Luettelokappale"/>
            <w:numPr>
              <w:numId w:val="106"/>
            </w:numPr>
            <w:spacing w:line="259" w:lineRule="auto"/>
            <w:ind w:hanging="360"/>
          </w:pPr>
        </w:pPrChange>
      </w:pPr>
      <w:ins w:id="3191" w:author="Kaski Maiju" w:date="2025-03-20T11:26:00Z" w16du:dateUtc="2025-03-20T09:26:00Z">
        <w:r w:rsidRPr="00471082">
          <w:rPr>
            <w:rFonts w:ascii="Calibri" w:eastAsia="Calibri" w:hAnsi="Calibri" w:cs="Times New Roman"/>
            <w:szCs w:val="28"/>
            <w:lang w:val="en-US"/>
          </w:rPr>
          <w:t>Vessel subscribes</w:t>
        </w:r>
      </w:ins>
      <w:ins w:id="3192" w:author="Kaski Maiju" w:date="2025-03-20T11:27:00Z" w16du:dateUtc="2025-03-20T09:27:00Z">
        <w:r w:rsidR="002E6A51">
          <w:rPr>
            <w:rFonts w:ascii="Calibri" w:eastAsia="Calibri" w:hAnsi="Calibri" w:cs="Times New Roman"/>
            <w:szCs w:val="28"/>
            <w:lang w:val="en-US"/>
          </w:rPr>
          <w:t xml:space="preserve"> Slot Management Service</w:t>
        </w:r>
      </w:ins>
    </w:p>
    <w:p w14:paraId="09064FF0" w14:textId="5DEB7305" w:rsidR="004E3D03" w:rsidRPr="00471082" w:rsidRDefault="004E3D03">
      <w:pPr>
        <w:pStyle w:val="Luettelokappale"/>
        <w:numPr>
          <w:ilvl w:val="0"/>
          <w:numId w:val="139"/>
        </w:numPr>
        <w:spacing w:line="259" w:lineRule="auto"/>
        <w:rPr>
          <w:ins w:id="3193" w:author="Kaski Maiju" w:date="2025-03-20T11:26:00Z" w16du:dateUtc="2025-03-20T09:26:00Z"/>
          <w:rFonts w:ascii="Calibri" w:eastAsia="Calibri" w:hAnsi="Calibri" w:cs="Times New Roman"/>
          <w:szCs w:val="28"/>
          <w:lang w:val="en-US"/>
        </w:rPr>
        <w:pPrChange w:id="3194" w:author="Kaski Maiju" w:date="2025-03-20T11:29:00Z" w16du:dateUtc="2025-03-20T09:29:00Z">
          <w:pPr>
            <w:pStyle w:val="Luettelokappale"/>
            <w:numPr>
              <w:numId w:val="106"/>
            </w:numPr>
            <w:spacing w:line="259" w:lineRule="auto"/>
            <w:ind w:hanging="360"/>
          </w:pPr>
        </w:pPrChange>
      </w:pPr>
      <w:ins w:id="3195" w:author="Kaski Maiju" w:date="2025-03-20T11:26:00Z" w16du:dateUtc="2025-03-20T09:26:00Z">
        <w:r w:rsidRPr="00471082">
          <w:rPr>
            <w:rFonts w:ascii="Calibri" w:eastAsia="Calibri" w:hAnsi="Calibri" w:cs="Times New Roman"/>
            <w:szCs w:val="28"/>
            <w:lang w:val="en-US"/>
          </w:rPr>
          <w:t xml:space="preserve">VTS system sends all </w:t>
        </w:r>
      </w:ins>
      <w:ins w:id="3196" w:author="Kaski Maiju" w:date="2025-03-20T11:27:00Z" w16du:dateUtc="2025-03-20T09:27:00Z">
        <w:r w:rsidR="00CA3E24">
          <w:rPr>
            <w:rFonts w:ascii="Calibri" w:eastAsia="Calibri" w:hAnsi="Calibri" w:cs="Times New Roman"/>
            <w:szCs w:val="28"/>
            <w:lang w:val="en-US"/>
          </w:rPr>
          <w:t>planning</w:t>
        </w:r>
      </w:ins>
      <w:ins w:id="3197" w:author="Kaski Maiju" w:date="2025-03-20T11:26:00Z" w16du:dateUtc="2025-03-20T09:26:00Z">
        <w:r w:rsidRPr="00471082">
          <w:rPr>
            <w:rFonts w:ascii="Calibri" w:eastAsia="Calibri" w:hAnsi="Calibri" w:cs="Times New Roman"/>
            <w:szCs w:val="28"/>
            <w:lang w:val="en-US"/>
          </w:rPr>
          <w:t xml:space="preserve"> requirements automatically to vessel</w:t>
        </w:r>
      </w:ins>
    </w:p>
    <w:p w14:paraId="52355964" w14:textId="57782E3A" w:rsidR="004E3D03" w:rsidRPr="00471082" w:rsidRDefault="004E3D03">
      <w:pPr>
        <w:pStyle w:val="Luettelokappale"/>
        <w:numPr>
          <w:ilvl w:val="0"/>
          <w:numId w:val="139"/>
        </w:numPr>
        <w:spacing w:line="259" w:lineRule="auto"/>
        <w:rPr>
          <w:ins w:id="3198" w:author="Kaski Maiju" w:date="2025-03-20T11:26:00Z" w16du:dateUtc="2025-03-20T09:26:00Z"/>
          <w:rFonts w:ascii="Calibri" w:eastAsia="Calibri" w:hAnsi="Calibri" w:cs="Times New Roman"/>
          <w:szCs w:val="28"/>
          <w:lang w:val="en-US"/>
        </w:rPr>
        <w:pPrChange w:id="3199" w:author="Kaski Maiju" w:date="2025-03-20T11:29:00Z" w16du:dateUtc="2025-03-20T09:29:00Z">
          <w:pPr>
            <w:pStyle w:val="Luettelokappale"/>
            <w:numPr>
              <w:numId w:val="106"/>
            </w:numPr>
            <w:spacing w:line="259" w:lineRule="auto"/>
            <w:ind w:hanging="360"/>
          </w:pPr>
        </w:pPrChange>
      </w:pPr>
      <w:ins w:id="3200" w:author="Kaski Maiju" w:date="2025-03-20T11:26:00Z" w16du:dateUtc="2025-03-20T09:26:00Z">
        <w:r w:rsidRPr="00471082">
          <w:rPr>
            <w:rFonts w:ascii="Calibri" w:eastAsia="Calibri" w:hAnsi="Calibri" w:cs="Times New Roman"/>
            <w:szCs w:val="28"/>
            <w:lang w:val="en-US"/>
          </w:rPr>
          <w:t>Vessel receives requirements</w:t>
        </w:r>
      </w:ins>
    </w:p>
    <w:p w14:paraId="548397BD" w14:textId="26B58E45" w:rsidR="004E3D03" w:rsidRPr="00CA3E24" w:rsidRDefault="004E3D03">
      <w:pPr>
        <w:pStyle w:val="Luettelokappale"/>
        <w:numPr>
          <w:ilvl w:val="0"/>
          <w:numId w:val="139"/>
        </w:numPr>
        <w:spacing w:line="259" w:lineRule="auto"/>
        <w:rPr>
          <w:ins w:id="3201" w:author="Kaski Maiju" w:date="2025-03-19T14:31:00Z" w16du:dateUtc="2025-03-19T12:31:00Z"/>
          <w:rFonts w:ascii="Calibri" w:eastAsia="Calibri" w:hAnsi="Calibri" w:cs="Times New Roman"/>
          <w:szCs w:val="28"/>
          <w:lang w:val="en-US"/>
          <w:rPrChange w:id="3202" w:author="Kaski Maiju" w:date="2025-03-20T11:27:00Z" w16du:dateUtc="2025-03-20T09:27:00Z">
            <w:rPr>
              <w:ins w:id="3203" w:author="Kaski Maiju" w:date="2025-03-19T14:31:00Z" w16du:dateUtc="2025-03-19T12:31:00Z"/>
              <w:color w:val="auto"/>
            </w:rPr>
          </w:rPrChange>
        </w:rPr>
        <w:pPrChange w:id="3204" w:author="Kaski Maiju" w:date="2025-03-20T11:29:00Z" w16du:dateUtc="2025-03-20T09:29:00Z">
          <w:pPr>
            <w:pStyle w:val="Bullet1"/>
            <w:numPr>
              <w:numId w:val="0"/>
            </w:numPr>
            <w:ind w:left="284" w:firstLine="0"/>
          </w:pPr>
        </w:pPrChange>
      </w:pPr>
      <w:ins w:id="3205" w:author="Kaski Maiju" w:date="2025-03-20T11:26:00Z" w16du:dateUtc="2025-03-20T09:26:00Z">
        <w:r w:rsidRPr="00057920">
          <w:rPr>
            <w:rFonts w:ascii="Calibri" w:eastAsia="Calibri" w:hAnsi="Calibri" w:cs="Times New Roman"/>
            <w:szCs w:val="28"/>
            <w:lang w:val="en-US"/>
          </w:rPr>
          <w:t>V</w:t>
        </w:r>
        <w:r>
          <w:rPr>
            <w:rFonts w:ascii="Calibri" w:eastAsia="Calibri" w:hAnsi="Calibri" w:cs="Times New Roman"/>
            <w:szCs w:val="28"/>
            <w:lang w:val="en-US"/>
          </w:rPr>
          <w:t>essel</w:t>
        </w:r>
        <w:r w:rsidRPr="00057920">
          <w:rPr>
            <w:rFonts w:ascii="Calibri" w:eastAsia="Calibri" w:hAnsi="Calibri" w:cs="Times New Roman"/>
            <w:szCs w:val="28"/>
            <w:lang w:val="en-US"/>
          </w:rPr>
          <w:t xml:space="preserve"> sends “received” acknowledgement </w:t>
        </w:r>
        <w:r w:rsidRPr="002D4A37">
          <w:rPr>
            <w:rFonts w:ascii="Calibri" w:eastAsia="Calibri" w:hAnsi="Calibri" w:cs="Times New Roman"/>
            <w:szCs w:val="28"/>
            <w:lang w:val="en-US"/>
          </w:rPr>
          <w:t>automatically</w:t>
        </w:r>
        <w:r>
          <w:rPr>
            <w:rFonts w:ascii="Calibri" w:eastAsia="Calibri" w:hAnsi="Calibri" w:cs="Times New Roman"/>
            <w:szCs w:val="28"/>
            <w:lang w:val="en-US"/>
          </w:rPr>
          <w:t xml:space="preserve"> to VTS</w:t>
        </w:r>
      </w:ins>
    </w:p>
    <w:p w14:paraId="10C3A447" w14:textId="77777777" w:rsidR="00A1168D" w:rsidRDefault="00A1168D">
      <w:pPr>
        <w:pStyle w:val="Leipteksti"/>
        <w:rPr>
          <w:ins w:id="3206" w:author="Kaski Maiju" w:date="2025-03-19T14:26:00Z" w16du:dateUtc="2025-03-19T12:26:00Z"/>
          <w:sz w:val="18"/>
        </w:rPr>
        <w:pPrChange w:id="3207" w:author="Kaski Maiju" w:date="2025-03-19T14:31:00Z" w16du:dateUtc="2025-03-19T12:31:00Z">
          <w:pPr>
            <w:pStyle w:val="Leipteksti"/>
            <w:ind w:left="360"/>
          </w:pPr>
        </w:pPrChange>
      </w:pPr>
    </w:p>
    <w:p w14:paraId="109265B9" w14:textId="2DAE35B8" w:rsidR="00DF4661" w:rsidRPr="00C8257F" w:rsidRDefault="00DF4661" w:rsidP="00C8257F">
      <w:pPr>
        <w:pStyle w:val="AppendixHead3"/>
        <w:rPr>
          <w:ins w:id="3208" w:author="Kaski Maiju" w:date="2025-03-20T11:09:00Z" w16du:dateUtc="2025-03-20T09:09:00Z"/>
          <w:rPrChange w:id="3209" w:author="Kaski Maiju" w:date="2025-03-20T12:39:00Z" w16du:dateUtc="2025-03-20T10:39:00Z">
            <w:rPr>
              <w:ins w:id="3210" w:author="Kaski Maiju" w:date="2025-03-20T11:09:00Z" w16du:dateUtc="2025-03-20T09:09:00Z"/>
              <w:rFonts w:ascii="Calibri" w:eastAsiaTheme="minorEastAsia" w:hAnsi="Calibri" w:cs="Calibri"/>
              <w:highlight w:val="yellow"/>
              <w:lang w:eastAsia="zh-CN"/>
            </w:rPr>
          </w:rPrChange>
        </w:rPr>
      </w:pPr>
      <w:commentRangeStart w:id="3211"/>
      <w:ins w:id="3212" w:author="Kaski Maiju" w:date="2025-03-20T11:09:00Z" w16du:dateUtc="2025-03-20T09:09:00Z">
        <w:r w:rsidRPr="00C8257F">
          <w:rPr>
            <w:rPrChange w:id="3213" w:author="Kaski Maiju" w:date="2025-03-20T12:39:00Z" w16du:dateUtc="2025-03-20T10:39:00Z">
              <w:rPr>
                <w:rFonts w:ascii="Calibri" w:hAnsi="Calibri" w:cs="Calibri"/>
                <w:highlight w:val="yellow"/>
                <w:lang w:eastAsia="zh-CN"/>
              </w:rPr>
            </w:rPrChange>
          </w:rPr>
          <w:t xml:space="preserve">Use Case </w:t>
        </w:r>
      </w:ins>
      <w:ins w:id="3214" w:author="Kaski Maiju" w:date="2025-03-20T11:28:00Z" w16du:dateUtc="2025-03-20T09:28:00Z">
        <w:r w:rsidR="005165F0" w:rsidRPr="00C8257F">
          <w:rPr>
            <w:rPrChange w:id="3215" w:author="Kaski Maiju" w:date="2025-03-20T12:39:00Z" w16du:dateUtc="2025-03-20T10:39:00Z">
              <w:rPr>
                <w:rFonts w:ascii="Calibri" w:eastAsiaTheme="minorEastAsia" w:hAnsi="Calibri" w:cs="Calibri"/>
                <w:lang w:eastAsia="zh-CN"/>
              </w:rPr>
            </w:rPrChange>
          </w:rPr>
          <w:t>2</w:t>
        </w:r>
      </w:ins>
      <w:ins w:id="3216" w:author="Kaski Maiju" w:date="2025-03-20T11:09:00Z" w16du:dateUtc="2025-03-20T09:09:00Z">
        <w:r w:rsidRPr="00C8257F">
          <w:rPr>
            <w:rPrChange w:id="3217" w:author="Kaski Maiju" w:date="2025-03-20T12:39:00Z" w16du:dateUtc="2025-03-20T10:39:00Z">
              <w:rPr>
                <w:rFonts w:ascii="Calibri" w:hAnsi="Calibri" w:cs="Calibri"/>
                <w:highlight w:val="yellow"/>
                <w:lang w:eastAsia="zh-CN"/>
              </w:rPr>
            </w:rPrChange>
          </w:rPr>
          <w:t xml:space="preserve"> – </w:t>
        </w:r>
      </w:ins>
      <w:ins w:id="3218" w:author="Kaski Maiju" w:date="2025-03-20T11:13:00Z" w16du:dateUtc="2025-03-20T09:13:00Z">
        <w:r w:rsidR="00910F3B" w:rsidRPr="00C8257F">
          <w:rPr>
            <w:rPrChange w:id="3219" w:author="Kaski Maiju" w:date="2025-03-20T12:39:00Z" w16du:dateUtc="2025-03-20T10:39:00Z">
              <w:rPr>
                <w:rFonts w:ascii="Calibri" w:eastAsiaTheme="minorEastAsia" w:hAnsi="Calibri" w:cs="Calibri"/>
                <w:lang w:eastAsia="zh-CN"/>
              </w:rPr>
            </w:rPrChange>
          </w:rPr>
          <w:t>VTS sends time slot for vessel</w:t>
        </w:r>
      </w:ins>
      <w:ins w:id="3220" w:author="Kaski Maiju" w:date="2025-03-20T11:09:00Z" w16du:dateUtc="2025-03-20T09:09:00Z">
        <w:r w:rsidRPr="00C8257F">
          <w:rPr>
            <w:rPrChange w:id="3221" w:author="Kaski Maiju" w:date="2025-03-20T12:39:00Z" w16du:dateUtc="2025-03-20T10:39:00Z">
              <w:rPr>
                <w:rFonts w:ascii="Calibri" w:hAnsi="Calibri" w:cs="Calibri"/>
                <w:highlight w:val="yellow"/>
                <w:lang w:eastAsia="zh-CN"/>
              </w:rPr>
            </w:rPrChange>
          </w:rPr>
          <w:t xml:space="preserve"> </w:t>
        </w:r>
      </w:ins>
      <w:commentRangeEnd w:id="3211"/>
      <w:ins w:id="3222" w:author="Kaski Maiju" w:date="2025-03-20T13:41:00Z" w16du:dateUtc="2025-03-20T11:41:00Z">
        <w:r w:rsidR="00B70906">
          <w:rPr>
            <w:rStyle w:val="Kommentinviite"/>
            <w:rFonts w:eastAsiaTheme="minorHAnsi" w:cstheme="minorBidi"/>
            <w:b w:val="0"/>
            <w:smallCaps w:val="0"/>
            <w:color w:val="auto"/>
            <w:lang w:eastAsia="en-US"/>
          </w:rPr>
          <w:commentReference w:id="3211"/>
        </w:r>
      </w:ins>
    </w:p>
    <w:p w14:paraId="5B55136B" w14:textId="53B04510" w:rsidR="00DF4661" w:rsidRDefault="00DF4661" w:rsidP="00DF4661">
      <w:pPr>
        <w:spacing w:after="160"/>
        <w:ind w:left="2608" w:hanging="2608"/>
        <w:rPr>
          <w:ins w:id="3223" w:author="Kaski Maiju" w:date="2025-03-20T11:24:00Z" w16du:dateUtc="2025-03-20T09:24:00Z"/>
          <w:rFonts w:ascii="Calibri" w:eastAsia="Calibri" w:hAnsi="Calibri" w:cs="Times New Roman"/>
          <w:sz w:val="22"/>
        </w:rPr>
      </w:pPr>
      <w:ins w:id="3224" w:author="Kaski Maiju" w:date="2025-03-20T11:09:00Z" w16du:dateUtc="2025-03-20T09:09:00Z">
        <w:r w:rsidRPr="004116BC">
          <w:rPr>
            <w:rFonts w:ascii="Calibri" w:eastAsia="Calibri" w:hAnsi="Calibri" w:cs="Times New Roman"/>
            <w:color w:val="000000" w:themeColor="text1"/>
            <w:sz w:val="22"/>
            <w:u w:val="single"/>
            <w:rPrChange w:id="3225" w:author="Kaski Maiju" w:date="2025-03-20T11:14:00Z" w16du:dateUtc="2025-03-20T09:14:00Z">
              <w:rPr>
                <w:rFonts w:ascii="Calibri" w:eastAsia="Calibri" w:hAnsi="Calibri" w:cs="Times New Roman"/>
                <w:highlight w:val="yellow"/>
                <w:u w:val="single"/>
              </w:rPr>
            </w:rPrChange>
          </w:rPr>
          <w:t>Description:</w:t>
        </w:r>
      </w:ins>
      <w:ins w:id="3226" w:author="Kaski Maiju" w:date="2025-03-20T11:24:00Z" w16du:dateUtc="2025-03-20T09:24:00Z">
        <w:r w:rsidR="00E478A7">
          <w:rPr>
            <w:rFonts w:ascii="Calibri" w:eastAsia="Calibri" w:hAnsi="Calibri" w:cs="Times New Roman"/>
          </w:rPr>
          <w:tab/>
        </w:r>
      </w:ins>
      <w:ins w:id="3227" w:author="Kaski Maiju" w:date="2025-03-20T11:09:00Z" w16du:dateUtc="2025-03-20T09:09:00Z">
        <w:r w:rsidRPr="004116BC">
          <w:rPr>
            <w:rFonts w:ascii="Calibri" w:eastAsia="Calibri" w:hAnsi="Calibri" w:cs="Times New Roman"/>
            <w:sz w:val="22"/>
            <w:rPrChange w:id="3228" w:author="Kaski Maiju" w:date="2025-03-20T11:14:00Z" w16du:dateUtc="2025-03-20T09:14:00Z">
              <w:rPr>
                <w:rFonts w:ascii="Calibri" w:hAnsi="Calibri" w:cs="Times New Roman"/>
                <w:highlight w:val="yellow"/>
              </w:rPr>
            </w:rPrChange>
          </w:rPr>
          <w:t>P</w:t>
        </w:r>
        <w:r w:rsidRPr="004116BC">
          <w:rPr>
            <w:rFonts w:ascii="Calibri" w:eastAsia="Calibri" w:hAnsi="Calibri" w:cs="Times New Roman"/>
            <w:sz w:val="22"/>
            <w:rPrChange w:id="3229" w:author="Kaski Maiju" w:date="2025-03-20T11:14:00Z" w16du:dateUtc="2025-03-20T09:14:00Z">
              <w:rPr>
                <w:rFonts w:ascii="Calibri" w:eastAsia="Calibri" w:hAnsi="Calibri" w:cs="Times New Roman"/>
                <w:highlight w:val="yellow"/>
              </w:rPr>
            </w:rPrChange>
          </w:rPr>
          <w:t xml:space="preserve">rior to </w:t>
        </w:r>
        <w:r w:rsidRPr="004116BC">
          <w:rPr>
            <w:rFonts w:ascii="Calibri" w:eastAsia="Calibri" w:hAnsi="Calibri" w:cs="Times New Roman"/>
            <w:sz w:val="22"/>
            <w:rPrChange w:id="3230" w:author="Kaski Maiju" w:date="2025-03-20T11:14:00Z" w16du:dateUtc="2025-03-20T09:14:00Z">
              <w:rPr>
                <w:rFonts w:ascii="Calibri" w:hAnsi="Calibri" w:cs="Times New Roman"/>
                <w:highlight w:val="yellow"/>
              </w:rPr>
            </w:rPrChange>
          </w:rPr>
          <w:t>the</w:t>
        </w:r>
        <w:r w:rsidRPr="004116BC">
          <w:rPr>
            <w:rFonts w:ascii="Calibri" w:eastAsia="Calibri" w:hAnsi="Calibri" w:cs="Times New Roman"/>
            <w:sz w:val="22"/>
            <w:rPrChange w:id="3231" w:author="Kaski Maiju" w:date="2025-03-20T11:14:00Z" w16du:dateUtc="2025-03-20T09:14:00Z">
              <w:rPr>
                <w:rFonts w:ascii="Calibri" w:eastAsia="Calibri" w:hAnsi="Calibri" w:cs="Times New Roman"/>
                <w:highlight w:val="yellow"/>
              </w:rPr>
            </w:rPrChange>
          </w:rPr>
          <w:t xml:space="preserve"> </w:t>
        </w:r>
        <w:r w:rsidRPr="004116BC">
          <w:rPr>
            <w:rFonts w:ascii="Calibri" w:eastAsia="Calibri" w:hAnsi="Calibri" w:cs="Times New Roman"/>
            <w:sz w:val="22"/>
            <w:rPrChange w:id="3232" w:author="Kaski Maiju" w:date="2025-03-20T11:14:00Z" w16du:dateUtc="2025-03-20T09:14:00Z">
              <w:rPr>
                <w:rFonts w:ascii="Calibri" w:hAnsi="Calibri" w:cs="Times New Roman"/>
                <w:highlight w:val="yellow"/>
              </w:rPr>
            </w:rPrChange>
          </w:rPr>
          <w:t>arrival</w:t>
        </w:r>
        <w:r w:rsidRPr="004116BC">
          <w:rPr>
            <w:rFonts w:ascii="Calibri" w:eastAsia="Calibri" w:hAnsi="Calibri" w:cs="Times New Roman"/>
            <w:sz w:val="22"/>
            <w:rPrChange w:id="3233" w:author="Kaski Maiju" w:date="2025-03-20T11:14:00Z" w16du:dateUtc="2025-03-20T09:14:00Z">
              <w:rPr>
                <w:rFonts w:ascii="Calibri" w:eastAsia="Calibri" w:hAnsi="Calibri" w:cs="Times New Roman"/>
                <w:highlight w:val="yellow"/>
              </w:rPr>
            </w:rPrChange>
          </w:rPr>
          <w:t xml:space="preserve"> </w:t>
        </w:r>
      </w:ins>
      <w:ins w:id="3234" w:author="Kaski Maiju" w:date="2025-03-20T11:21:00Z" w16du:dateUtc="2025-03-20T09:21:00Z">
        <w:r w:rsidR="00A32CC8">
          <w:rPr>
            <w:rFonts w:ascii="Calibri" w:eastAsia="Calibri" w:hAnsi="Calibri" w:cs="Times New Roman"/>
            <w:sz w:val="22"/>
          </w:rPr>
          <w:t xml:space="preserve">the </w:t>
        </w:r>
      </w:ins>
      <w:ins w:id="3235" w:author="Kaski Maiju" w:date="2025-03-20T11:20:00Z" w16du:dateUtc="2025-03-20T09:20:00Z">
        <w:r w:rsidR="004B5DBD">
          <w:rPr>
            <w:rFonts w:ascii="Calibri" w:eastAsia="Calibri" w:hAnsi="Calibri" w:cs="Times New Roman"/>
            <w:sz w:val="22"/>
          </w:rPr>
          <w:t xml:space="preserve">VTS sends time slot for </w:t>
        </w:r>
      </w:ins>
      <w:ins w:id="3236" w:author="Kaski Maiju" w:date="2025-03-20T11:21:00Z" w16du:dateUtc="2025-03-20T09:21:00Z">
        <w:r w:rsidR="004B5DBD">
          <w:rPr>
            <w:rFonts w:ascii="Calibri" w:eastAsia="Calibri" w:hAnsi="Calibri" w:cs="Times New Roman"/>
            <w:sz w:val="22"/>
          </w:rPr>
          <w:t>vessel</w:t>
        </w:r>
      </w:ins>
    </w:p>
    <w:p w14:paraId="3EE380AD" w14:textId="7F6D55C4" w:rsidR="00E478A7" w:rsidRPr="001226AD" w:rsidRDefault="00E478A7">
      <w:pPr>
        <w:spacing w:after="160" w:line="259" w:lineRule="auto"/>
        <w:ind w:left="2124" w:hanging="2124"/>
        <w:rPr>
          <w:ins w:id="3237" w:author="Kaski Maiju" w:date="2025-03-20T11:24:00Z" w16du:dateUtc="2025-03-20T09:24:00Z"/>
          <w:rFonts w:ascii="Calibri" w:eastAsia="Calibri" w:hAnsi="Calibri" w:cs="Times New Roman"/>
          <w:sz w:val="22"/>
        </w:rPr>
        <w:pPrChange w:id="3238" w:author="Kaski Maiju" w:date="2025-03-20T12:43:00Z" w16du:dateUtc="2025-03-20T10:43:00Z">
          <w:pPr>
            <w:spacing w:after="160" w:line="259" w:lineRule="auto"/>
            <w:ind w:left="2552" w:hanging="2124"/>
          </w:pPr>
        </w:pPrChange>
      </w:pPr>
      <w:ins w:id="3239" w:author="Kaski Maiju" w:date="2025-03-20T11:24:00Z" w16du:dateUtc="2025-03-20T09:24:00Z">
        <w:r w:rsidRPr="001226AD">
          <w:rPr>
            <w:rFonts w:ascii="Calibri" w:eastAsia="Calibri" w:hAnsi="Calibri" w:cs="Times New Roman"/>
            <w:sz w:val="22"/>
            <w:u w:val="single"/>
          </w:rPr>
          <w:t>Pre-conditions:</w:t>
        </w:r>
        <w:r w:rsidRPr="001226AD">
          <w:rPr>
            <w:rFonts w:ascii="Calibri" w:eastAsia="Calibri" w:hAnsi="Calibri" w:cs="Times New Roman"/>
            <w:sz w:val="22"/>
          </w:rPr>
          <w:tab/>
          <w:t>Vessel</w:t>
        </w:r>
        <w:r>
          <w:rPr>
            <w:rFonts w:ascii="Calibri" w:eastAsia="Calibri" w:hAnsi="Calibri" w:cs="Times New Roman"/>
            <w:sz w:val="22"/>
          </w:rPr>
          <w:t>s</w:t>
        </w:r>
        <w:r w:rsidRPr="001226AD">
          <w:rPr>
            <w:rFonts w:ascii="Calibri" w:eastAsia="Calibri" w:hAnsi="Calibri" w:cs="Times New Roman"/>
            <w:sz w:val="22"/>
          </w:rPr>
          <w:t xml:space="preserve"> ha</w:t>
        </w:r>
        <w:r>
          <w:rPr>
            <w:rFonts w:ascii="Calibri" w:eastAsia="Calibri" w:hAnsi="Calibri" w:cs="Times New Roman"/>
            <w:sz w:val="22"/>
          </w:rPr>
          <w:t>ve</w:t>
        </w:r>
        <w:r w:rsidRPr="001226AD">
          <w:rPr>
            <w:rFonts w:ascii="Calibri" w:eastAsia="Calibri" w:hAnsi="Calibri" w:cs="Times New Roman"/>
            <w:sz w:val="22"/>
          </w:rPr>
          <w:t xml:space="preserve"> subscribed the VTS Information Service</w:t>
        </w:r>
      </w:ins>
      <w:ins w:id="3240" w:author="Kaski Maiju" w:date="2025-03-20T12:43:00Z" w16du:dateUtc="2025-03-20T10:43:00Z">
        <w:r w:rsidR="00CC502A">
          <w:rPr>
            <w:rFonts w:ascii="Calibri" w:eastAsia="Calibri" w:hAnsi="Calibri" w:cs="Times New Roman"/>
            <w:sz w:val="22"/>
          </w:rPr>
          <w:t xml:space="preserve"> and VTS knows the ETA to certain point</w:t>
        </w:r>
        <w:r w:rsidR="00BE48B0">
          <w:rPr>
            <w:rFonts w:ascii="Calibri" w:eastAsia="Calibri" w:hAnsi="Calibri" w:cs="Times New Roman"/>
            <w:sz w:val="22"/>
          </w:rPr>
          <w:t>/s</w:t>
        </w:r>
      </w:ins>
    </w:p>
    <w:p w14:paraId="0D2EFC8E" w14:textId="77777777" w:rsidR="00E478A7" w:rsidRPr="00DF4661" w:rsidRDefault="00E478A7" w:rsidP="00DF4661">
      <w:pPr>
        <w:spacing w:after="160"/>
        <w:ind w:left="2608" w:hanging="2608"/>
        <w:rPr>
          <w:ins w:id="3241" w:author="Kaski Maiju" w:date="2025-03-20T11:09:00Z" w16du:dateUtc="2025-03-20T09:09:00Z"/>
          <w:rFonts w:ascii="Calibri" w:hAnsi="Calibri" w:cs="Times New Roman"/>
          <w:rPrChange w:id="3242" w:author="Kaski Maiju" w:date="2025-03-20T11:10:00Z" w16du:dateUtc="2025-03-20T09:10:00Z">
            <w:rPr>
              <w:ins w:id="3243" w:author="Kaski Maiju" w:date="2025-03-20T11:09:00Z" w16du:dateUtc="2025-03-20T09:09:00Z"/>
              <w:rFonts w:ascii="Calibri" w:hAnsi="Calibri" w:cs="Times New Roman"/>
              <w:highlight w:val="yellow"/>
            </w:rPr>
          </w:rPrChange>
        </w:rPr>
      </w:pPr>
    </w:p>
    <w:p w14:paraId="69D6C5F6" w14:textId="77777777" w:rsidR="00DF4661" w:rsidRPr="004116BC" w:rsidRDefault="00DF4661" w:rsidP="00DF4661">
      <w:pPr>
        <w:spacing w:after="160" w:line="259" w:lineRule="auto"/>
        <w:rPr>
          <w:ins w:id="3244" w:author="Kaski Maiju" w:date="2025-03-20T11:09:00Z" w16du:dateUtc="2025-03-20T09:09:00Z"/>
          <w:rFonts w:ascii="Calibri" w:eastAsia="Calibri" w:hAnsi="Calibri" w:cs="Times New Roman"/>
          <w:color w:val="000000" w:themeColor="text1"/>
          <w:sz w:val="22"/>
          <w:u w:val="single"/>
          <w:rPrChange w:id="3245" w:author="Kaski Maiju" w:date="2025-03-20T11:14:00Z" w16du:dateUtc="2025-03-20T09:14:00Z">
            <w:rPr>
              <w:ins w:id="3246" w:author="Kaski Maiju" w:date="2025-03-20T11:09:00Z" w16du:dateUtc="2025-03-20T09:09:00Z"/>
              <w:rFonts w:ascii="Calibri" w:eastAsia="Calibri" w:hAnsi="Calibri"/>
              <w:highlight w:val="yellow"/>
              <w:u w:val="single"/>
            </w:rPr>
          </w:rPrChange>
        </w:rPr>
      </w:pPr>
      <w:ins w:id="3247" w:author="Kaski Maiju" w:date="2025-03-20T11:09:00Z" w16du:dateUtc="2025-03-20T09:09:00Z">
        <w:r w:rsidRPr="004116BC">
          <w:rPr>
            <w:rFonts w:ascii="Calibri" w:eastAsia="Calibri" w:hAnsi="Calibri" w:cs="Times New Roman"/>
            <w:color w:val="000000" w:themeColor="text1"/>
            <w:sz w:val="22"/>
            <w:u w:val="single"/>
            <w:rPrChange w:id="3248" w:author="Kaski Maiju" w:date="2025-03-20T11:14:00Z" w16du:dateUtc="2025-03-20T09:14:00Z">
              <w:rPr>
                <w:rFonts w:ascii="Calibri" w:eastAsia="Calibri" w:hAnsi="Calibri"/>
                <w:color w:val="000000" w:themeColor="text1"/>
                <w:highlight w:val="yellow"/>
                <w:u w:val="single"/>
              </w:rPr>
            </w:rPrChange>
          </w:rPr>
          <w:t>Typical sequence:</w:t>
        </w:r>
      </w:ins>
    </w:p>
    <w:p w14:paraId="5A3D7843" w14:textId="7A37AF9B" w:rsidR="00DF4661" w:rsidRDefault="00554424" w:rsidP="00447B33">
      <w:pPr>
        <w:pStyle w:val="Luettelokappale"/>
        <w:numPr>
          <w:ilvl w:val="0"/>
          <w:numId w:val="131"/>
        </w:numPr>
        <w:autoSpaceDE w:val="0"/>
        <w:autoSpaceDN w:val="0"/>
        <w:adjustRightInd w:val="0"/>
        <w:spacing w:after="0" w:line="240" w:lineRule="auto"/>
        <w:rPr>
          <w:ins w:id="3249" w:author="Kaski Maiju" w:date="2025-03-20T12:41:00Z" w16du:dateUtc="2025-03-20T10:41:00Z"/>
          <w:rFonts w:ascii="Calibri" w:hAnsi="Calibri"/>
          <w:lang w:val="en-US"/>
        </w:rPr>
      </w:pPr>
      <w:ins w:id="3250" w:author="Kaski Maiju" w:date="2025-03-20T12:41:00Z" w16du:dateUtc="2025-03-20T10:41:00Z">
        <w:r>
          <w:rPr>
            <w:rFonts w:ascii="Calibri" w:hAnsi="Calibri"/>
            <w:lang w:val="en-US" w:eastAsia="zh-CN"/>
          </w:rPr>
          <w:t>VTS sends time slot for vessel</w:t>
        </w:r>
      </w:ins>
    </w:p>
    <w:p w14:paraId="70E0A211" w14:textId="2739D713" w:rsidR="00082E86" w:rsidRDefault="00082E86" w:rsidP="00447B33">
      <w:pPr>
        <w:pStyle w:val="Luettelokappale"/>
        <w:numPr>
          <w:ilvl w:val="0"/>
          <w:numId w:val="131"/>
        </w:numPr>
        <w:autoSpaceDE w:val="0"/>
        <w:autoSpaceDN w:val="0"/>
        <w:adjustRightInd w:val="0"/>
        <w:spacing w:after="0" w:line="240" w:lineRule="auto"/>
        <w:rPr>
          <w:ins w:id="3251" w:author="Kaski Maiju" w:date="2025-03-20T12:39:00Z" w16du:dateUtc="2025-03-20T10:39:00Z"/>
          <w:rFonts w:ascii="Calibri" w:hAnsi="Calibri"/>
          <w:lang w:val="en-US"/>
        </w:rPr>
      </w:pPr>
      <w:ins w:id="3252" w:author="Kaski Maiju" w:date="2025-03-20T12:41:00Z" w16du:dateUtc="2025-03-20T10:41:00Z">
        <w:r>
          <w:rPr>
            <w:rFonts w:ascii="Calibri" w:hAnsi="Calibri"/>
            <w:lang w:val="en-US" w:eastAsia="zh-CN"/>
          </w:rPr>
          <w:t>Vessel</w:t>
        </w:r>
      </w:ins>
      <w:ins w:id="3253" w:author="Kaski Maiju" w:date="2025-03-20T12:42:00Z" w16du:dateUtc="2025-03-20T10:42:00Z">
        <w:r w:rsidR="00396535">
          <w:rPr>
            <w:rFonts w:ascii="Calibri" w:hAnsi="Calibri"/>
            <w:lang w:val="en-US" w:eastAsia="zh-CN"/>
          </w:rPr>
          <w:t xml:space="preserve"> receives time slot and sends </w:t>
        </w:r>
        <w:r w:rsidR="00396535" w:rsidRPr="00057920">
          <w:rPr>
            <w:rFonts w:ascii="Calibri" w:eastAsia="Calibri" w:hAnsi="Calibri" w:cs="Times New Roman"/>
            <w:szCs w:val="28"/>
            <w:lang w:val="en-US"/>
          </w:rPr>
          <w:t xml:space="preserve">“received” acknowledgement </w:t>
        </w:r>
        <w:r w:rsidR="00396535" w:rsidRPr="002D4A37">
          <w:rPr>
            <w:rFonts w:ascii="Calibri" w:eastAsia="Calibri" w:hAnsi="Calibri" w:cs="Times New Roman"/>
            <w:szCs w:val="28"/>
            <w:lang w:val="en-US"/>
          </w:rPr>
          <w:t>automatically</w:t>
        </w:r>
        <w:r w:rsidR="00396535">
          <w:rPr>
            <w:rFonts w:ascii="Calibri" w:eastAsia="Calibri" w:hAnsi="Calibri" w:cs="Times New Roman"/>
            <w:szCs w:val="28"/>
            <w:lang w:val="en-US"/>
          </w:rPr>
          <w:t xml:space="preserve"> to VTS</w:t>
        </w:r>
      </w:ins>
    </w:p>
    <w:p w14:paraId="21C2AE04" w14:textId="77777777" w:rsidR="00C8257F" w:rsidRDefault="00C8257F" w:rsidP="00C8257F">
      <w:pPr>
        <w:autoSpaceDE w:val="0"/>
        <w:autoSpaceDN w:val="0"/>
        <w:adjustRightInd w:val="0"/>
        <w:spacing w:line="240" w:lineRule="auto"/>
        <w:rPr>
          <w:ins w:id="3254" w:author="Kaski Maiju" w:date="2025-03-20T12:39:00Z" w16du:dateUtc="2025-03-20T10:39:00Z"/>
          <w:rFonts w:ascii="Calibri" w:hAnsi="Calibri"/>
          <w:lang w:val="en-US"/>
        </w:rPr>
      </w:pPr>
    </w:p>
    <w:p w14:paraId="5ED652FB" w14:textId="77777777" w:rsidR="00C8257F" w:rsidRDefault="00C8257F" w:rsidP="00C8257F">
      <w:pPr>
        <w:autoSpaceDE w:val="0"/>
        <w:autoSpaceDN w:val="0"/>
        <w:adjustRightInd w:val="0"/>
        <w:spacing w:line="240" w:lineRule="auto"/>
        <w:rPr>
          <w:ins w:id="3255" w:author="Kaski Maiju" w:date="2025-03-20T12:39:00Z" w16du:dateUtc="2025-03-20T10:39:00Z"/>
          <w:rFonts w:ascii="Calibri" w:hAnsi="Calibri"/>
          <w:lang w:val="en-US"/>
        </w:rPr>
      </w:pPr>
    </w:p>
    <w:p w14:paraId="44D0949D" w14:textId="77777777" w:rsidR="00C8257F" w:rsidRDefault="00C8257F" w:rsidP="00C8257F">
      <w:pPr>
        <w:autoSpaceDE w:val="0"/>
        <w:autoSpaceDN w:val="0"/>
        <w:adjustRightInd w:val="0"/>
        <w:spacing w:line="240" w:lineRule="auto"/>
        <w:rPr>
          <w:ins w:id="3256" w:author="Kaski Maiju" w:date="2025-03-20T12:39:00Z" w16du:dateUtc="2025-03-20T10:39:00Z"/>
          <w:rFonts w:ascii="Calibri" w:hAnsi="Calibri"/>
          <w:lang w:val="en-US"/>
        </w:rPr>
      </w:pPr>
    </w:p>
    <w:p w14:paraId="766FADB8" w14:textId="77777777" w:rsidR="00C8257F" w:rsidRDefault="00C8257F" w:rsidP="00C8257F">
      <w:pPr>
        <w:autoSpaceDE w:val="0"/>
        <w:autoSpaceDN w:val="0"/>
        <w:adjustRightInd w:val="0"/>
        <w:spacing w:line="240" w:lineRule="auto"/>
        <w:rPr>
          <w:ins w:id="3257" w:author="Kaski Maiju" w:date="2025-03-20T12:39:00Z" w16du:dateUtc="2025-03-20T10:39:00Z"/>
          <w:rFonts w:ascii="Calibri" w:hAnsi="Calibri"/>
          <w:lang w:val="en-US"/>
        </w:rPr>
      </w:pPr>
    </w:p>
    <w:p w14:paraId="4ABFAD21" w14:textId="77777777" w:rsidR="00C8257F" w:rsidRDefault="00C8257F" w:rsidP="00C8257F">
      <w:pPr>
        <w:autoSpaceDE w:val="0"/>
        <w:autoSpaceDN w:val="0"/>
        <w:adjustRightInd w:val="0"/>
        <w:spacing w:line="240" w:lineRule="auto"/>
        <w:rPr>
          <w:ins w:id="3258" w:author="Kaski Maiju" w:date="2025-03-20T12:39:00Z" w16du:dateUtc="2025-03-20T10:39:00Z"/>
          <w:rFonts w:ascii="Calibri" w:hAnsi="Calibri"/>
          <w:lang w:val="en-US"/>
        </w:rPr>
      </w:pPr>
    </w:p>
    <w:p w14:paraId="41E35990" w14:textId="77777777" w:rsidR="00C8257F" w:rsidRDefault="00C8257F" w:rsidP="00C8257F">
      <w:pPr>
        <w:autoSpaceDE w:val="0"/>
        <w:autoSpaceDN w:val="0"/>
        <w:adjustRightInd w:val="0"/>
        <w:spacing w:line="240" w:lineRule="auto"/>
        <w:rPr>
          <w:ins w:id="3259" w:author="Kaski Maiju" w:date="2025-03-20T12:39:00Z" w16du:dateUtc="2025-03-20T10:39:00Z"/>
          <w:rFonts w:ascii="Calibri" w:hAnsi="Calibri"/>
          <w:lang w:val="en-US"/>
        </w:rPr>
      </w:pPr>
    </w:p>
    <w:p w14:paraId="771C9D75" w14:textId="77777777" w:rsidR="00C8257F" w:rsidRDefault="00C8257F" w:rsidP="00C8257F">
      <w:pPr>
        <w:autoSpaceDE w:val="0"/>
        <w:autoSpaceDN w:val="0"/>
        <w:adjustRightInd w:val="0"/>
        <w:spacing w:line="240" w:lineRule="auto"/>
        <w:rPr>
          <w:ins w:id="3260" w:author="Kaski Maiju" w:date="2025-03-20T12:39:00Z" w16du:dateUtc="2025-03-20T10:39:00Z"/>
          <w:rFonts w:ascii="Calibri" w:hAnsi="Calibri"/>
          <w:lang w:val="en-US"/>
        </w:rPr>
      </w:pPr>
    </w:p>
    <w:p w14:paraId="459636C8" w14:textId="77777777" w:rsidR="00C8257F" w:rsidRPr="00C8257F" w:rsidRDefault="00C8257F">
      <w:pPr>
        <w:autoSpaceDE w:val="0"/>
        <w:autoSpaceDN w:val="0"/>
        <w:adjustRightInd w:val="0"/>
        <w:spacing w:line="240" w:lineRule="auto"/>
        <w:rPr>
          <w:ins w:id="3261" w:author="Kaski Maiju" w:date="2025-03-20T11:09:00Z" w16du:dateUtc="2025-03-20T09:09:00Z"/>
          <w:rFonts w:ascii="Calibri" w:hAnsi="Calibri"/>
          <w:lang w:val="en-US"/>
          <w:rPrChange w:id="3262" w:author="Kaski Maiju" w:date="2025-03-20T12:39:00Z" w16du:dateUtc="2025-03-20T10:39:00Z">
            <w:rPr>
              <w:ins w:id="3263" w:author="Kaski Maiju" w:date="2025-03-20T11:09:00Z" w16du:dateUtc="2025-03-20T09:09:00Z"/>
              <w:rFonts w:ascii="Calibri" w:hAnsi="Calibri"/>
              <w:highlight w:val="yellow"/>
              <w:lang w:val="en-US"/>
            </w:rPr>
          </w:rPrChange>
        </w:rPr>
        <w:pPrChange w:id="3264" w:author="Kaski Maiju" w:date="2025-03-20T12:39:00Z" w16du:dateUtc="2025-03-20T10:39:00Z">
          <w:pPr>
            <w:pStyle w:val="Luettelokappale"/>
            <w:numPr>
              <w:numId w:val="131"/>
            </w:numPr>
            <w:autoSpaceDE w:val="0"/>
            <w:autoSpaceDN w:val="0"/>
            <w:adjustRightInd w:val="0"/>
            <w:spacing w:after="0" w:line="240" w:lineRule="auto"/>
            <w:ind w:left="1080" w:hanging="720"/>
          </w:pPr>
        </w:pPrChange>
      </w:pPr>
    </w:p>
    <w:p w14:paraId="34817AEF" w14:textId="77777777" w:rsidR="00A1168D" w:rsidRPr="00144266" w:rsidRDefault="00A1168D" w:rsidP="00A1168D">
      <w:pPr>
        <w:pStyle w:val="AppendixHead3"/>
        <w:rPr>
          <w:ins w:id="3265" w:author="Kaski Maiju" w:date="2025-03-19T14:27:00Z" w16du:dateUtc="2025-03-19T12:27:00Z"/>
          <w:rFonts w:ascii="Calibri" w:eastAsiaTheme="minorEastAsia" w:hAnsi="Calibri" w:cs="Calibri"/>
          <w:highlight w:val="yellow"/>
          <w:lang w:eastAsia="zh-CN"/>
          <w:rPrChange w:id="3266" w:author="Kaski Maiju" w:date="2025-03-19T14:31:00Z" w16du:dateUtc="2025-03-19T12:31:00Z">
            <w:rPr>
              <w:ins w:id="3267" w:author="Kaski Maiju" w:date="2025-03-19T14:27:00Z" w16du:dateUtc="2025-03-19T12:27:00Z"/>
              <w:rFonts w:ascii="Calibri" w:eastAsiaTheme="minorEastAsia" w:hAnsi="Calibri" w:cs="Calibri"/>
              <w:lang w:eastAsia="zh-CN"/>
            </w:rPr>
          </w:rPrChange>
        </w:rPr>
      </w:pPr>
      <w:ins w:id="3268" w:author="Kaski Maiju" w:date="2025-03-19T14:27:00Z" w16du:dateUtc="2025-03-19T12:27:00Z">
        <w:r w:rsidRPr="00144266">
          <w:rPr>
            <w:rFonts w:ascii="Calibri" w:hAnsi="Calibri" w:cs="Calibri"/>
            <w:highlight w:val="yellow"/>
            <w:lang w:eastAsia="zh-CN"/>
            <w:rPrChange w:id="3269" w:author="Kaski Maiju" w:date="2025-03-19T14:31:00Z" w16du:dateUtc="2025-03-19T12:31:00Z">
              <w:rPr>
                <w:rFonts w:ascii="Calibri" w:hAnsi="Calibri" w:cs="Calibri"/>
                <w:lang w:eastAsia="zh-CN"/>
              </w:rPr>
            </w:rPrChange>
          </w:rPr>
          <w:t xml:space="preserve">Use Case 1 – </w:t>
        </w:r>
        <w:r w:rsidRPr="00144266">
          <w:rPr>
            <w:rFonts w:ascii="Calibri" w:eastAsiaTheme="minorEastAsia" w:hAnsi="Calibri" w:cs="Calibri"/>
            <w:highlight w:val="yellow"/>
            <w:lang w:eastAsia="zh-CN"/>
            <w:rPrChange w:id="3270" w:author="Kaski Maiju" w:date="2025-03-19T14:31:00Z" w16du:dateUtc="2025-03-19T12:31:00Z">
              <w:rPr>
                <w:rFonts w:ascii="Calibri" w:eastAsiaTheme="minorEastAsia" w:hAnsi="Calibri" w:cs="Calibri"/>
                <w:lang w:eastAsia="zh-CN"/>
              </w:rPr>
            </w:rPrChange>
          </w:rPr>
          <w:t xml:space="preserve">Publishing the allocation </w:t>
        </w:r>
        <w:commentRangeStart w:id="3271"/>
        <w:commentRangeStart w:id="3272"/>
        <w:commentRangeStart w:id="3273"/>
        <w:commentRangeStart w:id="3274"/>
        <w:r w:rsidRPr="00144266">
          <w:rPr>
            <w:rFonts w:ascii="Calibri" w:eastAsiaTheme="minorEastAsia" w:hAnsi="Calibri" w:cs="Calibri"/>
            <w:highlight w:val="yellow"/>
            <w:lang w:eastAsia="zh-CN"/>
            <w:rPrChange w:id="3275" w:author="Kaski Maiju" w:date="2025-03-19T14:31:00Z" w16du:dateUtc="2025-03-19T12:31:00Z">
              <w:rPr>
                <w:rFonts w:ascii="Calibri" w:eastAsiaTheme="minorEastAsia" w:hAnsi="Calibri" w:cs="Calibri"/>
                <w:lang w:eastAsia="zh-CN"/>
              </w:rPr>
            </w:rPrChange>
          </w:rPr>
          <w:t>schedules by VTS</w:t>
        </w:r>
        <w:r w:rsidRPr="00144266">
          <w:rPr>
            <w:rFonts w:ascii="Calibri" w:hAnsi="Calibri" w:cs="Calibri"/>
            <w:highlight w:val="yellow"/>
            <w:lang w:eastAsia="zh-CN"/>
            <w:rPrChange w:id="3276" w:author="Kaski Maiju" w:date="2025-03-19T14:31:00Z" w16du:dateUtc="2025-03-19T12:31:00Z">
              <w:rPr>
                <w:rFonts w:ascii="Calibri" w:hAnsi="Calibri" w:cs="Calibri"/>
                <w:lang w:eastAsia="zh-CN"/>
              </w:rPr>
            </w:rPrChange>
          </w:rPr>
          <w:t xml:space="preserve"> </w:t>
        </w:r>
      </w:ins>
      <w:commentRangeEnd w:id="3271"/>
      <w:ins w:id="3277" w:author="Kaski Maiju" w:date="2025-03-19T14:32:00Z" w16du:dateUtc="2025-03-19T12:32:00Z">
        <w:r w:rsidR="0094666D">
          <w:rPr>
            <w:rStyle w:val="Kommentinviite"/>
            <w:rFonts w:eastAsiaTheme="minorHAnsi" w:cstheme="minorBidi"/>
            <w:b w:val="0"/>
            <w:smallCaps w:val="0"/>
            <w:color w:val="auto"/>
            <w:lang w:eastAsia="en-US"/>
          </w:rPr>
          <w:commentReference w:id="3271"/>
        </w:r>
      </w:ins>
      <w:commentRangeEnd w:id="3272"/>
      <w:ins w:id="3278" w:author="Kaski Maiju" w:date="2025-03-20T11:18:00Z" w16du:dateUtc="2025-03-20T09:18:00Z">
        <w:r w:rsidR="00354BAC">
          <w:rPr>
            <w:rStyle w:val="Kommentinviite"/>
            <w:rFonts w:eastAsiaTheme="minorHAnsi" w:cstheme="minorBidi"/>
            <w:b w:val="0"/>
            <w:smallCaps w:val="0"/>
            <w:color w:val="auto"/>
            <w:lang w:eastAsia="en-US"/>
          </w:rPr>
          <w:commentReference w:id="3272"/>
        </w:r>
      </w:ins>
      <w:commentRangeEnd w:id="3273"/>
      <w:ins w:id="3279" w:author="Kaski Maiju" w:date="2025-03-20T11:20:00Z" w16du:dateUtc="2025-03-20T09:20:00Z">
        <w:r w:rsidR="001F2859">
          <w:rPr>
            <w:rStyle w:val="Kommentinviite"/>
            <w:rFonts w:eastAsiaTheme="minorHAnsi" w:cstheme="minorBidi"/>
            <w:b w:val="0"/>
            <w:smallCaps w:val="0"/>
            <w:color w:val="auto"/>
            <w:lang w:eastAsia="en-US"/>
          </w:rPr>
          <w:commentReference w:id="3273"/>
        </w:r>
      </w:ins>
      <w:commentRangeEnd w:id="3274"/>
      <w:ins w:id="3280" w:author="Kaski Maiju" w:date="2025-03-20T11:21:00Z" w16du:dateUtc="2025-03-20T09:21:00Z">
        <w:r w:rsidR="00A32CC8">
          <w:rPr>
            <w:rStyle w:val="Kommentinviite"/>
            <w:rFonts w:eastAsiaTheme="minorHAnsi" w:cstheme="minorBidi"/>
            <w:b w:val="0"/>
            <w:smallCaps w:val="0"/>
            <w:color w:val="auto"/>
            <w:lang w:eastAsia="en-US"/>
          </w:rPr>
          <w:commentReference w:id="3274"/>
        </w:r>
      </w:ins>
    </w:p>
    <w:p w14:paraId="6655ECDA" w14:textId="77777777" w:rsidR="00A1168D" w:rsidRPr="00144266" w:rsidRDefault="00A1168D" w:rsidP="00A1168D">
      <w:pPr>
        <w:spacing w:after="160"/>
        <w:ind w:left="2608" w:hanging="2608"/>
        <w:rPr>
          <w:ins w:id="3281" w:author="Kaski Maiju" w:date="2025-03-19T14:27:00Z" w16du:dateUtc="2025-03-19T12:27:00Z"/>
          <w:rFonts w:ascii="Calibri" w:eastAsiaTheme="minorEastAsia" w:hAnsi="Calibri" w:cs="Times New Roman"/>
          <w:highlight w:val="yellow"/>
          <w:lang w:eastAsia="zh-CN"/>
          <w:rPrChange w:id="3282" w:author="Kaski Maiju" w:date="2025-03-19T14:31:00Z" w16du:dateUtc="2025-03-19T12:31:00Z">
            <w:rPr>
              <w:ins w:id="3283" w:author="Kaski Maiju" w:date="2025-03-19T14:27:00Z" w16du:dateUtc="2025-03-19T12:27:00Z"/>
              <w:rFonts w:ascii="Calibri" w:eastAsiaTheme="minorEastAsia" w:hAnsi="Calibri" w:cs="Times New Roman"/>
              <w:lang w:eastAsia="zh-CN"/>
            </w:rPr>
          </w:rPrChange>
        </w:rPr>
      </w:pPr>
      <w:ins w:id="3284" w:author="Kaski Maiju" w:date="2025-03-19T14:27:00Z" w16du:dateUtc="2025-03-19T12:27:00Z">
        <w:r w:rsidRPr="00144266">
          <w:rPr>
            <w:rFonts w:ascii="Calibri" w:eastAsia="Calibri" w:hAnsi="Calibri" w:cs="Times New Roman"/>
            <w:highlight w:val="yellow"/>
            <w:u w:val="single"/>
            <w:rPrChange w:id="3285" w:author="Kaski Maiju" w:date="2025-03-19T14:31:00Z" w16du:dateUtc="2025-03-19T12:31:00Z">
              <w:rPr>
                <w:rFonts w:ascii="Calibri" w:eastAsia="Calibri" w:hAnsi="Calibri" w:cs="Times New Roman"/>
                <w:u w:val="single"/>
              </w:rPr>
            </w:rPrChange>
          </w:rPr>
          <w:t>Description:</w:t>
        </w:r>
        <w:r w:rsidRPr="00144266">
          <w:rPr>
            <w:rFonts w:ascii="Calibri" w:eastAsia="Calibri" w:hAnsi="Calibri" w:cs="Times New Roman"/>
            <w:highlight w:val="yellow"/>
            <w:rPrChange w:id="3286" w:author="Kaski Maiju" w:date="2025-03-19T14:31:00Z" w16du:dateUtc="2025-03-19T12:31:00Z">
              <w:rPr>
                <w:rFonts w:ascii="Calibri" w:eastAsia="Calibri" w:hAnsi="Calibri" w:cs="Times New Roman"/>
              </w:rPr>
            </w:rPrChange>
          </w:rPr>
          <w:tab/>
        </w:r>
        <w:r w:rsidRPr="00144266">
          <w:rPr>
            <w:rFonts w:ascii="Calibri" w:hAnsi="Calibri" w:cs="Times New Roman"/>
            <w:highlight w:val="yellow"/>
            <w:lang w:eastAsia="zh-CN"/>
            <w:rPrChange w:id="3287" w:author="Kaski Maiju" w:date="2025-03-19T14:31:00Z" w16du:dateUtc="2025-03-19T12:31:00Z">
              <w:rPr>
                <w:rFonts w:ascii="Calibri" w:hAnsi="Calibri" w:cs="Times New Roman"/>
                <w:lang w:eastAsia="zh-CN"/>
              </w:rPr>
            </w:rPrChange>
          </w:rPr>
          <w:t>When the allocation schedules change,</w:t>
        </w:r>
        <w:r w:rsidRPr="00144266">
          <w:rPr>
            <w:rFonts w:ascii="Calibri" w:eastAsia="Calibri" w:hAnsi="Calibri" w:cs="Times New Roman"/>
            <w:highlight w:val="yellow"/>
            <w:rPrChange w:id="3288" w:author="Kaski Maiju" w:date="2025-03-19T14:31:00Z" w16du:dateUtc="2025-03-19T12:31:00Z">
              <w:rPr>
                <w:rFonts w:ascii="Calibri" w:eastAsia="Calibri" w:hAnsi="Calibri" w:cs="Times New Roman"/>
              </w:rPr>
            </w:rPrChange>
          </w:rPr>
          <w:t xml:space="preserve"> </w:t>
        </w:r>
        <w:r w:rsidRPr="00144266">
          <w:rPr>
            <w:rFonts w:ascii="Calibri" w:eastAsiaTheme="minorEastAsia" w:hAnsi="Calibri" w:cs="Times New Roman"/>
            <w:highlight w:val="yellow"/>
            <w:lang w:eastAsia="zh-CN"/>
            <w:rPrChange w:id="3289" w:author="Kaski Maiju" w:date="2025-03-19T14:31:00Z" w16du:dateUtc="2025-03-19T12:31:00Z">
              <w:rPr>
                <w:rFonts w:ascii="Calibri" w:eastAsiaTheme="minorEastAsia" w:hAnsi="Calibri" w:cs="Times New Roman"/>
                <w:lang w:eastAsia="zh-CN"/>
              </w:rPr>
            </w:rPrChange>
          </w:rPr>
          <w:t xml:space="preserve">VTS synchronously publishes to the service. </w:t>
        </w:r>
      </w:ins>
    </w:p>
    <w:p w14:paraId="096C52B9" w14:textId="77777777" w:rsidR="00A1168D" w:rsidRPr="00144266" w:rsidRDefault="00A1168D" w:rsidP="00A1168D">
      <w:pPr>
        <w:spacing w:after="160"/>
        <w:ind w:left="2608" w:hanging="2608"/>
        <w:rPr>
          <w:ins w:id="3290" w:author="Kaski Maiju" w:date="2025-03-19T14:27:00Z" w16du:dateUtc="2025-03-19T12:27:00Z"/>
          <w:rFonts w:ascii="Calibri" w:eastAsiaTheme="minorEastAsia" w:hAnsi="Calibri" w:cs="Times New Roman"/>
          <w:i/>
          <w:highlight w:val="yellow"/>
          <w:lang w:eastAsia="zh-CN"/>
          <w:rPrChange w:id="3291" w:author="Kaski Maiju" w:date="2025-03-19T14:31:00Z" w16du:dateUtc="2025-03-19T12:31:00Z">
            <w:rPr>
              <w:ins w:id="3292" w:author="Kaski Maiju" w:date="2025-03-19T14:27:00Z" w16du:dateUtc="2025-03-19T12:27:00Z"/>
              <w:rFonts w:ascii="Calibri" w:eastAsiaTheme="minorEastAsia" w:hAnsi="Calibri" w:cs="Times New Roman"/>
              <w:i/>
              <w:lang w:eastAsia="zh-CN"/>
            </w:rPr>
          </w:rPrChange>
        </w:rPr>
      </w:pPr>
      <w:ins w:id="3293" w:author="Kaski Maiju" w:date="2025-03-19T14:27:00Z" w16du:dateUtc="2025-03-19T12:27:00Z">
        <w:r w:rsidRPr="00144266">
          <w:rPr>
            <w:rFonts w:ascii="Calibri" w:eastAsiaTheme="minorEastAsia" w:hAnsi="Calibri" w:cs="Times New Roman"/>
            <w:highlight w:val="yellow"/>
            <w:lang w:eastAsia="zh-CN"/>
            <w:rPrChange w:id="3294" w:author="Kaski Maiju" w:date="2025-03-19T14:31:00Z" w16du:dateUtc="2025-03-19T12:31:00Z">
              <w:rPr>
                <w:rFonts w:ascii="Calibri" w:eastAsiaTheme="minorEastAsia" w:hAnsi="Calibri" w:cs="Times New Roman"/>
                <w:lang w:eastAsia="zh-CN"/>
              </w:rPr>
            </w:rPrChange>
          </w:rPr>
          <w:tab/>
        </w:r>
        <w:r w:rsidRPr="00144266">
          <w:rPr>
            <w:rFonts w:ascii="Calibri" w:eastAsiaTheme="minorEastAsia" w:hAnsi="Calibri" w:cs="Times New Roman"/>
            <w:i/>
            <w:highlight w:val="yellow"/>
            <w:lang w:eastAsia="zh-CN"/>
            <w:rPrChange w:id="3295" w:author="Kaski Maiju" w:date="2025-03-19T14:31:00Z" w16du:dateUtc="2025-03-19T12:31:00Z">
              <w:rPr>
                <w:rFonts w:ascii="Calibri" w:eastAsiaTheme="minorEastAsia" w:hAnsi="Calibri" w:cs="Times New Roman"/>
                <w:i/>
                <w:lang w:eastAsia="zh-CN"/>
              </w:rPr>
            </w:rPrChange>
          </w:rPr>
          <w:t>Note: The unallocated items in the allocation schedules refer to the available resource plans for vessels to request. (The same below)</w:t>
        </w:r>
      </w:ins>
    </w:p>
    <w:p w14:paraId="1BAE296C" w14:textId="77777777" w:rsidR="00A1168D" w:rsidRPr="00144266" w:rsidRDefault="00A1168D" w:rsidP="00A1168D">
      <w:pPr>
        <w:spacing w:after="160" w:line="259" w:lineRule="auto"/>
        <w:rPr>
          <w:ins w:id="3296" w:author="Kaski Maiju" w:date="2025-03-19T14:27:00Z" w16du:dateUtc="2025-03-19T12:27:00Z"/>
          <w:rFonts w:ascii="Calibri" w:eastAsia="Calibri" w:hAnsi="Calibri"/>
          <w:highlight w:val="yellow"/>
          <w:u w:val="single"/>
          <w:rPrChange w:id="3297" w:author="Kaski Maiju" w:date="2025-03-19T14:31:00Z" w16du:dateUtc="2025-03-19T12:31:00Z">
            <w:rPr>
              <w:ins w:id="3298" w:author="Kaski Maiju" w:date="2025-03-19T14:27:00Z" w16du:dateUtc="2025-03-19T12:27:00Z"/>
              <w:rFonts w:ascii="Calibri" w:eastAsia="Calibri" w:hAnsi="Calibri"/>
              <w:u w:val="single"/>
            </w:rPr>
          </w:rPrChange>
        </w:rPr>
      </w:pPr>
      <w:ins w:id="3299" w:author="Kaski Maiju" w:date="2025-03-19T14:27:00Z" w16du:dateUtc="2025-03-19T12:27:00Z">
        <w:r w:rsidRPr="00144266">
          <w:rPr>
            <w:rFonts w:ascii="Calibri" w:eastAsia="Calibri" w:hAnsi="Calibri"/>
            <w:color w:val="000000" w:themeColor="text1"/>
            <w:highlight w:val="yellow"/>
            <w:u w:val="single"/>
            <w:rPrChange w:id="3300" w:author="Kaski Maiju" w:date="2025-03-19T14:31:00Z" w16du:dateUtc="2025-03-19T12:31:00Z">
              <w:rPr>
                <w:rFonts w:ascii="Calibri" w:eastAsia="Calibri" w:hAnsi="Calibri"/>
                <w:color w:val="000000" w:themeColor="text1"/>
                <w:u w:val="single"/>
              </w:rPr>
            </w:rPrChange>
          </w:rPr>
          <w:t>Typical sequence:</w:t>
        </w:r>
      </w:ins>
    </w:p>
    <w:p w14:paraId="0377E024" w14:textId="77777777" w:rsidR="00A1168D" w:rsidRPr="00144266" w:rsidRDefault="00A1168D" w:rsidP="00A1168D">
      <w:pPr>
        <w:pStyle w:val="Luettelokappale"/>
        <w:numPr>
          <w:ilvl w:val="0"/>
          <w:numId w:val="125"/>
        </w:numPr>
        <w:autoSpaceDE w:val="0"/>
        <w:autoSpaceDN w:val="0"/>
        <w:adjustRightInd w:val="0"/>
        <w:spacing w:after="0" w:line="240" w:lineRule="auto"/>
        <w:rPr>
          <w:ins w:id="3301" w:author="Kaski Maiju" w:date="2025-03-19T14:27:00Z" w16du:dateUtc="2025-03-19T12:27:00Z"/>
          <w:rFonts w:ascii="Calibri" w:hAnsi="Calibri"/>
          <w:highlight w:val="yellow"/>
          <w:lang w:val="en-US"/>
          <w:rPrChange w:id="3302" w:author="Kaski Maiju" w:date="2025-03-19T14:31:00Z" w16du:dateUtc="2025-03-19T12:31:00Z">
            <w:rPr>
              <w:ins w:id="3303" w:author="Kaski Maiju" w:date="2025-03-19T14:27:00Z" w16du:dateUtc="2025-03-19T12:27:00Z"/>
              <w:rFonts w:ascii="Calibri" w:hAnsi="Calibri"/>
              <w:lang w:val="en-US"/>
            </w:rPr>
          </w:rPrChange>
        </w:rPr>
      </w:pPr>
      <w:ins w:id="3304" w:author="Kaski Maiju" w:date="2025-03-19T14:27:00Z" w16du:dateUtc="2025-03-19T12:27:00Z">
        <w:r w:rsidRPr="00144266">
          <w:rPr>
            <w:rFonts w:ascii="Calibri" w:hAnsi="Calibri"/>
            <w:highlight w:val="yellow"/>
            <w:lang w:val="en-US" w:eastAsia="zh-CN"/>
            <w:rPrChange w:id="3305" w:author="Kaski Maiju" w:date="2025-03-19T14:31:00Z" w16du:dateUtc="2025-03-19T12:31:00Z">
              <w:rPr>
                <w:rFonts w:ascii="Calibri" w:hAnsi="Calibri"/>
                <w:lang w:val="en-US" w:eastAsia="zh-CN"/>
              </w:rPr>
            </w:rPrChange>
          </w:rPr>
          <w:t xml:space="preserve">VTS system publishes the latest allocation schedules </w:t>
        </w:r>
        <w:r w:rsidRPr="00144266">
          <w:rPr>
            <w:rFonts w:ascii="Calibri" w:hAnsi="Calibri" w:cs="Times New Roman"/>
            <w:highlight w:val="yellow"/>
            <w:lang w:val="en-US" w:eastAsia="zh-CN"/>
            <w:rPrChange w:id="3306" w:author="Kaski Maiju" w:date="2025-03-19T14:31:00Z" w16du:dateUtc="2025-03-19T12:31:00Z">
              <w:rPr>
                <w:rFonts w:ascii="Calibri" w:hAnsi="Calibri" w:cs="Times New Roman"/>
                <w:lang w:eastAsia="zh-CN"/>
              </w:rPr>
            </w:rPrChange>
          </w:rPr>
          <w:t>(full or</w:t>
        </w:r>
        <w:r w:rsidRPr="00144266">
          <w:rPr>
            <w:highlight w:val="yellow"/>
            <w:lang w:val="en-US"/>
            <w:rPrChange w:id="3307" w:author="Kaski Maiju" w:date="2025-03-19T14:31:00Z" w16du:dateUtc="2025-03-19T12:31:00Z">
              <w:rPr/>
            </w:rPrChange>
          </w:rPr>
          <w:t xml:space="preserve"> </w:t>
        </w:r>
        <w:r w:rsidRPr="00144266">
          <w:rPr>
            <w:rFonts w:ascii="Calibri" w:hAnsi="Calibri" w:cs="Times New Roman"/>
            <w:highlight w:val="yellow"/>
            <w:lang w:val="en-US" w:eastAsia="zh-CN"/>
            <w:rPrChange w:id="3308" w:author="Kaski Maiju" w:date="2025-03-19T14:31:00Z" w16du:dateUtc="2025-03-19T12:31:00Z">
              <w:rPr>
                <w:rFonts w:ascii="Calibri" w:hAnsi="Calibri" w:cs="Times New Roman"/>
                <w:lang w:eastAsia="zh-CN"/>
              </w:rPr>
            </w:rPrChange>
          </w:rPr>
          <w:t>incremental)</w:t>
        </w:r>
        <w:r w:rsidRPr="00144266">
          <w:rPr>
            <w:rFonts w:ascii="Calibri" w:hAnsi="Calibri"/>
            <w:highlight w:val="yellow"/>
            <w:lang w:val="en-US" w:eastAsia="zh-CN"/>
            <w:rPrChange w:id="3309" w:author="Kaski Maiju" w:date="2025-03-19T14:31:00Z" w16du:dateUtc="2025-03-19T12:31:00Z">
              <w:rPr>
                <w:rFonts w:ascii="Calibri" w:hAnsi="Calibri"/>
                <w:lang w:val="en-US" w:eastAsia="zh-CN"/>
              </w:rPr>
            </w:rPrChange>
          </w:rPr>
          <w:t xml:space="preserve"> to the “Scheduling and Allocation Service”</w:t>
        </w:r>
      </w:ins>
    </w:p>
    <w:p w14:paraId="28DE78A1" w14:textId="77777777" w:rsidR="00A1168D" w:rsidRPr="00144266" w:rsidRDefault="00A1168D" w:rsidP="00A1168D">
      <w:pPr>
        <w:pStyle w:val="Luettelokappale"/>
        <w:numPr>
          <w:ilvl w:val="0"/>
          <w:numId w:val="125"/>
        </w:numPr>
        <w:autoSpaceDE w:val="0"/>
        <w:autoSpaceDN w:val="0"/>
        <w:adjustRightInd w:val="0"/>
        <w:spacing w:after="0" w:line="240" w:lineRule="auto"/>
        <w:rPr>
          <w:ins w:id="3310" w:author="Kaski Maiju" w:date="2025-03-19T14:27:00Z" w16du:dateUtc="2025-03-19T12:27:00Z"/>
          <w:rFonts w:ascii="Calibri" w:hAnsi="Calibri"/>
          <w:highlight w:val="yellow"/>
          <w:lang w:val="en-US"/>
          <w:rPrChange w:id="3311" w:author="Kaski Maiju" w:date="2025-03-19T14:31:00Z" w16du:dateUtc="2025-03-19T12:31:00Z">
            <w:rPr>
              <w:ins w:id="3312" w:author="Kaski Maiju" w:date="2025-03-19T14:27:00Z" w16du:dateUtc="2025-03-19T12:27:00Z"/>
              <w:rFonts w:ascii="Calibri" w:hAnsi="Calibri"/>
              <w:lang w:val="en-US"/>
            </w:rPr>
          </w:rPrChange>
        </w:rPr>
      </w:pPr>
      <w:ins w:id="3313" w:author="Kaski Maiju" w:date="2025-03-19T14:27:00Z" w16du:dateUtc="2025-03-19T12:27:00Z">
        <w:r w:rsidRPr="00144266">
          <w:rPr>
            <w:rFonts w:ascii="Calibri" w:hAnsi="Calibri"/>
            <w:highlight w:val="yellow"/>
            <w:lang w:val="en-US" w:eastAsia="zh-CN"/>
            <w:rPrChange w:id="3314" w:author="Kaski Maiju" w:date="2025-03-19T14:31:00Z" w16du:dateUtc="2025-03-19T12:31:00Z">
              <w:rPr>
                <w:rFonts w:ascii="Calibri" w:hAnsi="Calibri"/>
                <w:lang w:val="en-US" w:eastAsia="zh-CN"/>
              </w:rPr>
            </w:rPrChange>
          </w:rPr>
          <w:t xml:space="preserve">“Scheduling and Allocation Service” </w:t>
        </w:r>
        <w:r w:rsidRPr="00144266">
          <w:rPr>
            <w:rFonts w:ascii="Calibri" w:hAnsi="Calibri"/>
            <w:highlight w:val="yellow"/>
            <w:lang w:val="en-US"/>
            <w:rPrChange w:id="3315" w:author="Kaski Maiju" w:date="2025-03-19T14:31:00Z" w16du:dateUtc="2025-03-19T12:31:00Z">
              <w:rPr>
                <w:rFonts w:ascii="Calibri" w:hAnsi="Calibri"/>
                <w:lang w:val="en-US"/>
              </w:rPr>
            </w:rPrChange>
          </w:rPr>
          <w:t>acknowledges automatically</w:t>
        </w:r>
        <w:r w:rsidRPr="00144266">
          <w:rPr>
            <w:rFonts w:ascii="Calibri" w:hAnsi="Calibri"/>
            <w:highlight w:val="yellow"/>
            <w:lang w:val="en-US" w:eastAsia="zh-CN"/>
            <w:rPrChange w:id="3316" w:author="Kaski Maiju" w:date="2025-03-19T14:31:00Z" w16du:dateUtc="2025-03-19T12:31:00Z">
              <w:rPr>
                <w:rFonts w:ascii="Calibri" w:hAnsi="Calibri"/>
                <w:lang w:val="en-US" w:eastAsia="zh-CN"/>
              </w:rPr>
            </w:rPrChange>
          </w:rPr>
          <w:t xml:space="preserve"> upon receipt</w:t>
        </w:r>
      </w:ins>
    </w:p>
    <w:p w14:paraId="79C69120" w14:textId="77777777" w:rsidR="00A1168D" w:rsidRPr="00144266" w:rsidRDefault="00A1168D" w:rsidP="00A1168D">
      <w:pPr>
        <w:pStyle w:val="Leipteksti"/>
        <w:rPr>
          <w:ins w:id="3317" w:author="Kaski Maiju" w:date="2025-03-19T14:27:00Z" w16du:dateUtc="2025-03-19T12:27:00Z"/>
          <w:highlight w:val="yellow"/>
          <w:lang w:val="en-US"/>
          <w:rPrChange w:id="3318" w:author="Kaski Maiju" w:date="2025-03-19T14:31:00Z" w16du:dateUtc="2025-03-19T12:31:00Z">
            <w:rPr>
              <w:ins w:id="3319" w:author="Kaski Maiju" w:date="2025-03-19T14:27:00Z" w16du:dateUtc="2025-03-19T12:27:00Z"/>
              <w:lang w:val="en-US"/>
            </w:rPr>
          </w:rPrChange>
        </w:rPr>
      </w:pPr>
    </w:p>
    <w:p w14:paraId="51BA7442" w14:textId="77777777" w:rsidR="00A1168D" w:rsidRPr="00144266" w:rsidRDefault="00A1168D" w:rsidP="00A1168D">
      <w:pPr>
        <w:pStyle w:val="AppendixHead3"/>
        <w:rPr>
          <w:ins w:id="3320" w:author="Kaski Maiju" w:date="2025-03-19T14:27:00Z" w16du:dateUtc="2025-03-19T12:27:00Z"/>
          <w:rFonts w:ascii="Calibri" w:eastAsiaTheme="minorEastAsia" w:hAnsi="Calibri" w:cs="Calibri"/>
          <w:highlight w:val="yellow"/>
          <w:lang w:eastAsia="zh-CN"/>
          <w:rPrChange w:id="3321" w:author="Kaski Maiju" w:date="2025-03-19T14:31:00Z" w16du:dateUtc="2025-03-19T12:31:00Z">
            <w:rPr>
              <w:ins w:id="3322" w:author="Kaski Maiju" w:date="2025-03-19T14:27:00Z" w16du:dateUtc="2025-03-19T12:27:00Z"/>
              <w:rFonts w:ascii="Calibri" w:eastAsiaTheme="minorEastAsia" w:hAnsi="Calibri" w:cs="Calibri"/>
              <w:lang w:eastAsia="zh-CN"/>
            </w:rPr>
          </w:rPrChange>
        </w:rPr>
      </w:pPr>
      <w:ins w:id="3323" w:author="Kaski Maiju" w:date="2025-03-19T14:27:00Z" w16du:dateUtc="2025-03-19T12:27:00Z">
        <w:r w:rsidRPr="00144266">
          <w:rPr>
            <w:rFonts w:ascii="Calibri" w:hAnsi="Calibri" w:cs="Calibri"/>
            <w:highlight w:val="yellow"/>
            <w:lang w:eastAsia="zh-CN"/>
            <w:rPrChange w:id="3324" w:author="Kaski Maiju" w:date="2025-03-19T14:31:00Z" w16du:dateUtc="2025-03-19T12:31:00Z">
              <w:rPr>
                <w:rFonts w:ascii="Calibri" w:hAnsi="Calibri" w:cs="Calibri"/>
                <w:lang w:eastAsia="zh-CN"/>
              </w:rPr>
            </w:rPrChange>
          </w:rPr>
          <w:t xml:space="preserve">Use Case </w:t>
        </w:r>
        <w:r w:rsidRPr="00144266">
          <w:rPr>
            <w:rFonts w:ascii="Calibri" w:eastAsiaTheme="minorEastAsia" w:hAnsi="Calibri" w:cs="Calibri"/>
            <w:highlight w:val="yellow"/>
            <w:lang w:eastAsia="zh-CN"/>
            <w:rPrChange w:id="3325" w:author="Kaski Maiju" w:date="2025-03-19T14:31:00Z" w16du:dateUtc="2025-03-19T12:31:00Z">
              <w:rPr>
                <w:rFonts w:ascii="Calibri" w:eastAsiaTheme="minorEastAsia" w:hAnsi="Calibri" w:cs="Calibri"/>
                <w:lang w:eastAsia="zh-CN"/>
              </w:rPr>
            </w:rPrChange>
          </w:rPr>
          <w:t>2</w:t>
        </w:r>
        <w:r w:rsidRPr="00144266">
          <w:rPr>
            <w:rFonts w:ascii="Calibri" w:hAnsi="Calibri" w:cs="Calibri"/>
            <w:highlight w:val="yellow"/>
            <w:lang w:eastAsia="zh-CN"/>
            <w:rPrChange w:id="3326" w:author="Kaski Maiju" w:date="2025-03-19T14:31:00Z" w16du:dateUtc="2025-03-19T12:31:00Z">
              <w:rPr>
                <w:rFonts w:ascii="Calibri" w:hAnsi="Calibri" w:cs="Calibri"/>
                <w:lang w:eastAsia="zh-CN"/>
              </w:rPr>
            </w:rPrChange>
          </w:rPr>
          <w:t xml:space="preserve"> – </w:t>
        </w:r>
        <w:r w:rsidRPr="00144266">
          <w:rPr>
            <w:rFonts w:ascii="Calibri" w:eastAsiaTheme="minorEastAsia" w:hAnsi="Calibri" w:cs="Calibri"/>
            <w:highlight w:val="yellow"/>
            <w:lang w:eastAsia="zh-CN"/>
            <w:rPrChange w:id="3327" w:author="Kaski Maiju" w:date="2025-03-19T14:31:00Z" w16du:dateUtc="2025-03-19T12:31:00Z">
              <w:rPr>
                <w:rFonts w:ascii="Calibri" w:eastAsiaTheme="minorEastAsia" w:hAnsi="Calibri" w:cs="Calibri"/>
                <w:lang w:eastAsia="zh-CN"/>
              </w:rPr>
            </w:rPrChange>
          </w:rPr>
          <w:t>Querying the allocation schedules</w:t>
        </w:r>
        <w:r w:rsidRPr="00144266">
          <w:rPr>
            <w:rFonts w:ascii="Calibri" w:hAnsi="Calibri" w:cs="Calibri"/>
            <w:highlight w:val="yellow"/>
            <w:lang w:eastAsia="zh-CN"/>
            <w:rPrChange w:id="3328" w:author="Kaski Maiju" w:date="2025-03-19T14:31:00Z" w16du:dateUtc="2025-03-19T12:31:00Z">
              <w:rPr>
                <w:rFonts w:ascii="Calibri" w:hAnsi="Calibri" w:cs="Calibri"/>
                <w:lang w:eastAsia="zh-CN"/>
              </w:rPr>
            </w:rPrChange>
          </w:rPr>
          <w:t xml:space="preserve"> </w:t>
        </w:r>
      </w:ins>
    </w:p>
    <w:p w14:paraId="790AD6B9" w14:textId="77777777" w:rsidR="00A1168D" w:rsidRPr="00144266" w:rsidRDefault="00A1168D" w:rsidP="00A1168D">
      <w:pPr>
        <w:spacing w:after="160"/>
        <w:ind w:left="2608" w:hanging="2608"/>
        <w:rPr>
          <w:ins w:id="3329" w:author="Kaski Maiju" w:date="2025-03-19T14:27:00Z" w16du:dateUtc="2025-03-19T12:27:00Z"/>
          <w:rFonts w:ascii="Calibri" w:eastAsiaTheme="minorEastAsia" w:hAnsi="Calibri" w:cs="Times New Roman"/>
          <w:highlight w:val="yellow"/>
          <w:lang w:eastAsia="zh-CN"/>
          <w:rPrChange w:id="3330" w:author="Kaski Maiju" w:date="2025-03-19T14:31:00Z" w16du:dateUtc="2025-03-19T12:31:00Z">
            <w:rPr>
              <w:ins w:id="3331" w:author="Kaski Maiju" w:date="2025-03-19T14:27:00Z" w16du:dateUtc="2025-03-19T12:27:00Z"/>
              <w:rFonts w:ascii="Calibri" w:eastAsiaTheme="minorEastAsia" w:hAnsi="Calibri" w:cs="Times New Roman"/>
              <w:lang w:eastAsia="zh-CN"/>
            </w:rPr>
          </w:rPrChange>
        </w:rPr>
      </w:pPr>
      <w:ins w:id="3332" w:author="Kaski Maiju" w:date="2025-03-19T14:27:00Z" w16du:dateUtc="2025-03-19T12:27:00Z">
        <w:r w:rsidRPr="00144266">
          <w:rPr>
            <w:rFonts w:ascii="Calibri" w:eastAsia="Calibri" w:hAnsi="Calibri" w:cs="Times New Roman"/>
            <w:highlight w:val="yellow"/>
            <w:u w:val="single"/>
            <w:rPrChange w:id="3333" w:author="Kaski Maiju" w:date="2025-03-19T14:31:00Z" w16du:dateUtc="2025-03-19T12:31:00Z">
              <w:rPr>
                <w:rFonts w:ascii="Calibri" w:eastAsia="Calibri" w:hAnsi="Calibri" w:cs="Times New Roman"/>
                <w:u w:val="single"/>
              </w:rPr>
            </w:rPrChange>
          </w:rPr>
          <w:t>Description:</w:t>
        </w:r>
        <w:r w:rsidRPr="00144266">
          <w:rPr>
            <w:rFonts w:ascii="Calibri" w:eastAsia="Calibri" w:hAnsi="Calibri" w:cs="Times New Roman"/>
            <w:highlight w:val="yellow"/>
            <w:rPrChange w:id="3334" w:author="Kaski Maiju" w:date="2025-03-19T14:31:00Z" w16du:dateUtc="2025-03-19T12:31:00Z">
              <w:rPr>
                <w:rFonts w:ascii="Calibri" w:eastAsia="Calibri" w:hAnsi="Calibri" w:cs="Times New Roman"/>
              </w:rPr>
            </w:rPrChange>
          </w:rPr>
          <w:tab/>
        </w:r>
        <w:r w:rsidRPr="00144266">
          <w:rPr>
            <w:rFonts w:ascii="Calibri" w:hAnsi="Calibri" w:cs="Times New Roman"/>
            <w:highlight w:val="yellow"/>
            <w:lang w:eastAsia="zh-CN"/>
            <w:rPrChange w:id="3335" w:author="Kaski Maiju" w:date="2025-03-19T14:31:00Z" w16du:dateUtc="2025-03-19T12:31:00Z">
              <w:rPr>
                <w:rFonts w:ascii="Calibri" w:hAnsi="Calibri" w:cs="Times New Roman"/>
                <w:lang w:eastAsia="zh-CN"/>
              </w:rPr>
            </w:rPrChange>
          </w:rPr>
          <w:t>The service receives a query message and feedback on the query result</w:t>
        </w:r>
        <w:r w:rsidRPr="00144266">
          <w:rPr>
            <w:rFonts w:ascii="Calibri" w:eastAsiaTheme="minorEastAsia" w:hAnsi="Calibri" w:cs="Times New Roman"/>
            <w:highlight w:val="yellow"/>
            <w:lang w:eastAsia="zh-CN"/>
            <w:rPrChange w:id="3336" w:author="Kaski Maiju" w:date="2025-03-19T14:31:00Z" w16du:dateUtc="2025-03-19T12:31:00Z">
              <w:rPr>
                <w:rFonts w:ascii="Calibri" w:eastAsiaTheme="minorEastAsia" w:hAnsi="Calibri" w:cs="Times New Roman"/>
                <w:lang w:eastAsia="zh-CN"/>
              </w:rPr>
            </w:rPrChange>
          </w:rPr>
          <w:t>.</w:t>
        </w:r>
      </w:ins>
    </w:p>
    <w:p w14:paraId="2FDC73BD" w14:textId="77777777" w:rsidR="00A1168D" w:rsidRPr="00144266" w:rsidRDefault="00A1168D" w:rsidP="00A1168D">
      <w:pPr>
        <w:spacing w:after="160" w:line="259" w:lineRule="auto"/>
        <w:rPr>
          <w:ins w:id="3337" w:author="Kaski Maiju" w:date="2025-03-19T14:27:00Z" w16du:dateUtc="2025-03-19T12:27:00Z"/>
          <w:rFonts w:ascii="Calibri" w:eastAsia="Calibri" w:hAnsi="Calibri"/>
          <w:highlight w:val="yellow"/>
          <w:u w:val="single"/>
          <w:rPrChange w:id="3338" w:author="Kaski Maiju" w:date="2025-03-19T14:31:00Z" w16du:dateUtc="2025-03-19T12:31:00Z">
            <w:rPr>
              <w:ins w:id="3339" w:author="Kaski Maiju" w:date="2025-03-19T14:27:00Z" w16du:dateUtc="2025-03-19T12:27:00Z"/>
              <w:rFonts w:ascii="Calibri" w:eastAsia="Calibri" w:hAnsi="Calibri"/>
              <w:u w:val="single"/>
            </w:rPr>
          </w:rPrChange>
        </w:rPr>
      </w:pPr>
      <w:ins w:id="3340" w:author="Kaski Maiju" w:date="2025-03-19T14:27:00Z" w16du:dateUtc="2025-03-19T12:27:00Z">
        <w:r w:rsidRPr="00144266">
          <w:rPr>
            <w:rFonts w:ascii="Calibri" w:eastAsia="Calibri" w:hAnsi="Calibri"/>
            <w:color w:val="000000" w:themeColor="text1"/>
            <w:highlight w:val="yellow"/>
            <w:u w:val="single"/>
            <w:rPrChange w:id="3341" w:author="Kaski Maiju" w:date="2025-03-19T14:31:00Z" w16du:dateUtc="2025-03-19T12:31:00Z">
              <w:rPr>
                <w:rFonts w:ascii="Calibri" w:eastAsia="Calibri" w:hAnsi="Calibri"/>
                <w:color w:val="000000" w:themeColor="text1"/>
                <w:u w:val="single"/>
              </w:rPr>
            </w:rPrChange>
          </w:rPr>
          <w:t>Typical sequence:</w:t>
        </w:r>
      </w:ins>
    </w:p>
    <w:p w14:paraId="3750EF4E" w14:textId="77777777" w:rsidR="00A1168D" w:rsidRPr="00144266" w:rsidRDefault="00A1168D" w:rsidP="00A1168D">
      <w:pPr>
        <w:pStyle w:val="Luettelokappale"/>
        <w:numPr>
          <w:ilvl w:val="0"/>
          <w:numId w:val="130"/>
        </w:numPr>
        <w:autoSpaceDE w:val="0"/>
        <w:autoSpaceDN w:val="0"/>
        <w:adjustRightInd w:val="0"/>
        <w:spacing w:after="0" w:line="240" w:lineRule="auto"/>
        <w:rPr>
          <w:ins w:id="3342" w:author="Kaski Maiju" w:date="2025-03-19T14:27:00Z" w16du:dateUtc="2025-03-19T12:27:00Z"/>
          <w:rFonts w:ascii="Calibri" w:hAnsi="Calibri"/>
          <w:highlight w:val="yellow"/>
          <w:lang w:val="en-US"/>
          <w:rPrChange w:id="3343" w:author="Kaski Maiju" w:date="2025-03-19T14:31:00Z" w16du:dateUtc="2025-03-19T12:31:00Z">
            <w:rPr>
              <w:ins w:id="3344" w:author="Kaski Maiju" w:date="2025-03-19T14:27:00Z" w16du:dateUtc="2025-03-19T12:27:00Z"/>
              <w:rFonts w:ascii="Calibri" w:hAnsi="Calibri"/>
              <w:lang w:val="en-US"/>
            </w:rPr>
          </w:rPrChange>
        </w:rPr>
      </w:pPr>
      <w:ins w:id="3345" w:author="Kaski Maiju" w:date="2025-03-19T14:27:00Z" w16du:dateUtc="2025-03-19T12:27:00Z">
        <w:r w:rsidRPr="00144266">
          <w:rPr>
            <w:rFonts w:ascii="Calibri" w:hAnsi="Calibri"/>
            <w:highlight w:val="yellow"/>
            <w:lang w:val="en-US" w:eastAsia="zh-CN"/>
            <w:rPrChange w:id="3346" w:author="Kaski Maiju" w:date="2025-03-19T14:31:00Z" w16du:dateUtc="2025-03-19T12:31:00Z">
              <w:rPr>
                <w:rFonts w:ascii="Calibri" w:hAnsi="Calibri"/>
                <w:lang w:val="en-US" w:eastAsia="zh-CN"/>
              </w:rPr>
            </w:rPrChange>
          </w:rPr>
          <w:t xml:space="preserve">“Scheduling and Allocation Service” </w:t>
        </w:r>
        <w:r w:rsidRPr="00144266">
          <w:rPr>
            <w:rFonts w:ascii="Calibri" w:hAnsi="Calibri"/>
            <w:highlight w:val="yellow"/>
            <w:lang w:val="en-US"/>
            <w:rPrChange w:id="3347" w:author="Kaski Maiju" w:date="2025-03-19T14:31:00Z" w16du:dateUtc="2025-03-19T12:31:00Z">
              <w:rPr>
                <w:rFonts w:ascii="Calibri" w:hAnsi="Calibri"/>
                <w:lang w:val="en-US"/>
              </w:rPr>
            </w:rPrChange>
          </w:rPr>
          <w:t>acknowledges automatically</w:t>
        </w:r>
        <w:r w:rsidRPr="00144266">
          <w:rPr>
            <w:rFonts w:ascii="Calibri" w:hAnsi="Calibri"/>
            <w:highlight w:val="yellow"/>
            <w:lang w:val="en-US" w:eastAsia="zh-CN"/>
            <w:rPrChange w:id="3348" w:author="Kaski Maiju" w:date="2025-03-19T14:31:00Z" w16du:dateUtc="2025-03-19T12:31:00Z">
              <w:rPr>
                <w:rFonts w:ascii="Calibri" w:hAnsi="Calibri"/>
                <w:lang w:val="en-US" w:eastAsia="zh-CN"/>
              </w:rPr>
            </w:rPrChange>
          </w:rPr>
          <w:t xml:space="preserve"> upon receiving </w:t>
        </w:r>
        <w:r w:rsidRPr="00144266">
          <w:rPr>
            <w:rFonts w:ascii="Calibri" w:hAnsi="Calibri" w:cs="Times New Roman"/>
            <w:highlight w:val="yellow"/>
            <w:lang w:val="en-US"/>
            <w:rPrChange w:id="3349" w:author="Kaski Maiju" w:date="2025-03-19T14:31:00Z" w16du:dateUtc="2025-03-19T12:31:00Z">
              <w:rPr>
                <w:rFonts w:ascii="Calibri" w:hAnsi="Calibri" w:cs="Times New Roman"/>
              </w:rPr>
            </w:rPrChange>
          </w:rPr>
          <w:t xml:space="preserve">the </w:t>
        </w:r>
        <w:r w:rsidRPr="00144266">
          <w:rPr>
            <w:rFonts w:ascii="Calibri" w:hAnsi="Calibri" w:cs="Times New Roman"/>
            <w:highlight w:val="yellow"/>
            <w:lang w:val="en-US" w:eastAsia="zh-CN"/>
            <w:rPrChange w:id="3350" w:author="Kaski Maiju" w:date="2025-03-19T14:31:00Z" w16du:dateUtc="2025-03-19T12:31:00Z">
              <w:rPr>
                <w:rFonts w:ascii="Calibri" w:hAnsi="Calibri" w:cs="Times New Roman"/>
                <w:lang w:eastAsia="zh-CN"/>
              </w:rPr>
            </w:rPrChange>
          </w:rPr>
          <w:t>query message</w:t>
        </w:r>
      </w:ins>
    </w:p>
    <w:p w14:paraId="36F94E6A" w14:textId="77777777" w:rsidR="00A1168D" w:rsidRPr="00144266" w:rsidRDefault="00A1168D" w:rsidP="00A1168D">
      <w:pPr>
        <w:pStyle w:val="Luettelokappale"/>
        <w:numPr>
          <w:ilvl w:val="0"/>
          <w:numId w:val="130"/>
        </w:numPr>
        <w:autoSpaceDE w:val="0"/>
        <w:autoSpaceDN w:val="0"/>
        <w:adjustRightInd w:val="0"/>
        <w:spacing w:after="0" w:line="240" w:lineRule="auto"/>
        <w:rPr>
          <w:ins w:id="3351" w:author="Kaski Maiju" w:date="2025-03-19T14:27:00Z" w16du:dateUtc="2025-03-19T12:27:00Z"/>
          <w:rFonts w:ascii="Calibri" w:hAnsi="Calibri"/>
          <w:highlight w:val="yellow"/>
          <w:lang w:val="en-US"/>
          <w:rPrChange w:id="3352" w:author="Kaski Maiju" w:date="2025-03-19T14:31:00Z" w16du:dateUtc="2025-03-19T12:31:00Z">
            <w:rPr>
              <w:ins w:id="3353" w:author="Kaski Maiju" w:date="2025-03-19T14:27:00Z" w16du:dateUtc="2025-03-19T12:27:00Z"/>
              <w:rFonts w:ascii="Calibri" w:hAnsi="Calibri"/>
              <w:lang w:val="en-US"/>
            </w:rPr>
          </w:rPrChange>
        </w:rPr>
      </w:pPr>
      <w:ins w:id="3354" w:author="Kaski Maiju" w:date="2025-03-19T14:27:00Z" w16du:dateUtc="2025-03-19T12:27:00Z">
        <w:r w:rsidRPr="00144266">
          <w:rPr>
            <w:rFonts w:ascii="Calibri" w:hAnsi="Calibri"/>
            <w:highlight w:val="yellow"/>
            <w:lang w:val="en-US" w:eastAsia="zh-CN"/>
            <w:rPrChange w:id="3355" w:author="Kaski Maiju" w:date="2025-03-19T14:31:00Z" w16du:dateUtc="2025-03-19T12:31:00Z">
              <w:rPr>
                <w:rFonts w:ascii="Calibri" w:hAnsi="Calibri"/>
                <w:lang w:val="en-US" w:eastAsia="zh-CN"/>
              </w:rPr>
            </w:rPrChange>
          </w:rPr>
          <w:t>“Scheduling and Allocation Service” generates the query result message based on the allocation schedules</w:t>
        </w:r>
      </w:ins>
    </w:p>
    <w:p w14:paraId="15421280" w14:textId="77777777" w:rsidR="00A1168D" w:rsidRPr="00144266" w:rsidRDefault="00A1168D" w:rsidP="00A1168D">
      <w:pPr>
        <w:pStyle w:val="Luettelokappale"/>
        <w:numPr>
          <w:ilvl w:val="0"/>
          <w:numId w:val="130"/>
        </w:numPr>
        <w:autoSpaceDE w:val="0"/>
        <w:autoSpaceDN w:val="0"/>
        <w:adjustRightInd w:val="0"/>
        <w:spacing w:before="120" w:after="0" w:line="240" w:lineRule="auto"/>
        <w:rPr>
          <w:ins w:id="3356" w:author="Kaski Maiju" w:date="2025-03-19T14:27:00Z" w16du:dateUtc="2025-03-19T12:27:00Z"/>
          <w:rFonts w:ascii="Calibri" w:hAnsi="Calibri"/>
          <w:highlight w:val="yellow"/>
          <w:lang w:val="en-US" w:eastAsia="zh-CN"/>
          <w:rPrChange w:id="3357" w:author="Kaski Maiju" w:date="2025-03-19T14:31:00Z" w16du:dateUtc="2025-03-19T12:31:00Z">
            <w:rPr>
              <w:ins w:id="3358" w:author="Kaski Maiju" w:date="2025-03-19T14:27:00Z" w16du:dateUtc="2025-03-19T12:27:00Z"/>
              <w:rFonts w:ascii="Calibri" w:hAnsi="Calibri"/>
              <w:lang w:val="en-US" w:eastAsia="zh-CN"/>
            </w:rPr>
          </w:rPrChange>
        </w:rPr>
      </w:pPr>
      <w:ins w:id="3359" w:author="Kaski Maiju" w:date="2025-03-19T14:27:00Z" w16du:dateUtc="2025-03-19T12:27:00Z">
        <w:r w:rsidRPr="00144266">
          <w:rPr>
            <w:rFonts w:ascii="Calibri" w:hAnsi="Calibri"/>
            <w:highlight w:val="yellow"/>
            <w:lang w:val="en-US" w:eastAsia="zh-CN"/>
            <w:rPrChange w:id="3360" w:author="Kaski Maiju" w:date="2025-03-19T14:31:00Z" w16du:dateUtc="2025-03-19T12:31:00Z">
              <w:rPr>
                <w:rFonts w:ascii="Calibri" w:hAnsi="Calibri"/>
                <w:lang w:val="en-US" w:eastAsia="zh-CN"/>
              </w:rPr>
            </w:rPrChange>
          </w:rPr>
          <w:t>“Scheduling and Allocation Service”</w:t>
        </w:r>
        <w:r w:rsidRPr="00144266">
          <w:rPr>
            <w:highlight w:val="yellow"/>
            <w:lang w:val="en-US"/>
            <w:rPrChange w:id="3361" w:author="Kaski Maiju" w:date="2025-03-19T14:31:00Z" w16du:dateUtc="2025-03-19T12:31:00Z">
              <w:rPr/>
            </w:rPrChange>
          </w:rPr>
          <w:t xml:space="preserve"> </w:t>
        </w:r>
        <w:r w:rsidRPr="00144266">
          <w:rPr>
            <w:rFonts w:ascii="Calibri" w:hAnsi="Calibri"/>
            <w:highlight w:val="yellow"/>
            <w:lang w:val="en-US" w:eastAsia="zh-CN"/>
            <w:rPrChange w:id="3362" w:author="Kaski Maiju" w:date="2025-03-19T14:31:00Z" w16du:dateUtc="2025-03-19T12:31:00Z">
              <w:rPr>
                <w:rFonts w:ascii="Calibri" w:hAnsi="Calibri"/>
                <w:lang w:val="en-US" w:eastAsia="zh-CN"/>
              </w:rPr>
            </w:rPrChange>
          </w:rPr>
          <w:t>sends the generated message to the initial receiving path</w:t>
        </w:r>
      </w:ins>
    </w:p>
    <w:p w14:paraId="22CC71BF" w14:textId="77777777" w:rsidR="00A1168D" w:rsidRPr="00144266" w:rsidRDefault="00A1168D" w:rsidP="00A1168D">
      <w:pPr>
        <w:pStyle w:val="Leipteksti"/>
        <w:rPr>
          <w:ins w:id="3363" w:author="Kaski Maiju" w:date="2025-03-19T14:27:00Z" w16du:dateUtc="2025-03-19T12:27:00Z"/>
          <w:highlight w:val="yellow"/>
          <w:lang w:val="en-US"/>
          <w:rPrChange w:id="3364" w:author="Kaski Maiju" w:date="2025-03-19T14:31:00Z" w16du:dateUtc="2025-03-19T12:31:00Z">
            <w:rPr>
              <w:ins w:id="3365" w:author="Kaski Maiju" w:date="2025-03-19T14:27:00Z" w16du:dateUtc="2025-03-19T12:27:00Z"/>
              <w:lang w:val="en-US"/>
            </w:rPr>
          </w:rPrChange>
        </w:rPr>
      </w:pPr>
    </w:p>
    <w:p w14:paraId="5A2E026B" w14:textId="77777777" w:rsidR="00A1168D" w:rsidRPr="00144266" w:rsidRDefault="00A1168D" w:rsidP="00A1168D">
      <w:pPr>
        <w:pStyle w:val="Bullet1"/>
        <w:numPr>
          <w:ilvl w:val="0"/>
          <w:numId w:val="0"/>
        </w:numPr>
        <w:rPr>
          <w:ins w:id="3366" w:author="Kaski Maiju" w:date="2025-03-19T14:27:00Z" w16du:dateUtc="2025-03-19T12:27:00Z"/>
          <w:highlight w:val="yellow"/>
          <w:rPrChange w:id="3367" w:author="Kaski Maiju" w:date="2025-03-19T14:31:00Z" w16du:dateUtc="2025-03-19T12:31:00Z">
            <w:rPr>
              <w:ins w:id="3368" w:author="Kaski Maiju" w:date="2025-03-19T14:27:00Z" w16du:dateUtc="2025-03-19T12:27:00Z"/>
            </w:rPr>
          </w:rPrChange>
        </w:rPr>
      </w:pPr>
    </w:p>
    <w:p w14:paraId="321F9FA2" w14:textId="77777777" w:rsidR="00A1168D" w:rsidRPr="00144266" w:rsidRDefault="00A1168D" w:rsidP="00A1168D">
      <w:pPr>
        <w:pStyle w:val="AppendixHead3"/>
        <w:rPr>
          <w:ins w:id="3369" w:author="Kaski Maiju" w:date="2025-03-19T14:27:00Z" w16du:dateUtc="2025-03-19T12:27:00Z"/>
          <w:rFonts w:ascii="Calibri" w:eastAsiaTheme="minorEastAsia" w:hAnsi="Calibri" w:cs="Calibri"/>
          <w:highlight w:val="yellow"/>
          <w:lang w:eastAsia="zh-CN"/>
          <w:rPrChange w:id="3370" w:author="Kaski Maiju" w:date="2025-03-19T14:31:00Z" w16du:dateUtc="2025-03-19T12:31:00Z">
            <w:rPr>
              <w:ins w:id="3371" w:author="Kaski Maiju" w:date="2025-03-19T14:27:00Z" w16du:dateUtc="2025-03-19T12:27:00Z"/>
              <w:rFonts w:ascii="Calibri" w:eastAsiaTheme="minorEastAsia" w:hAnsi="Calibri" w:cs="Calibri"/>
              <w:lang w:eastAsia="zh-CN"/>
            </w:rPr>
          </w:rPrChange>
        </w:rPr>
      </w:pPr>
      <w:ins w:id="3372" w:author="Kaski Maiju" w:date="2025-03-19T14:27:00Z" w16du:dateUtc="2025-03-19T12:27:00Z">
        <w:r w:rsidRPr="00144266">
          <w:rPr>
            <w:rFonts w:ascii="Calibri" w:hAnsi="Calibri" w:cs="Calibri"/>
            <w:highlight w:val="yellow"/>
            <w:lang w:eastAsia="zh-CN"/>
            <w:rPrChange w:id="3373" w:author="Kaski Maiju" w:date="2025-03-19T14:31:00Z" w16du:dateUtc="2025-03-19T12:31:00Z">
              <w:rPr>
                <w:rFonts w:ascii="Calibri" w:hAnsi="Calibri" w:cs="Calibri"/>
                <w:lang w:eastAsia="zh-CN"/>
              </w:rPr>
            </w:rPrChange>
          </w:rPr>
          <w:t xml:space="preserve">Use Case </w:t>
        </w:r>
        <w:r w:rsidRPr="00144266">
          <w:rPr>
            <w:rFonts w:ascii="Calibri" w:eastAsiaTheme="minorEastAsia" w:hAnsi="Calibri" w:cs="Calibri"/>
            <w:highlight w:val="yellow"/>
            <w:lang w:eastAsia="zh-CN"/>
            <w:rPrChange w:id="3374" w:author="Kaski Maiju" w:date="2025-03-19T14:31:00Z" w16du:dateUtc="2025-03-19T12:31:00Z">
              <w:rPr>
                <w:rFonts w:ascii="Calibri" w:eastAsiaTheme="minorEastAsia" w:hAnsi="Calibri" w:cs="Calibri"/>
                <w:lang w:eastAsia="zh-CN"/>
              </w:rPr>
            </w:rPrChange>
          </w:rPr>
          <w:t>4</w:t>
        </w:r>
        <w:r w:rsidRPr="00144266">
          <w:rPr>
            <w:rFonts w:ascii="Calibri" w:hAnsi="Calibri" w:cs="Calibri"/>
            <w:highlight w:val="yellow"/>
            <w:lang w:eastAsia="zh-CN"/>
            <w:rPrChange w:id="3375" w:author="Kaski Maiju" w:date="2025-03-19T14:31:00Z" w16du:dateUtc="2025-03-19T12:31:00Z">
              <w:rPr>
                <w:rFonts w:ascii="Calibri" w:hAnsi="Calibri" w:cs="Calibri"/>
                <w:lang w:eastAsia="zh-CN"/>
              </w:rPr>
            </w:rPrChange>
          </w:rPr>
          <w:t xml:space="preserve"> – </w:t>
        </w:r>
        <w:r w:rsidRPr="00144266">
          <w:rPr>
            <w:rFonts w:ascii="Calibri" w:eastAsiaTheme="minorEastAsia" w:hAnsi="Calibri" w:cs="Calibri"/>
            <w:highlight w:val="yellow"/>
            <w:lang w:eastAsia="zh-CN"/>
            <w:rPrChange w:id="3376" w:author="Kaski Maiju" w:date="2025-03-19T14:31:00Z" w16du:dateUtc="2025-03-19T12:31:00Z">
              <w:rPr>
                <w:rFonts w:ascii="Calibri" w:eastAsiaTheme="minorEastAsia" w:hAnsi="Calibri" w:cs="Calibri"/>
                <w:lang w:eastAsia="zh-CN"/>
              </w:rPr>
            </w:rPrChange>
          </w:rPr>
          <w:t>Allocating an anchorage</w:t>
        </w:r>
        <w:r w:rsidRPr="00144266">
          <w:rPr>
            <w:rFonts w:ascii="Calibri" w:hAnsi="Calibri" w:cs="Calibri"/>
            <w:highlight w:val="yellow"/>
            <w:lang w:eastAsia="zh-CN"/>
            <w:rPrChange w:id="3377" w:author="Kaski Maiju" w:date="2025-03-19T14:31:00Z" w16du:dateUtc="2025-03-19T12:31:00Z">
              <w:rPr>
                <w:rFonts w:ascii="Calibri" w:hAnsi="Calibri" w:cs="Calibri"/>
                <w:lang w:eastAsia="zh-CN"/>
              </w:rPr>
            </w:rPrChange>
          </w:rPr>
          <w:t xml:space="preserve"> </w:t>
        </w:r>
      </w:ins>
    </w:p>
    <w:p w14:paraId="023BDEC0" w14:textId="77777777" w:rsidR="00A1168D" w:rsidRPr="00144266" w:rsidRDefault="00A1168D" w:rsidP="00A1168D">
      <w:pPr>
        <w:spacing w:after="160"/>
        <w:ind w:left="2608" w:hanging="2608"/>
        <w:rPr>
          <w:ins w:id="3378" w:author="Kaski Maiju" w:date="2025-03-19T14:27:00Z" w16du:dateUtc="2025-03-19T12:27:00Z"/>
          <w:rFonts w:ascii="Calibri" w:hAnsi="Calibri" w:cs="Times New Roman"/>
          <w:highlight w:val="yellow"/>
          <w:rPrChange w:id="3379" w:author="Kaski Maiju" w:date="2025-03-19T14:31:00Z" w16du:dateUtc="2025-03-19T12:31:00Z">
            <w:rPr>
              <w:ins w:id="3380" w:author="Kaski Maiju" w:date="2025-03-19T14:27:00Z" w16du:dateUtc="2025-03-19T12:27:00Z"/>
              <w:rFonts w:ascii="Calibri" w:hAnsi="Calibri" w:cs="Times New Roman"/>
            </w:rPr>
          </w:rPrChange>
        </w:rPr>
      </w:pPr>
      <w:ins w:id="3381" w:author="Kaski Maiju" w:date="2025-03-19T14:27:00Z" w16du:dateUtc="2025-03-19T12:27:00Z">
        <w:r w:rsidRPr="00144266">
          <w:rPr>
            <w:rFonts w:ascii="Calibri" w:eastAsia="Calibri" w:hAnsi="Calibri" w:cs="Times New Roman"/>
            <w:highlight w:val="yellow"/>
            <w:u w:val="single"/>
            <w:rPrChange w:id="3382" w:author="Kaski Maiju" w:date="2025-03-19T14:31:00Z" w16du:dateUtc="2025-03-19T12:31:00Z">
              <w:rPr>
                <w:rFonts w:ascii="Calibri" w:eastAsia="Calibri" w:hAnsi="Calibri" w:cs="Times New Roman"/>
                <w:u w:val="single"/>
              </w:rPr>
            </w:rPrChange>
          </w:rPr>
          <w:t>Description:</w:t>
        </w:r>
        <w:r w:rsidRPr="00144266">
          <w:rPr>
            <w:rFonts w:ascii="Calibri" w:eastAsia="Calibri" w:hAnsi="Calibri" w:cs="Times New Roman"/>
            <w:highlight w:val="yellow"/>
            <w:rPrChange w:id="3383" w:author="Kaski Maiju" w:date="2025-03-19T14:31:00Z" w16du:dateUtc="2025-03-19T12:31:00Z">
              <w:rPr>
                <w:rFonts w:ascii="Calibri" w:eastAsia="Calibri" w:hAnsi="Calibri" w:cs="Times New Roman"/>
              </w:rPr>
            </w:rPrChange>
          </w:rPr>
          <w:tab/>
        </w:r>
        <w:r w:rsidRPr="00144266">
          <w:rPr>
            <w:rFonts w:ascii="Calibri" w:hAnsi="Calibri" w:cs="Times New Roman"/>
            <w:highlight w:val="yellow"/>
            <w:rPrChange w:id="3384" w:author="Kaski Maiju" w:date="2025-03-19T14:31:00Z" w16du:dateUtc="2025-03-19T12:31:00Z">
              <w:rPr>
                <w:rFonts w:ascii="Calibri" w:hAnsi="Calibri" w:cs="Times New Roman"/>
              </w:rPr>
            </w:rPrChange>
          </w:rPr>
          <w:t>P</w:t>
        </w:r>
        <w:r w:rsidRPr="00144266">
          <w:rPr>
            <w:rFonts w:ascii="Calibri" w:eastAsia="Calibri" w:hAnsi="Calibri" w:cs="Times New Roman"/>
            <w:highlight w:val="yellow"/>
            <w:rPrChange w:id="3385" w:author="Kaski Maiju" w:date="2025-03-19T14:31:00Z" w16du:dateUtc="2025-03-19T12:31:00Z">
              <w:rPr>
                <w:rFonts w:ascii="Calibri" w:eastAsia="Calibri" w:hAnsi="Calibri" w:cs="Times New Roman"/>
              </w:rPr>
            </w:rPrChange>
          </w:rPr>
          <w:t xml:space="preserve">rior to </w:t>
        </w:r>
        <w:r w:rsidRPr="00144266">
          <w:rPr>
            <w:rFonts w:ascii="Calibri" w:hAnsi="Calibri" w:cs="Times New Roman"/>
            <w:highlight w:val="yellow"/>
            <w:rPrChange w:id="3386" w:author="Kaski Maiju" w:date="2025-03-19T14:31:00Z" w16du:dateUtc="2025-03-19T12:31:00Z">
              <w:rPr>
                <w:rFonts w:ascii="Calibri" w:hAnsi="Calibri" w:cs="Times New Roman"/>
              </w:rPr>
            </w:rPrChange>
          </w:rPr>
          <w:t>the</w:t>
        </w:r>
        <w:r w:rsidRPr="00144266">
          <w:rPr>
            <w:rFonts w:ascii="Calibri" w:eastAsia="Calibri" w:hAnsi="Calibri" w:cs="Times New Roman"/>
            <w:highlight w:val="yellow"/>
            <w:rPrChange w:id="3387" w:author="Kaski Maiju" w:date="2025-03-19T14:31:00Z" w16du:dateUtc="2025-03-19T12:31:00Z">
              <w:rPr>
                <w:rFonts w:ascii="Calibri" w:eastAsia="Calibri" w:hAnsi="Calibri" w:cs="Times New Roman"/>
              </w:rPr>
            </w:rPrChange>
          </w:rPr>
          <w:t xml:space="preserve"> </w:t>
        </w:r>
        <w:r w:rsidRPr="00144266">
          <w:rPr>
            <w:rFonts w:ascii="Calibri" w:hAnsi="Calibri" w:cs="Times New Roman"/>
            <w:highlight w:val="yellow"/>
            <w:rPrChange w:id="3388" w:author="Kaski Maiju" w:date="2025-03-19T14:31:00Z" w16du:dateUtc="2025-03-19T12:31:00Z">
              <w:rPr>
                <w:rFonts w:ascii="Calibri" w:hAnsi="Calibri" w:cs="Times New Roman"/>
              </w:rPr>
            </w:rPrChange>
          </w:rPr>
          <w:t>arrival</w:t>
        </w:r>
        <w:r w:rsidRPr="00144266">
          <w:rPr>
            <w:rFonts w:ascii="Calibri" w:eastAsia="Calibri" w:hAnsi="Calibri" w:cs="Times New Roman"/>
            <w:highlight w:val="yellow"/>
            <w:rPrChange w:id="3389" w:author="Kaski Maiju" w:date="2025-03-19T14:31:00Z" w16du:dateUtc="2025-03-19T12:31:00Z">
              <w:rPr>
                <w:rFonts w:ascii="Calibri" w:eastAsia="Calibri" w:hAnsi="Calibri" w:cs="Times New Roman"/>
              </w:rPr>
            </w:rPrChange>
          </w:rPr>
          <w:t xml:space="preserve"> </w:t>
        </w:r>
        <w:r w:rsidRPr="00144266">
          <w:rPr>
            <w:rFonts w:ascii="Calibri" w:hAnsi="Calibri" w:cs="Times New Roman"/>
            <w:highlight w:val="yellow"/>
            <w:lang w:eastAsia="zh-CN"/>
            <w:rPrChange w:id="3390" w:author="Kaski Maiju" w:date="2025-03-19T14:31:00Z" w16du:dateUtc="2025-03-19T12:31:00Z">
              <w:rPr>
                <w:rFonts w:ascii="Calibri" w:hAnsi="Calibri" w:cs="Times New Roman"/>
                <w:lang w:eastAsia="zh-CN"/>
              </w:rPr>
            </w:rPrChange>
          </w:rPr>
          <w:t>of</w:t>
        </w:r>
        <w:r w:rsidRPr="00144266">
          <w:rPr>
            <w:rFonts w:ascii="Calibri" w:hAnsi="Calibri" w:cs="Times New Roman"/>
            <w:highlight w:val="yellow"/>
            <w:rPrChange w:id="3391" w:author="Kaski Maiju" w:date="2025-03-19T14:31:00Z" w16du:dateUtc="2025-03-19T12:31:00Z">
              <w:rPr>
                <w:rFonts w:ascii="Calibri" w:hAnsi="Calibri" w:cs="Times New Roman"/>
              </w:rPr>
            </w:rPrChange>
          </w:rPr>
          <w:t xml:space="preserve"> the vessel, the service receives the </w:t>
        </w:r>
        <w:r w:rsidRPr="00144266">
          <w:rPr>
            <w:rFonts w:ascii="Calibri" w:hAnsi="Calibri" w:cs="Times New Roman"/>
            <w:highlight w:val="yellow"/>
            <w:lang w:eastAsia="zh-CN"/>
            <w:rPrChange w:id="3392" w:author="Kaski Maiju" w:date="2025-03-19T14:31:00Z" w16du:dateUtc="2025-03-19T12:31:00Z">
              <w:rPr>
                <w:rFonts w:ascii="Calibri" w:hAnsi="Calibri" w:cs="Times New Roman"/>
                <w:lang w:eastAsia="zh-CN"/>
              </w:rPr>
            </w:rPrChange>
          </w:rPr>
          <w:t>vessel’s request message of an anchorage</w:t>
        </w:r>
        <w:r w:rsidRPr="00144266">
          <w:rPr>
            <w:rFonts w:ascii="Calibri" w:hAnsi="Calibri" w:cs="Times New Roman"/>
            <w:highlight w:val="yellow"/>
            <w:rPrChange w:id="3393" w:author="Kaski Maiju" w:date="2025-03-19T14:31:00Z" w16du:dateUtc="2025-03-19T12:31:00Z">
              <w:rPr>
                <w:rFonts w:ascii="Calibri" w:hAnsi="Calibri" w:cs="Times New Roman"/>
              </w:rPr>
            </w:rPrChange>
          </w:rPr>
          <w:t xml:space="preserve">, and VTS </w:t>
        </w:r>
        <w:r w:rsidRPr="00144266">
          <w:rPr>
            <w:rFonts w:ascii="Calibri" w:hAnsi="Calibri" w:cs="Times New Roman"/>
            <w:highlight w:val="yellow"/>
            <w:lang w:eastAsia="zh-CN"/>
            <w:rPrChange w:id="3394" w:author="Kaski Maiju" w:date="2025-03-19T14:31:00Z" w16du:dateUtc="2025-03-19T12:31:00Z">
              <w:rPr>
                <w:rFonts w:ascii="Calibri" w:hAnsi="Calibri" w:cs="Times New Roman"/>
                <w:lang w:eastAsia="zh-CN"/>
              </w:rPr>
            </w:rPrChange>
          </w:rPr>
          <w:t>allocates</w:t>
        </w:r>
        <w:r w:rsidRPr="00144266">
          <w:rPr>
            <w:rFonts w:ascii="Calibri" w:hAnsi="Calibri" w:cs="Times New Roman"/>
            <w:highlight w:val="yellow"/>
            <w:rPrChange w:id="3395" w:author="Kaski Maiju" w:date="2025-03-19T14:31:00Z" w16du:dateUtc="2025-03-19T12:31:00Z">
              <w:rPr>
                <w:rFonts w:ascii="Calibri" w:hAnsi="Calibri" w:cs="Times New Roman"/>
              </w:rPr>
            </w:rPrChange>
          </w:rPr>
          <w:t xml:space="preserve"> </w:t>
        </w:r>
        <w:r w:rsidRPr="00144266">
          <w:rPr>
            <w:rFonts w:ascii="Calibri" w:hAnsi="Calibri" w:cs="Times New Roman"/>
            <w:highlight w:val="yellow"/>
            <w:lang w:eastAsia="zh-CN"/>
            <w:rPrChange w:id="3396" w:author="Kaski Maiju" w:date="2025-03-19T14:31:00Z" w16du:dateUtc="2025-03-19T12:31:00Z">
              <w:rPr>
                <w:rFonts w:ascii="Calibri" w:hAnsi="Calibri" w:cs="Times New Roman"/>
                <w:lang w:eastAsia="zh-CN"/>
              </w:rPr>
            </w:rPrChange>
          </w:rPr>
          <w:t xml:space="preserve">an anchorage space and </w:t>
        </w:r>
        <w:r w:rsidRPr="00144266">
          <w:rPr>
            <w:rFonts w:ascii="Calibri" w:hAnsi="Calibri" w:cs="Times New Roman"/>
            <w:highlight w:val="yellow"/>
            <w:rPrChange w:id="3397" w:author="Kaski Maiju" w:date="2025-03-19T14:31:00Z" w16du:dateUtc="2025-03-19T12:31:00Z">
              <w:rPr>
                <w:rFonts w:ascii="Calibri" w:hAnsi="Calibri" w:cs="Times New Roman"/>
              </w:rPr>
            </w:rPrChange>
          </w:rPr>
          <w:t xml:space="preserve">a time </w:t>
        </w:r>
        <w:r w:rsidRPr="00144266">
          <w:rPr>
            <w:rFonts w:ascii="Calibri" w:hAnsi="Calibri" w:cs="Times New Roman"/>
            <w:highlight w:val="yellow"/>
            <w:lang w:eastAsia="zh-CN"/>
            <w:rPrChange w:id="3398" w:author="Kaski Maiju" w:date="2025-03-19T14:31:00Z" w16du:dateUtc="2025-03-19T12:31:00Z">
              <w:rPr>
                <w:rFonts w:ascii="Calibri" w:hAnsi="Calibri" w:cs="Times New Roman"/>
                <w:lang w:eastAsia="zh-CN"/>
              </w:rPr>
            </w:rPrChange>
          </w:rPr>
          <w:t>period</w:t>
        </w:r>
        <w:r w:rsidRPr="00144266">
          <w:rPr>
            <w:rFonts w:ascii="Calibri" w:hAnsi="Calibri" w:cs="Times New Roman"/>
            <w:highlight w:val="yellow"/>
            <w:rPrChange w:id="3399" w:author="Kaski Maiju" w:date="2025-03-19T14:31:00Z" w16du:dateUtc="2025-03-19T12:31:00Z">
              <w:rPr>
                <w:rFonts w:ascii="Calibri" w:hAnsi="Calibri" w:cs="Times New Roman"/>
              </w:rPr>
            </w:rPrChange>
          </w:rPr>
          <w:t xml:space="preserve"> </w:t>
        </w:r>
        <w:r w:rsidRPr="00144266">
          <w:rPr>
            <w:rFonts w:ascii="Calibri" w:hAnsi="Calibri" w:cs="Times New Roman"/>
            <w:highlight w:val="yellow"/>
            <w:lang w:eastAsia="zh-CN"/>
            <w:rPrChange w:id="3400" w:author="Kaski Maiju" w:date="2025-03-19T14:31:00Z" w16du:dateUtc="2025-03-19T12:31:00Z">
              <w:rPr>
                <w:rFonts w:ascii="Calibri" w:hAnsi="Calibri" w:cs="Times New Roman"/>
                <w:lang w:eastAsia="zh-CN"/>
              </w:rPr>
            </w:rPrChange>
          </w:rPr>
          <w:t>for</w:t>
        </w:r>
        <w:r w:rsidRPr="00144266">
          <w:rPr>
            <w:rFonts w:ascii="Calibri" w:hAnsi="Calibri" w:cs="Times New Roman"/>
            <w:highlight w:val="yellow"/>
            <w:rPrChange w:id="3401" w:author="Kaski Maiju" w:date="2025-03-19T14:31:00Z" w16du:dateUtc="2025-03-19T12:31:00Z">
              <w:rPr>
                <w:rFonts w:ascii="Calibri" w:hAnsi="Calibri" w:cs="Times New Roman"/>
              </w:rPr>
            </w:rPrChange>
          </w:rPr>
          <w:t xml:space="preserve"> the vessel</w:t>
        </w:r>
        <w:r w:rsidRPr="00144266">
          <w:rPr>
            <w:rFonts w:ascii="Calibri" w:hAnsi="Calibri" w:cs="Times New Roman"/>
            <w:highlight w:val="yellow"/>
            <w:lang w:eastAsia="zh-CN"/>
            <w:rPrChange w:id="3402" w:author="Kaski Maiju" w:date="2025-03-19T14:31:00Z" w16du:dateUtc="2025-03-19T12:31:00Z">
              <w:rPr>
                <w:rFonts w:ascii="Calibri" w:hAnsi="Calibri" w:cs="Times New Roman"/>
                <w:lang w:eastAsia="zh-CN"/>
              </w:rPr>
            </w:rPrChange>
          </w:rPr>
          <w:t xml:space="preserve"> to use.</w:t>
        </w:r>
        <w:r w:rsidRPr="00144266">
          <w:rPr>
            <w:rFonts w:ascii="Calibri" w:eastAsia="Calibri" w:hAnsi="Calibri" w:cs="Times New Roman"/>
            <w:highlight w:val="yellow"/>
            <w:rPrChange w:id="3403" w:author="Kaski Maiju" w:date="2025-03-19T14:31:00Z" w16du:dateUtc="2025-03-19T12:31:00Z">
              <w:rPr>
                <w:rFonts w:ascii="Calibri" w:eastAsia="Calibri" w:hAnsi="Calibri" w:cs="Times New Roman"/>
              </w:rPr>
            </w:rPrChange>
          </w:rPr>
          <w:t xml:space="preserve"> </w:t>
        </w:r>
      </w:ins>
    </w:p>
    <w:p w14:paraId="4DDD1782" w14:textId="77777777" w:rsidR="00A1168D" w:rsidRPr="00144266" w:rsidRDefault="00A1168D" w:rsidP="00A1168D">
      <w:pPr>
        <w:spacing w:after="160" w:line="259" w:lineRule="auto"/>
        <w:rPr>
          <w:ins w:id="3404" w:author="Kaski Maiju" w:date="2025-03-19T14:27:00Z" w16du:dateUtc="2025-03-19T12:27:00Z"/>
          <w:rFonts w:ascii="Calibri" w:eastAsia="Calibri" w:hAnsi="Calibri"/>
          <w:highlight w:val="yellow"/>
          <w:u w:val="single"/>
          <w:rPrChange w:id="3405" w:author="Kaski Maiju" w:date="2025-03-19T14:31:00Z" w16du:dateUtc="2025-03-19T12:31:00Z">
            <w:rPr>
              <w:ins w:id="3406" w:author="Kaski Maiju" w:date="2025-03-19T14:27:00Z" w16du:dateUtc="2025-03-19T12:27:00Z"/>
              <w:rFonts w:ascii="Calibri" w:eastAsia="Calibri" w:hAnsi="Calibri"/>
              <w:u w:val="single"/>
            </w:rPr>
          </w:rPrChange>
        </w:rPr>
      </w:pPr>
      <w:ins w:id="3407" w:author="Kaski Maiju" w:date="2025-03-19T14:27:00Z" w16du:dateUtc="2025-03-19T12:27:00Z">
        <w:r w:rsidRPr="00144266">
          <w:rPr>
            <w:rFonts w:ascii="Calibri" w:eastAsia="Calibri" w:hAnsi="Calibri"/>
            <w:color w:val="000000" w:themeColor="text1"/>
            <w:highlight w:val="yellow"/>
            <w:u w:val="single"/>
            <w:rPrChange w:id="3408" w:author="Kaski Maiju" w:date="2025-03-19T14:31:00Z" w16du:dateUtc="2025-03-19T12:31:00Z">
              <w:rPr>
                <w:rFonts w:ascii="Calibri" w:eastAsia="Calibri" w:hAnsi="Calibri"/>
                <w:color w:val="000000" w:themeColor="text1"/>
                <w:u w:val="single"/>
              </w:rPr>
            </w:rPrChange>
          </w:rPr>
          <w:t>Typical sequence:</w:t>
        </w:r>
      </w:ins>
    </w:p>
    <w:p w14:paraId="35DBB311" w14:textId="77777777" w:rsidR="00A1168D" w:rsidRPr="00144266" w:rsidRDefault="00A1168D" w:rsidP="00A1168D">
      <w:pPr>
        <w:pStyle w:val="Luettelokappale"/>
        <w:numPr>
          <w:ilvl w:val="0"/>
          <w:numId w:val="129"/>
        </w:numPr>
        <w:autoSpaceDE w:val="0"/>
        <w:autoSpaceDN w:val="0"/>
        <w:adjustRightInd w:val="0"/>
        <w:spacing w:after="0" w:line="240" w:lineRule="auto"/>
        <w:rPr>
          <w:ins w:id="3409" w:author="Kaski Maiju" w:date="2025-03-19T14:27:00Z" w16du:dateUtc="2025-03-19T12:27:00Z"/>
          <w:rFonts w:ascii="Calibri" w:hAnsi="Calibri"/>
          <w:highlight w:val="yellow"/>
          <w:lang w:val="en-US"/>
          <w:rPrChange w:id="3410" w:author="Kaski Maiju" w:date="2025-03-19T14:31:00Z" w16du:dateUtc="2025-03-19T12:31:00Z">
            <w:rPr>
              <w:ins w:id="3411" w:author="Kaski Maiju" w:date="2025-03-19T14:27:00Z" w16du:dateUtc="2025-03-19T12:27:00Z"/>
              <w:rFonts w:ascii="Calibri" w:hAnsi="Calibri"/>
              <w:lang w:val="en-US"/>
            </w:rPr>
          </w:rPrChange>
        </w:rPr>
      </w:pPr>
      <w:ins w:id="3412" w:author="Kaski Maiju" w:date="2025-03-19T14:27:00Z" w16du:dateUtc="2025-03-19T12:27:00Z">
        <w:r w:rsidRPr="00144266">
          <w:rPr>
            <w:rFonts w:ascii="Calibri" w:hAnsi="Calibri"/>
            <w:highlight w:val="yellow"/>
            <w:lang w:val="en-US" w:eastAsia="zh-CN"/>
            <w:rPrChange w:id="3413" w:author="Kaski Maiju" w:date="2025-03-19T14:31:00Z" w16du:dateUtc="2025-03-19T12:31:00Z">
              <w:rPr>
                <w:rFonts w:ascii="Calibri" w:hAnsi="Calibri"/>
                <w:lang w:val="en-US" w:eastAsia="zh-CN"/>
              </w:rPr>
            </w:rPrChange>
          </w:rPr>
          <w:t xml:space="preserve">“Scheduling and Allocation Service” </w:t>
        </w:r>
        <w:r w:rsidRPr="00144266">
          <w:rPr>
            <w:rFonts w:ascii="Calibri" w:hAnsi="Calibri"/>
            <w:highlight w:val="yellow"/>
            <w:lang w:val="en-US"/>
            <w:rPrChange w:id="3414" w:author="Kaski Maiju" w:date="2025-03-19T14:31:00Z" w16du:dateUtc="2025-03-19T12:31:00Z">
              <w:rPr>
                <w:rFonts w:ascii="Calibri" w:hAnsi="Calibri"/>
                <w:lang w:val="en-US"/>
              </w:rPr>
            </w:rPrChange>
          </w:rPr>
          <w:t>acknowledges automatically</w:t>
        </w:r>
        <w:r w:rsidRPr="00144266">
          <w:rPr>
            <w:rFonts w:ascii="Calibri" w:hAnsi="Calibri"/>
            <w:highlight w:val="yellow"/>
            <w:lang w:val="en-US" w:eastAsia="zh-CN"/>
            <w:rPrChange w:id="3415" w:author="Kaski Maiju" w:date="2025-03-19T14:31:00Z" w16du:dateUtc="2025-03-19T12:31:00Z">
              <w:rPr>
                <w:rFonts w:ascii="Calibri" w:hAnsi="Calibri"/>
                <w:lang w:val="en-US" w:eastAsia="zh-CN"/>
              </w:rPr>
            </w:rPrChange>
          </w:rPr>
          <w:t xml:space="preserve"> upon receiving </w:t>
        </w:r>
        <w:r w:rsidRPr="00144266">
          <w:rPr>
            <w:rFonts w:ascii="Calibri" w:hAnsi="Calibri" w:cs="Times New Roman"/>
            <w:highlight w:val="yellow"/>
            <w:lang w:val="en-US"/>
            <w:rPrChange w:id="3416" w:author="Kaski Maiju" w:date="2025-03-19T14:31:00Z" w16du:dateUtc="2025-03-19T12:31:00Z">
              <w:rPr>
                <w:rFonts w:ascii="Calibri" w:hAnsi="Calibri" w:cs="Times New Roman"/>
              </w:rPr>
            </w:rPrChange>
          </w:rPr>
          <w:t xml:space="preserve">the </w:t>
        </w:r>
        <w:r w:rsidRPr="00144266">
          <w:rPr>
            <w:rFonts w:ascii="Calibri" w:hAnsi="Calibri" w:cs="Times New Roman"/>
            <w:highlight w:val="yellow"/>
            <w:lang w:val="en-US" w:eastAsia="zh-CN"/>
            <w:rPrChange w:id="3417" w:author="Kaski Maiju" w:date="2025-03-19T14:31:00Z" w16du:dateUtc="2025-03-19T12:31:00Z">
              <w:rPr>
                <w:rFonts w:ascii="Calibri" w:hAnsi="Calibri" w:cs="Times New Roman"/>
                <w:lang w:eastAsia="zh-CN"/>
              </w:rPr>
            </w:rPrChange>
          </w:rPr>
          <w:t>vessel’s request message of an anchorage (ETA and ETD at anchorage)</w:t>
        </w:r>
      </w:ins>
    </w:p>
    <w:p w14:paraId="48715FAD" w14:textId="77777777" w:rsidR="00A1168D" w:rsidRPr="00144266" w:rsidRDefault="00A1168D" w:rsidP="00A1168D">
      <w:pPr>
        <w:pStyle w:val="Luettelokappale"/>
        <w:numPr>
          <w:ilvl w:val="0"/>
          <w:numId w:val="129"/>
        </w:numPr>
        <w:autoSpaceDE w:val="0"/>
        <w:autoSpaceDN w:val="0"/>
        <w:adjustRightInd w:val="0"/>
        <w:spacing w:after="0" w:line="240" w:lineRule="auto"/>
        <w:rPr>
          <w:ins w:id="3418" w:author="Kaski Maiju" w:date="2025-03-19T14:27:00Z" w16du:dateUtc="2025-03-19T12:27:00Z"/>
          <w:rFonts w:ascii="Calibri" w:hAnsi="Calibri"/>
          <w:highlight w:val="yellow"/>
          <w:lang w:val="en-US"/>
          <w:rPrChange w:id="3419" w:author="Kaski Maiju" w:date="2025-03-19T14:31:00Z" w16du:dateUtc="2025-03-19T12:31:00Z">
            <w:rPr>
              <w:ins w:id="3420" w:author="Kaski Maiju" w:date="2025-03-19T14:27:00Z" w16du:dateUtc="2025-03-19T12:27:00Z"/>
              <w:rFonts w:ascii="Calibri" w:hAnsi="Calibri"/>
              <w:lang w:val="en-US"/>
            </w:rPr>
          </w:rPrChange>
        </w:rPr>
      </w:pPr>
      <w:ins w:id="3421" w:author="Kaski Maiju" w:date="2025-03-19T14:27:00Z" w16du:dateUtc="2025-03-19T12:27:00Z">
        <w:r w:rsidRPr="00144266">
          <w:rPr>
            <w:rFonts w:ascii="Calibri" w:hAnsi="Calibri"/>
            <w:highlight w:val="yellow"/>
            <w:lang w:val="en-US" w:eastAsia="zh-CN"/>
            <w:rPrChange w:id="3422" w:author="Kaski Maiju" w:date="2025-03-19T14:31:00Z" w16du:dateUtc="2025-03-19T12:31:00Z">
              <w:rPr>
                <w:rFonts w:ascii="Calibri" w:hAnsi="Calibri"/>
                <w:lang w:val="en-US" w:eastAsia="zh-CN"/>
              </w:rPr>
            </w:rPrChange>
          </w:rPr>
          <w:t>“Scheduling and Allocation Service” compares:</w:t>
        </w:r>
      </w:ins>
    </w:p>
    <w:p w14:paraId="40705B25" w14:textId="77777777" w:rsidR="00A1168D" w:rsidRPr="00144266" w:rsidRDefault="00A1168D" w:rsidP="00A1168D">
      <w:pPr>
        <w:pStyle w:val="Luettelokappale"/>
        <w:numPr>
          <w:ilvl w:val="0"/>
          <w:numId w:val="128"/>
        </w:numPr>
        <w:autoSpaceDE w:val="0"/>
        <w:autoSpaceDN w:val="0"/>
        <w:adjustRightInd w:val="0"/>
        <w:spacing w:after="0" w:line="240" w:lineRule="auto"/>
        <w:rPr>
          <w:ins w:id="3423" w:author="Kaski Maiju" w:date="2025-03-19T14:27:00Z" w16du:dateUtc="2025-03-19T12:27:00Z"/>
          <w:rFonts w:ascii="Calibri" w:hAnsi="Calibri"/>
          <w:highlight w:val="yellow"/>
          <w:lang w:val="en-US"/>
          <w:rPrChange w:id="3424" w:author="Kaski Maiju" w:date="2025-03-19T14:31:00Z" w16du:dateUtc="2025-03-19T12:31:00Z">
            <w:rPr>
              <w:ins w:id="3425" w:author="Kaski Maiju" w:date="2025-03-19T14:27:00Z" w16du:dateUtc="2025-03-19T12:27:00Z"/>
              <w:rFonts w:ascii="Calibri" w:hAnsi="Calibri"/>
              <w:lang w:val="en-US"/>
            </w:rPr>
          </w:rPrChange>
        </w:rPr>
      </w:pPr>
      <w:ins w:id="3426" w:author="Kaski Maiju" w:date="2025-03-19T14:27:00Z" w16du:dateUtc="2025-03-19T12:27:00Z">
        <w:r w:rsidRPr="00144266">
          <w:rPr>
            <w:rFonts w:ascii="Calibri" w:hAnsi="Calibri"/>
            <w:highlight w:val="yellow"/>
            <w:lang w:val="en-US"/>
            <w:rPrChange w:id="3427" w:author="Kaski Maiju" w:date="2025-03-19T14:31:00Z" w16du:dateUtc="2025-03-19T12:31:00Z">
              <w:rPr>
                <w:rFonts w:ascii="Calibri" w:hAnsi="Calibri"/>
                <w:lang w:val="en-US"/>
              </w:rPr>
            </w:rPrChange>
          </w:rPr>
          <w:t xml:space="preserve">If </w:t>
        </w:r>
        <w:r w:rsidRPr="00144266">
          <w:rPr>
            <w:rFonts w:ascii="Calibri" w:hAnsi="Calibri"/>
            <w:highlight w:val="yellow"/>
            <w:lang w:val="en-US" w:eastAsia="zh-CN"/>
            <w:rPrChange w:id="3428" w:author="Kaski Maiju" w:date="2025-03-19T14:31:00Z" w16du:dateUtc="2025-03-19T12:31:00Z">
              <w:rPr>
                <w:rFonts w:ascii="Calibri" w:hAnsi="Calibri"/>
                <w:lang w:val="en-US" w:eastAsia="zh-CN"/>
              </w:rPr>
            </w:rPrChange>
          </w:rPr>
          <w:t xml:space="preserve">the request </w:t>
        </w:r>
        <w:r w:rsidRPr="00144266">
          <w:rPr>
            <w:rFonts w:ascii="Calibri" w:hAnsi="Calibri"/>
            <w:highlight w:val="yellow"/>
            <w:lang w:val="en-US"/>
            <w:rPrChange w:id="3429" w:author="Kaski Maiju" w:date="2025-03-19T14:31:00Z" w16du:dateUtc="2025-03-19T12:31:00Z">
              <w:rPr>
                <w:rFonts w:ascii="Calibri" w:hAnsi="Calibri"/>
                <w:lang w:val="en-US"/>
              </w:rPr>
            </w:rPrChange>
          </w:rPr>
          <w:t xml:space="preserve">is suitable </w:t>
        </w:r>
        <w:r w:rsidRPr="00144266">
          <w:rPr>
            <w:rFonts w:ascii="Calibri" w:hAnsi="Calibri"/>
            <w:highlight w:val="yellow"/>
            <w:lang w:val="en-US" w:eastAsia="zh-CN"/>
            <w:rPrChange w:id="3430" w:author="Kaski Maiju" w:date="2025-03-19T14:31:00Z" w16du:dateUtc="2025-03-19T12:31:00Z">
              <w:rPr>
                <w:rFonts w:ascii="Calibri" w:hAnsi="Calibri"/>
                <w:lang w:val="en-US" w:eastAsia="zh-CN"/>
              </w:rPr>
            </w:rPrChange>
          </w:rPr>
          <w:t>for the published available resource plans</w:t>
        </w:r>
        <w:r w:rsidRPr="00144266">
          <w:rPr>
            <w:rFonts w:ascii="Calibri" w:hAnsi="Calibri"/>
            <w:highlight w:val="yellow"/>
            <w:lang w:val="en-US"/>
            <w:rPrChange w:id="3431" w:author="Kaski Maiju" w:date="2025-03-19T14:31:00Z" w16du:dateUtc="2025-03-19T12:31:00Z">
              <w:rPr>
                <w:rFonts w:ascii="Calibri" w:hAnsi="Calibri"/>
                <w:lang w:val="en-US"/>
              </w:rPr>
            </w:rPrChange>
          </w:rPr>
          <w:t xml:space="preserve"> [go to step </w:t>
        </w:r>
        <w:r w:rsidRPr="00144266">
          <w:rPr>
            <w:rFonts w:ascii="Calibri" w:hAnsi="Calibri"/>
            <w:highlight w:val="yellow"/>
            <w:lang w:val="en-US" w:eastAsia="zh-CN"/>
            <w:rPrChange w:id="3432" w:author="Kaski Maiju" w:date="2025-03-19T14:31:00Z" w16du:dateUtc="2025-03-19T12:31:00Z">
              <w:rPr>
                <w:rFonts w:ascii="Calibri" w:hAnsi="Calibri"/>
                <w:lang w:val="en-US" w:eastAsia="zh-CN"/>
              </w:rPr>
            </w:rPrChange>
          </w:rPr>
          <w:t>3</w:t>
        </w:r>
        <w:r w:rsidRPr="00144266">
          <w:rPr>
            <w:rFonts w:ascii="Calibri" w:hAnsi="Calibri"/>
            <w:highlight w:val="yellow"/>
            <w:lang w:val="en-US"/>
            <w:rPrChange w:id="3433" w:author="Kaski Maiju" w:date="2025-03-19T14:31:00Z" w16du:dateUtc="2025-03-19T12:31:00Z">
              <w:rPr>
                <w:rFonts w:ascii="Calibri" w:hAnsi="Calibri"/>
                <w:lang w:val="en-US"/>
              </w:rPr>
            </w:rPrChange>
          </w:rPr>
          <w:t>]</w:t>
        </w:r>
      </w:ins>
    </w:p>
    <w:p w14:paraId="3165787A" w14:textId="77777777" w:rsidR="00A1168D" w:rsidRPr="00144266" w:rsidRDefault="00A1168D" w:rsidP="00A1168D">
      <w:pPr>
        <w:pStyle w:val="Luettelokappale"/>
        <w:numPr>
          <w:ilvl w:val="0"/>
          <w:numId w:val="128"/>
        </w:numPr>
        <w:autoSpaceDE w:val="0"/>
        <w:autoSpaceDN w:val="0"/>
        <w:adjustRightInd w:val="0"/>
        <w:spacing w:after="0" w:line="240" w:lineRule="auto"/>
        <w:rPr>
          <w:ins w:id="3434" w:author="Kaski Maiju" w:date="2025-03-19T14:27:00Z" w16du:dateUtc="2025-03-19T12:27:00Z"/>
          <w:rFonts w:ascii="Calibri" w:hAnsi="Calibri"/>
          <w:highlight w:val="yellow"/>
          <w:lang w:val="en-US"/>
          <w:rPrChange w:id="3435" w:author="Kaski Maiju" w:date="2025-03-19T14:31:00Z" w16du:dateUtc="2025-03-19T12:31:00Z">
            <w:rPr>
              <w:ins w:id="3436" w:author="Kaski Maiju" w:date="2025-03-19T14:27:00Z" w16du:dateUtc="2025-03-19T12:27:00Z"/>
              <w:rFonts w:ascii="Calibri" w:hAnsi="Calibri"/>
              <w:lang w:val="en-US"/>
            </w:rPr>
          </w:rPrChange>
        </w:rPr>
      </w:pPr>
      <w:ins w:id="3437" w:author="Kaski Maiju" w:date="2025-03-19T14:27:00Z" w16du:dateUtc="2025-03-19T12:27:00Z">
        <w:r w:rsidRPr="00144266">
          <w:rPr>
            <w:rFonts w:ascii="Calibri" w:hAnsi="Calibri"/>
            <w:highlight w:val="yellow"/>
            <w:lang w:val="en-US"/>
            <w:rPrChange w:id="3438" w:author="Kaski Maiju" w:date="2025-03-19T14:31:00Z" w16du:dateUtc="2025-03-19T12:31:00Z">
              <w:rPr>
                <w:rFonts w:ascii="Calibri" w:hAnsi="Calibri"/>
                <w:lang w:val="en-US"/>
              </w:rPr>
            </w:rPrChange>
          </w:rPr>
          <w:t xml:space="preserve">If </w:t>
        </w:r>
        <w:r w:rsidRPr="00144266">
          <w:rPr>
            <w:rFonts w:ascii="Calibri" w:hAnsi="Calibri"/>
            <w:highlight w:val="yellow"/>
            <w:lang w:val="en-US" w:eastAsia="zh-CN"/>
            <w:rPrChange w:id="3439" w:author="Kaski Maiju" w:date="2025-03-19T14:31:00Z" w16du:dateUtc="2025-03-19T12:31:00Z">
              <w:rPr>
                <w:rFonts w:ascii="Calibri" w:hAnsi="Calibri"/>
                <w:lang w:val="en-US" w:eastAsia="zh-CN"/>
              </w:rPr>
            </w:rPrChange>
          </w:rPr>
          <w:t xml:space="preserve">the request </w:t>
        </w:r>
        <w:r w:rsidRPr="00144266">
          <w:rPr>
            <w:rFonts w:ascii="Calibri" w:hAnsi="Calibri"/>
            <w:highlight w:val="yellow"/>
            <w:lang w:val="en-US"/>
            <w:rPrChange w:id="3440" w:author="Kaski Maiju" w:date="2025-03-19T14:31:00Z" w16du:dateUtc="2025-03-19T12:31:00Z">
              <w:rPr>
                <w:rFonts w:ascii="Calibri" w:hAnsi="Calibri"/>
                <w:lang w:val="en-US"/>
              </w:rPr>
            </w:rPrChange>
          </w:rPr>
          <w:t xml:space="preserve">is </w:t>
        </w:r>
        <w:r w:rsidRPr="00144266">
          <w:rPr>
            <w:rFonts w:ascii="Calibri" w:hAnsi="Calibri"/>
            <w:highlight w:val="yellow"/>
            <w:lang w:val="en-US" w:eastAsia="zh-CN"/>
            <w:rPrChange w:id="3441" w:author="Kaski Maiju" w:date="2025-03-19T14:31:00Z" w16du:dateUtc="2025-03-19T12:31:00Z">
              <w:rPr>
                <w:rFonts w:ascii="Calibri" w:hAnsi="Calibri"/>
                <w:lang w:val="en-US" w:eastAsia="zh-CN"/>
              </w:rPr>
            </w:rPrChange>
          </w:rPr>
          <w:t xml:space="preserve">not </w:t>
        </w:r>
        <w:r w:rsidRPr="00144266">
          <w:rPr>
            <w:rFonts w:ascii="Calibri" w:hAnsi="Calibri"/>
            <w:highlight w:val="yellow"/>
            <w:lang w:val="en-US"/>
            <w:rPrChange w:id="3442" w:author="Kaski Maiju" w:date="2025-03-19T14:31:00Z" w16du:dateUtc="2025-03-19T12:31:00Z">
              <w:rPr>
                <w:rFonts w:ascii="Calibri" w:hAnsi="Calibri"/>
                <w:lang w:val="en-US"/>
              </w:rPr>
            </w:rPrChange>
          </w:rPr>
          <w:t>suitable</w:t>
        </w:r>
        <w:r w:rsidRPr="00144266">
          <w:rPr>
            <w:rFonts w:ascii="Calibri" w:hAnsi="Calibri"/>
            <w:highlight w:val="yellow"/>
            <w:lang w:val="en-US" w:eastAsia="zh-CN"/>
            <w:rPrChange w:id="3443" w:author="Kaski Maiju" w:date="2025-03-19T14:31:00Z" w16du:dateUtc="2025-03-19T12:31:00Z">
              <w:rPr>
                <w:rFonts w:ascii="Calibri" w:hAnsi="Calibri"/>
                <w:lang w:val="en-US" w:eastAsia="zh-CN"/>
              </w:rPr>
            </w:rPrChange>
          </w:rPr>
          <w:t>, the service automatically generates a prompt message</w:t>
        </w:r>
        <w:r w:rsidRPr="00144266">
          <w:rPr>
            <w:rFonts w:ascii="Calibri" w:hAnsi="Calibri"/>
            <w:highlight w:val="yellow"/>
            <w:lang w:val="en-US"/>
            <w:rPrChange w:id="3444" w:author="Kaski Maiju" w:date="2025-03-19T14:31:00Z" w16du:dateUtc="2025-03-19T12:31:00Z">
              <w:rPr>
                <w:rFonts w:ascii="Calibri" w:hAnsi="Calibri"/>
                <w:lang w:val="en-US"/>
              </w:rPr>
            </w:rPrChange>
          </w:rPr>
          <w:t xml:space="preserve"> [go to step </w:t>
        </w:r>
        <w:r w:rsidRPr="00144266">
          <w:rPr>
            <w:rFonts w:ascii="Calibri" w:hAnsi="Calibri"/>
            <w:highlight w:val="yellow"/>
            <w:lang w:val="en-US" w:eastAsia="zh-CN"/>
            <w:rPrChange w:id="3445" w:author="Kaski Maiju" w:date="2025-03-19T14:31:00Z" w16du:dateUtc="2025-03-19T12:31:00Z">
              <w:rPr>
                <w:rFonts w:ascii="Calibri" w:hAnsi="Calibri"/>
                <w:lang w:val="en-US" w:eastAsia="zh-CN"/>
              </w:rPr>
            </w:rPrChange>
          </w:rPr>
          <w:t>8</w:t>
        </w:r>
        <w:r w:rsidRPr="00144266">
          <w:rPr>
            <w:rFonts w:ascii="Calibri" w:hAnsi="Calibri"/>
            <w:highlight w:val="yellow"/>
            <w:lang w:val="en-US"/>
            <w:rPrChange w:id="3446" w:author="Kaski Maiju" w:date="2025-03-19T14:31:00Z" w16du:dateUtc="2025-03-19T12:31:00Z">
              <w:rPr>
                <w:rFonts w:ascii="Calibri" w:hAnsi="Calibri"/>
                <w:lang w:val="en-US"/>
              </w:rPr>
            </w:rPrChange>
          </w:rPr>
          <w:t>]</w:t>
        </w:r>
      </w:ins>
    </w:p>
    <w:p w14:paraId="1CCBB897" w14:textId="77777777" w:rsidR="00A1168D" w:rsidRPr="00144266" w:rsidRDefault="00A1168D" w:rsidP="00A1168D">
      <w:pPr>
        <w:pStyle w:val="Luettelokappale"/>
        <w:numPr>
          <w:ilvl w:val="0"/>
          <w:numId w:val="129"/>
        </w:numPr>
        <w:autoSpaceDE w:val="0"/>
        <w:autoSpaceDN w:val="0"/>
        <w:adjustRightInd w:val="0"/>
        <w:spacing w:after="0" w:line="240" w:lineRule="auto"/>
        <w:rPr>
          <w:ins w:id="3447" w:author="Kaski Maiju" w:date="2025-03-19T14:27:00Z" w16du:dateUtc="2025-03-19T12:27:00Z"/>
          <w:rFonts w:ascii="Calibri" w:hAnsi="Calibri"/>
          <w:highlight w:val="yellow"/>
          <w:lang w:val="en-US"/>
          <w:rPrChange w:id="3448" w:author="Kaski Maiju" w:date="2025-03-19T14:31:00Z" w16du:dateUtc="2025-03-19T12:31:00Z">
            <w:rPr>
              <w:ins w:id="3449" w:author="Kaski Maiju" w:date="2025-03-19T14:27:00Z" w16du:dateUtc="2025-03-19T12:27:00Z"/>
              <w:rFonts w:ascii="Calibri" w:hAnsi="Calibri"/>
              <w:lang w:val="en-US"/>
            </w:rPr>
          </w:rPrChange>
        </w:rPr>
      </w:pPr>
      <w:ins w:id="3450" w:author="Kaski Maiju" w:date="2025-03-19T14:27:00Z" w16du:dateUtc="2025-03-19T12:27:00Z">
        <w:r w:rsidRPr="00144266">
          <w:rPr>
            <w:rFonts w:ascii="Calibri" w:hAnsi="Calibri"/>
            <w:highlight w:val="yellow"/>
            <w:lang w:val="en-US" w:eastAsia="zh-CN"/>
            <w:rPrChange w:id="3451" w:author="Kaski Maiju" w:date="2025-03-19T14:31:00Z" w16du:dateUtc="2025-03-19T12:31:00Z">
              <w:rPr>
                <w:rFonts w:ascii="Calibri" w:hAnsi="Calibri"/>
                <w:lang w:val="en-US" w:eastAsia="zh-CN"/>
              </w:rPr>
            </w:rPrChange>
          </w:rPr>
          <w:t>“Scheduling and Allocation Service” sends the request message to VTS system</w:t>
        </w:r>
      </w:ins>
    </w:p>
    <w:p w14:paraId="4E752B48" w14:textId="77777777" w:rsidR="00A1168D" w:rsidRPr="00144266" w:rsidRDefault="00A1168D" w:rsidP="00A1168D">
      <w:pPr>
        <w:pStyle w:val="Luettelokappale"/>
        <w:numPr>
          <w:ilvl w:val="0"/>
          <w:numId w:val="129"/>
        </w:numPr>
        <w:autoSpaceDE w:val="0"/>
        <w:autoSpaceDN w:val="0"/>
        <w:adjustRightInd w:val="0"/>
        <w:spacing w:after="0" w:line="240" w:lineRule="auto"/>
        <w:rPr>
          <w:ins w:id="3452" w:author="Kaski Maiju" w:date="2025-03-19T14:27:00Z" w16du:dateUtc="2025-03-19T12:27:00Z"/>
          <w:rFonts w:ascii="Calibri" w:hAnsi="Calibri"/>
          <w:highlight w:val="yellow"/>
          <w:lang w:val="en-US"/>
          <w:rPrChange w:id="3453" w:author="Kaski Maiju" w:date="2025-03-19T14:31:00Z" w16du:dateUtc="2025-03-19T12:31:00Z">
            <w:rPr>
              <w:ins w:id="3454" w:author="Kaski Maiju" w:date="2025-03-19T14:27:00Z" w16du:dateUtc="2025-03-19T12:27:00Z"/>
              <w:rFonts w:ascii="Calibri" w:hAnsi="Calibri"/>
              <w:lang w:val="en-US"/>
            </w:rPr>
          </w:rPrChange>
        </w:rPr>
      </w:pPr>
      <w:ins w:id="3455" w:author="Kaski Maiju" w:date="2025-03-19T14:27:00Z" w16du:dateUtc="2025-03-19T12:27:00Z">
        <w:r w:rsidRPr="00144266">
          <w:rPr>
            <w:rFonts w:ascii="Calibri" w:hAnsi="Calibri"/>
            <w:highlight w:val="yellow"/>
            <w:lang w:val="en-US" w:eastAsia="zh-CN"/>
            <w:rPrChange w:id="3456" w:author="Kaski Maiju" w:date="2025-03-19T14:31:00Z" w16du:dateUtc="2025-03-19T12:31:00Z">
              <w:rPr>
                <w:rFonts w:ascii="Calibri" w:hAnsi="Calibri"/>
                <w:lang w:val="en-US" w:eastAsia="zh-CN"/>
              </w:rPr>
            </w:rPrChange>
          </w:rPr>
          <w:t xml:space="preserve">VTS system </w:t>
        </w:r>
        <w:r w:rsidRPr="00144266">
          <w:rPr>
            <w:rFonts w:ascii="Calibri" w:hAnsi="Calibri"/>
            <w:highlight w:val="yellow"/>
            <w:lang w:val="en-US"/>
            <w:rPrChange w:id="3457" w:author="Kaski Maiju" w:date="2025-03-19T14:31:00Z" w16du:dateUtc="2025-03-19T12:31:00Z">
              <w:rPr>
                <w:rFonts w:ascii="Calibri" w:hAnsi="Calibri"/>
                <w:lang w:val="en-US"/>
              </w:rPr>
            </w:rPrChange>
          </w:rPr>
          <w:t>acknowledges automatically</w:t>
        </w:r>
        <w:r w:rsidRPr="00144266">
          <w:rPr>
            <w:rFonts w:ascii="Calibri" w:hAnsi="Calibri"/>
            <w:highlight w:val="yellow"/>
            <w:lang w:val="en-US" w:eastAsia="zh-CN"/>
            <w:rPrChange w:id="3458" w:author="Kaski Maiju" w:date="2025-03-19T14:31:00Z" w16du:dateUtc="2025-03-19T12:31:00Z">
              <w:rPr>
                <w:rFonts w:ascii="Calibri" w:hAnsi="Calibri"/>
                <w:lang w:val="en-US" w:eastAsia="zh-CN"/>
              </w:rPr>
            </w:rPrChange>
          </w:rPr>
          <w:t xml:space="preserve"> upon receipt</w:t>
        </w:r>
      </w:ins>
    </w:p>
    <w:p w14:paraId="000A4C5E" w14:textId="77777777" w:rsidR="00A1168D" w:rsidRPr="00144266" w:rsidRDefault="00A1168D" w:rsidP="00A1168D">
      <w:pPr>
        <w:pStyle w:val="Luettelokappale"/>
        <w:numPr>
          <w:ilvl w:val="0"/>
          <w:numId w:val="129"/>
        </w:numPr>
        <w:autoSpaceDE w:val="0"/>
        <w:autoSpaceDN w:val="0"/>
        <w:adjustRightInd w:val="0"/>
        <w:spacing w:after="0" w:line="240" w:lineRule="auto"/>
        <w:rPr>
          <w:ins w:id="3459" w:author="Kaski Maiju" w:date="2025-03-19T14:27:00Z" w16du:dateUtc="2025-03-19T12:27:00Z"/>
          <w:rFonts w:ascii="Calibri" w:hAnsi="Calibri"/>
          <w:highlight w:val="yellow"/>
          <w:lang w:val="en-US"/>
          <w:rPrChange w:id="3460" w:author="Kaski Maiju" w:date="2025-03-19T14:31:00Z" w16du:dateUtc="2025-03-19T12:31:00Z">
            <w:rPr>
              <w:ins w:id="3461" w:author="Kaski Maiju" w:date="2025-03-19T14:27:00Z" w16du:dateUtc="2025-03-19T12:27:00Z"/>
              <w:rFonts w:ascii="Calibri" w:hAnsi="Calibri"/>
              <w:lang w:val="en-US"/>
            </w:rPr>
          </w:rPrChange>
        </w:rPr>
      </w:pPr>
      <w:ins w:id="3462" w:author="Kaski Maiju" w:date="2025-03-19T14:27:00Z" w16du:dateUtc="2025-03-19T12:27:00Z">
        <w:r w:rsidRPr="00144266">
          <w:rPr>
            <w:rFonts w:ascii="Calibri" w:hAnsi="Calibri"/>
            <w:highlight w:val="yellow"/>
            <w:lang w:val="en-US" w:eastAsia="zh-CN"/>
            <w:rPrChange w:id="3463" w:author="Kaski Maiju" w:date="2025-03-19T14:31:00Z" w16du:dateUtc="2025-03-19T12:31:00Z">
              <w:rPr>
                <w:rFonts w:ascii="Calibri" w:hAnsi="Calibri"/>
                <w:lang w:val="en-US" w:eastAsia="zh-CN"/>
              </w:rPr>
            </w:rPrChange>
          </w:rPr>
          <w:t>VTS system</w:t>
        </w:r>
        <w:r w:rsidRPr="00144266">
          <w:rPr>
            <w:rFonts w:ascii="Calibri" w:hAnsi="Calibri"/>
            <w:highlight w:val="yellow"/>
            <w:lang w:val="en-US"/>
            <w:rPrChange w:id="3464" w:author="Kaski Maiju" w:date="2025-03-19T14:31:00Z" w16du:dateUtc="2025-03-19T12:31:00Z">
              <w:rPr>
                <w:rFonts w:ascii="Calibri" w:hAnsi="Calibri"/>
                <w:lang w:val="en-US"/>
              </w:rPr>
            </w:rPrChange>
          </w:rPr>
          <w:t xml:space="preserve"> automatically or </w:t>
        </w:r>
        <w:r w:rsidRPr="00144266">
          <w:rPr>
            <w:rFonts w:ascii="Calibri" w:hAnsi="Calibri"/>
            <w:highlight w:val="yellow"/>
            <w:lang w:val="en-US" w:eastAsia="zh-CN"/>
            <w:rPrChange w:id="3465" w:author="Kaski Maiju" w:date="2025-03-19T14:31:00Z" w16du:dateUtc="2025-03-19T12:31:00Z">
              <w:rPr>
                <w:rFonts w:ascii="Calibri" w:hAnsi="Calibri"/>
                <w:lang w:val="en-US" w:eastAsia="zh-CN"/>
              </w:rPr>
            </w:rPrChange>
          </w:rPr>
          <w:t xml:space="preserve">VTS personnel </w:t>
        </w:r>
        <w:r w:rsidRPr="00144266">
          <w:rPr>
            <w:rFonts w:ascii="Calibri" w:hAnsi="Calibri"/>
            <w:highlight w:val="yellow"/>
            <w:lang w:val="en-US"/>
            <w:rPrChange w:id="3466" w:author="Kaski Maiju" w:date="2025-03-19T14:31:00Z" w16du:dateUtc="2025-03-19T12:31:00Z">
              <w:rPr>
                <w:rFonts w:ascii="Calibri" w:hAnsi="Calibri"/>
                <w:lang w:val="en-US"/>
              </w:rPr>
            </w:rPrChange>
          </w:rPr>
          <w:t xml:space="preserve">manually </w:t>
        </w:r>
        <w:r w:rsidRPr="00144266">
          <w:rPr>
            <w:rFonts w:ascii="Calibri" w:hAnsi="Calibri"/>
            <w:highlight w:val="yellow"/>
            <w:lang w:val="en-US" w:eastAsia="zh-CN"/>
            <w:rPrChange w:id="3467" w:author="Kaski Maiju" w:date="2025-03-19T14:31:00Z" w16du:dateUtc="2025-03-19T12:31:00Z">
              <w:rPr>
                <w:rFonts w:ascii="Calibri" w:hAnsi="Calibri"/>
                <w:lang w:val="en-US" w:eastAsia="zh-CN"/>
              </w:rPr>
            </w:rPrChange>
          </w:rPr>
          <w:t>allocates</w:t>
        </w:r>
        <w:r w:rsidRPr="00144266">
          <w:rPr>
            <w:rFonts w:ascii="Calibri" w:hAnsi="Calibri"/>
            <w:highlight w:val="yellow"/>
            <w:lang w:val="en-US"/>
            <w:rPrChange w:id="3468" w:author="Kaski Maiju" w:date="2025-03-19T14:31:00Z" w16du:dateUtc="2025-03-19T12:31:00Z">
              <w:rPr>
                <w:rFonts w:ascii="Calibri" w:hAnsi="Calibri"/>
                <w:lang w:val="en-US"/>
              </w:rPr>
            </w:rPrChange>
          </w:rPr>
          <w:t xml:space="preserve"> </w:t>
        </w:r>
        <w:r w:rsidRPr="00144266">
          <w:rPr>
            <w:rFonts w:ascii="Calibri" w:hAnsi="Calibri"/>
            <w:highlight w:val="yellow"/>
            <w:lang w:val="en-US" w:eastAsia="zh-CN"/>
            <w:rPrChange w:id="3469" w:author="Kaski Maiju" w:date="2025-03-19T14:31:00Z" w16du:dateUtc="2025-03-19T12:31:00Z">
              <w:rPr>
                <w:rFonts w:ascii="Calibri" w:hAnsi="Calibri"/>
                <w:lang w:val="en-US" w:eastAsia="zh-CN"/>
              </w:rPr>
            </w:rPrChange>
          </w:rPr>
          <w:t>a vacancy</w:t>
        </w:r>
        <w:r w:rsidRPr="00144266">
          <w:rPr>
            <w:rFonts w:ascii="Calibri" w:hAnsi="Calibri"/>
            <w:highlight w:val="yellow"/>
            <w:lang w:val="en-US"/>
            <w:rPrChange w:id="3470" w:author="Kaski Maiju" w:date="2025-03-19T14:31:00Z" w16du:dateUtc="2025-03-19T12:31:00Z">
              <w:rPr>
                <w:rFonts w:ascii="Calibri" w:hAnsi="Calibri"/>
                <w:lang w:val="en-US"/>
              </w:rPr>
            </w:rPrChange>
          </w:rPr>
          <w:t xml:space="preserve"> </w:t>
        </w:r>
        <w:r w:rsidRPr="00144266">
          <w:rPr>
            <w:rFonts w:ascii="Calibri" w:hAnsi="Calibri"/>
            <w:highlight w:val="yellow"/>
            <w:lang w:val="en-US" w:eastAsia="zh-CN"/>
            <w:rPrChange w:id="3471" w:author="Kaski Maiju" w:date="2025-03-19T14:31:00Z" w16du:dateUtc="2025-03-19T12:31:00Z">
              <w:rPr>
                <w:rFonts w:ascii="Calibri" w:hAnsi="Calibri"/>
                <w:lang w:val="en-US" w:eastAsia="zh-CN"/>
              </w:rPr>
            </w:rPrChange>
          </w:rPr>
          <w:t>with a time period</w:t>
        </w:r>
        <w:r w:rsidRPr="00144266">
          <w:rPr>
            <w:rFonts w:ascii="Calibri" w:hAnsi="Calibri"/>
            <w:highlight w:val="yellow"/>
            <w:lang w:val="en-US"/>
            <w:rPrChange w:id="3472" w:author="Kaski Maiju" w:date="2025-03-19T14:31:00Z" w16du:dateUtc="2025-03-19T12:31:00Z">
              <w:rPr>
                <w:rFonts w:ascii="Calibri" w:hAnsi="Calibri"/>
                <w:lang w:val="en-US"/>
              </w:rPr>
            </w:rPrChange>
          </w:rPr>
          <w:t xml:space="preserve"> </w:t>
        </w:r>
        <w:r w:rsidRPr="00144266">
          <w:rPr>
            <w:rFonts w:ascii="Calibri" w:hAnsi="Calibri"/>
            <w:highlight w:val="yellow"/>
            <w:lang w:val="en-US" w:eastAsia="zh-CN"/>
            <w:rPrChange w:id="3473" w:author="Kaski Maiju" w:date="2025-03-19T14:31:00Z" w16du:dateUtc="2025-03-19T12:31:00Z">
              <w:rPr>
                <w:rFonts w:ascii="Calibri" w:hAnsi="Calibri"/>
                <w:lang w:val="en-US" w:eastAsia="zh-CN"/>
              </w:rPr>
            </w:rPrChange>
          </w:rPr>
          <w:t>for the vessel to anchor</w:t>
        </w:r>
        <w:r w:rsidRPr="00144266">
          <w:rPr>
            <w:rFonts w:ascii="Calibri" w:hAnsi="Calibri"/>
            <w:highlight w:val="yellow"/>
            <w:lang w:val="en-US"/>
            <w:rPrChange w:id="3474" w:author="Kaski Maiju" w:date="2025-03-19T14:31:00Z" w16du:dateUtc="2025-03-19T12:31:00Z">
              <w:rPr>
                <w:rFonts w:ascii="Calibri" w:hAnsi="Calibri"/>
                <w:lang w:val="en-US"/>
              </w:rPr>
            </w:rPrChange>
          </w:rPr>
          <w:t xml:space="preserve">, </w:t>
        </w:r>
        <w:r w:rsidRPr="00144266">
          <w:rPr>
            <w:rFonts w:ascii="Calibri" w:hAnsi="Calibri"/>
            <w:highlight w:val="yellow"/>
            <w:lang w:val="en-US" w:eastAsia="zh-CN"/>
            <w:rPrChange w:id="3475" w:author="Kaski Maiju" w:date="2025-03-19T14:31:00Z" w16du:dateUtc="2025-03-19T12:31:00Z">
              <w:rPr>
                <w:rFonts w:ascii="Calibri" w:hAnsi="Calibri"/>
                <w:lang w:val="en-US" w:eastAsia="zh-CN"/>
              </w:rPr>
            </w:rPrChange>
          </w:rPr>
          <w:t>and</w:t>
        </w:r>
        <w:r w:rsidRPr="00144266">
          <w:rPr>
            <w:rFonts w:ascii="Calibri" w:hAnsi="Calibri"/>
            <w:highlight w:val="yellow"/>
            <w:lang w:val="en-US"/>
            <w:rPrChange w:id="3476" w:author="Kaski Maiju" w:date="2025-03-19T14:31:00Z" w16du:dateUtc="2025-03-19T12:31:00Z">
              <w:rPr>
                <w:rFonts w:ascii="Calibri" w:hAnsi="Calibri"/>
                <w:lang w:val="en-US"/>
              </w:rPr>
            </w:rPrChange>
          </w:rPr>
          <w:t xml:space="preserve"> </w:t>
        </w:r>
        <w:r w:rsidRPr="00144266">
          <w:rPr>
            <w:rFonts w:ascii="Calibri" w:hAnsi="Calibri"/>
            <w:highlight w:val="yellow"/>
            <w:lang w:val="en-US" w:eastAsia="zh-CN"/>
            <w:rPrChange w:id="3477" w:author="Kaski Maiju" w:date="2025-03-19T14:31:00Z" w16du:dateUtc="2025-03-19T12:31:00Z">
              <w:rPr>
                <w:rFonts w:ascii="Calibri" w:hAnsi="Calibri"/>
                <w:lang w:val="en-US" w:eastAsia="zh-CN"/>
              </w:rPr>
            </w:rPrChange>
          </w:rPr>
          <w:t>updates the allocation schedules of anchorage</w:t>
        </w:r>
      </w:ins>
    </w:p>
    <w:p w14:paraId="26205225" w14:textId="77777777" w:rsidR="00A1168D" w:rsidRPr="00144266" w:rsidRDefault="00A1168D" w:rsidP="00A1168D">
      <w:pPr>
        <w:pStyle w:val="Luettelokappale"/>
        <w:numPr>
          <w:ilvl w:val="0"/>
          <w:numId w:val="129"/>
        </w:numPr>
        <w:autoSpaceDE w:val="0"/>
        <w:autoSpaceDN w:val="0"/>
        <w:adjustRightInd w:val="0"/>
        <w:spacing w:after="0" w:line="240" w:lineRule="auto"/>
        <w:rPr>
          <w:ins w:id="3478" w:author="Kaski Maiju" w:date="2025-03-19T14:27:00Z" w16du:dateUtc="2025-03-19T12:27:00Z"/>
          <w:rFonts w:ascii="Calibri" w:hAnsi="Calibri"/>
          <w:highlight w:val="yellow"/>
          <w:lang w:val="en-US"/>
          <w:rPrChange w:id="3479" w:author="Kaski Maiju" w:date="2025-03-19T14:31:00Z" w16du:dateUtc="2025-03-19T12:31:00Z">
            <w:rPr>
              <w:ins w:id="3480" w:author="Kaski Maiju" w:date="2025-03-19T14:27:00Z" w16du:dateUtc="2025-03-19T12:27:00Z"/>
              <w:rFonts w:ascii="Calibri" w:hAnsi="Calibri"/>
              <w:lang w:val="en-US"/>
            </w:rPr>
          </w:rPrChange>
        </w:rPr>
      </w:pPr>
      <w:ins w:id="3481" w:author="Kaski Maiju" w:date="2025-03-19T14:27:00Z" w16du:dateUtc="2025-03-19T12:27:00Z">
        <w:r w:rsidRPr="00144266">
          <w:rPr>
            <w:rFonts w:ascii="Calibri" w:hAnsi="Calibri"/>
            <w:highlight w:val="yellow"/>
            <w:lang w:val="en-US" w:eastAsia="zh-CN"/>
            <w:rPrChange w:id="3482" w:author="Kaski Maiju" w:date="2025-03-19T14:31:00Z" w16du:dateUtc="2025-03-19T12:31:00Z">
              <w:rPr>
                <w:rFonts w:ascii="Calibri" w:hAnsi="Calibri"/>
                <w:lang w:val="en-US" w:eastAsia="zh-CN"/>
              </w:rPr>
            </w:rPrChange>
          </w:rPr>
          <w:t>VTS system publishes the latest allocation schedules of anchorage via use case 1</w:t>
        </w:r>
      </w:ins>
    </w:p>
    <w:p w14:paraId="40FC1E6C" w14:textId="77777777" w:rsidR="00A1168D" w:rsidRPr="00144266" w:rsidRDefault="00A1168D" w:rsidP="00A1168D">
      <w:pPr>
        <w:pStyle w:val="Luettelokappale"/>
        <w:numPr>
          <w:ilvl w:val="0"/>
          <w:numId w:val="129"/>
        </w:numPr>
        <w:autoSpaceDE w:val="0"/>
        <w:autoSpaceDN w:val="0"/>
        <w:adjustRightInd w:val="0"/>
        <w:spacing w:after="0" w:line="240" w:lineRule="auto"/>
        <w:rPr>
          <w:ins w:id="3483" w:author="Kaski Maiju" w:date="2025-03-19T14:27:00Z" w16du:dateUtc="2025-03-19T12:27:00Z"/>
          <w:rFonts w:ascii="Calibri" w:hAnsi="Calibri"/>
          <w:highlight w:val="yellow"/>
          <w:lang w:val="en-US"/>
          <w:rPrChange w:id="3484" w:author="Kaski Maiju" w:date="2025-03-19T14:31:00Z" w16du:dateUtc="2025-03-19T12:31:00Z">
            <w:rPr>
              <w:ins w:id="3485" w:author="Kaski Maiju" w:date="2025-03-19T14:27:00Z" w16du:dateUtc="2025-03-19T12:27:00Z"/>
              <w:rFonts w:ascii="Calibri" w:hAnsi="Calibri"/>
              <w:lang w:val="en-US"/>
            </w:rPr>
          </w:rPrChange>
        </w:rPr>
      </w:pPr>
      <w:ins w:id="3486" w:author="Kaski Maiju" w:date="2025-03-19T14:27:00Z" w16du:dateUtc="2025-03-19T12:27:00Z">
        <w:r w:rsidRPr="00144266">
          <w:rPr>
            <w:rFonts w:ascii="Calibri" w:hAnsi="Calibri"/>
            <w:highlight w:val="yellow"/>
            <w:lang w:val="en-US" w:eastAsia="zh-CN"/>
            <w:rPrChange w:id="3487" w:author="Kaski Maiju" w:date="2025-03-19T14:31:00Z" w16du:dateUtc="2025-03-19T12:31:00Z">
              <w:rPr>
                <w:rFonts w:ascii="Calibri" w:hAnsi="Calibri"/>
                <w:lang w:val="en-US" w:eastAsia="zh-CN"/>
              </w:rPr>
            </w:rPrChange>
          </w:rPr>
          <w:t>“Scheduling and Allocation Service” generates the allocation message (start and end times of anchorage reservation) based on the latest allocation schedules</w:t>
        </w:r>
      </w:ins>
    </w:p>
    <w:p w14:paraId="2327F991" w14:textId="77777777" w:rsidR="00A1168D" w:rsidRPr="00144266" w:rsidRDefault="00A1168D" w:rsidP="00A1168D">
      <w:pPr>
        <w:pStyle w:val="Luettelokappale"/>
        <w:numPr>
          <w:ilvl w:val="0"/>
          <w:numId w:val="129"/>
        </w:numPr>
        <w:autoSpaceDE w:val="0"/>
        <w:autoSpaceDN w:val="0"/>
        <w:adjustRightInd w:val="0"/>
        <w:spacing w:after="0" w:line="240" w:lineRule="auto"/>
        <w:rPr>
          <w:ins w:id="3488" w:author="Kaski Maiju" w:date="2025-03-19T14:27:00Z" w16du:dateUtc="2025-03-19T12:27:00Z"/>
          <w:rFonts w:ascii="Calibri" w:hAnsi="Calibri"/>
          <w:highlight w:val="yellow"/>
          <w:lang w:val="en-US"/>
          <w:rPrChange w:id="3489" w:author="Kaski Maiju" w:date="2025-03-19T14:31:00Z" w16du:dateUtc="2025-03-19T12:31:00Z">
            <w:rPr>
              <w:ins w:id="3490" w:author="Kaski Maiju" w:date="2025-03-19T14:27:00Z" w16du:dateUtc="2025-03-19T12:27:00Z"/>
              <w:rFonts w:ascii="Calibri" w:hAnsi="Calibri"/>
              <w:lang w:val="en-US"/>
            </w:rPr>
          </w:rPrChange>
        </w:rPr>
      </w:pPr>
      <w:ins w:id="3491" w:author="Kaski Maiju" w:date="2025-03-19T14:27:00Z" w16du:dateUtc="2025-03-19T12:27:00Z">
        <w:r w:rsidRPr="00144266">
          <w:rPr>
            <w:rFonts w:ascii="Calibri" w:hAnsi="Calibri"/>
            <w:highlight w:val="yellow"/>
            <w:lang w:val="en-US" w:eastAsia="zh-CN"/>
            <w:rPrChange w:id="3492" w:author="Kaski Maiju" w:date="2025-03-19T14:31:00Z" w16du:dateUtc="2025-03-19T12:31:00Z">
              <w:rPr>
                <w:rFonts w:ascii="Calibri" w:hAnsi="Calibri"/>
                <w:lang w:val="en-US" w:eastAsia="zh-CN"/>
              </w:rPr>
            </w:rPrChange>
          </w:rPr>
          <w:t>“Scheduling and Allocation Service” sends the generated message to the initial receiving path</w:t>
        </w:r>
      </w:ins>
    </w:p>
    <w:p w14:paraId="4F9DEB78" w14:textId="77777777" w:rsidR="00A1168D" w:rsidRPr="00144266" w:rsidRDefault="00A1168D" w:rsidP="00A1168D">
      <w:pPr>
        <w:pStyle w:val="Bullet1"/>
        <w:numPr>
          <w:ilvl w:val="0"/>
          <w:numId w:val="0"/>
        </w:numPr>
        <w:rPr>
          <w:ins w:id="3493" w:author="Kaski Maiju" w:date="2025-03-19T14:27:00Z" w16du:dateUtc="2025-03-19T12:27:00Z"/>
          <w:highlight w:val="yellow"/>
          <w:rPrChange w:id="3494" w:author="Kaski Maiju" w:date="2025-03-19T14:31:00Z" w16du:dateUtc="2025-03-19T12:31:00Z">
            <w:rPr>
              <w:ins w:id="3495" w:author="Kaski Maiju" w:date="2025-03-19T14:27:00Z" w16du:dateUtc="2025-03-19T12:27:00Z"/>
            </w:rPr>
          </w:rPrChange>
        </w:rPr>
      </w:pPr>
    </w:p>
    <w:p w14:paraId="785F327B" w14:textId="77777777" w:rsidR="00A1168D" w:rsidRPr="00144266" w:rsidRDefault="00A1168D" w:rsidP="00A1168D">
      <w:pPr>
        <w:pStyle w:val="AppendixHead3"/>
        <w:rPr>
          <w:ins w:id="3496" w:author="Kaski Maiju" w:date="2025-03-19T14:27:00Z" w16du:dateUtc="2025-03-19T12:27:00Z"/>
          <w:rFonts w:ascii="Calibri" w:eastAsiaTheme="minorEastAsia" w:hAnsi="Calibri" w:cs="Calibri"/>
          <w:highlight w:val="yellow"/>
          <w:lang w:eastAsia="zh-CN"/>
          <w:rPrChange w:id="3497" w:author="Kaski Maiju" w:date="2025-03-19T14:31:00Z" w16du:dateUtc="2025-03-19T12:31:00Z">
            <w:rPr>
              <w:ins w:id="3498" w:author="Kaski Maiju" w:date="2025-03-19T14:27:00Z" w16du:dateUtc="2025-03-19T12:27:00Z"/>
              <w:rFonts w:ascii="Calibri" w:eastAsiaTheme="minorEastAsia" w:hAnsi="Calibri" w:cs="Calibri"/>
              <w:lang w:eastAsia="zh-CN"/>
            </w:rPr>
          </w:rPrChange>
        </w:rPr>
      </w:pPr>
      <w:ins w:id="3499" w:author="Kaski Maiju" w:date="2025-03-19T14:27:00Z" w16du:dateUtc="2025-03-19T12:27:00Z">
        <w:r w:rsidRPr="00144266">
          <w:rPr>
            <w:rFonts w:ascii="Calibri" w:hAnsi="Calibri" w:cs="Calibri"/>
            <w:highlight w:val="yellow"/>
            <w:lang w:eastAsia="zh-CN"/>
            <w:rPrChange w:id="3500" w:author="Kaski Maiju" w:date="2025-03-19T14:31:00Z" w16du:dateUtc="2025-03-19T12:31:00Z">
              <w:rPr>
                <w:rFonts w:ascii="Calibri" w:hAnsi="Calibri" w:cs="Calibri"/>
                <w:lang w:eastAsia="zh-CN"/>
              </w:rPr>
            </w:rPrChange>
          </w:rPr>
          <w:t xml:space="preserve">Use Case </w:t>
        </w:r>
        <w:r w:rsidRPr="00144266">
          <w:rPr>
            <w:rFonts w:ascii="Calibri" w:eastAsiaTheme="minorEastAsia" w:hAnsi="Calibri" w:cs="Calibri"/>
            <w:highlight w:val="yellow"/>
            <w:lang w:eastAsia="zh-CN"/>
            <w:rPrChange w:id="3501" w:author="Kaski Maiju" w:date="2025-03-19T14:31:00Z" w16du:dateUtc="2025-03-19T12:31:00Z">
              <w:rPr>
                <w:rFonts w:ascii="Calibri" w:eastAsiaTheme="minorEastAsia" w:hAnsi="Calibri" w:cs="Calibri"/>
                <w:lang w:eastAsia="zh-CN"/>
              </w:rPr>
            </w:rPrChange>
          </w:rPr>
          <w:t>5</w:t>
        </w:r>
        <w:r w:rsidRPr="00144266">
          <w:rPr>
            <w:rFonts w:ascii="Calibri" w:hAnsi="Calibri" w:cs="Calibri"/>
            <w:highlight w:val="yellow"/>
            <w:lang w:eastAsia="zh-CN"/>
            <w:rPrChange w:id="3502" w:author="Kaski Maiju" w:date="2025-03-19T14:31:00Z" w16du:dateUtc="2025-03-19T12:31:00Z">
              <w:rPr>
                <w:rFonts w:ascii="Calibri" w:hAnsi="Calibri" w:cs="Calibri"/>
                <w:lang w:eastAsia="zh-CN"/>
              </w:rPr>
            </w:rPrChange>
          </w:rPr>
          <w:t xml:space="preserve"> –</w:t>
        </w:r>
        <w:r w:rsidRPr="00144266">
          <w:rPr>
            <w:rFonts w:ascii="Calibri" w:eastAsiaTheme="minorEastAsia" w:hAnsi="Calibri" w:cs="Calibri"/>
            <w:highlight w:val="yellow"/>
            <w:lang w:eastAsia="zh-CN"/>
            <w:rPrChange w:id="3503" w:author="Kaski Maiju" w:date="2025-03-19T14:31:00Z" w16du:dateUtc="2025-03-19T12:31:00Z">
              <w:rPr>
                <w:rFonts w:ascii="Calibri" w:eastAsiaTheme="minorEastAsia" w:hAnsi="Calibri" w:cs="Calibri"/>
                <w:lang w:eastAsia="zh-CN"/>
              </w:rPr>
            </w:rPrChange>
          </w:rPr>
          <w:t xml:space="preserve"> Cancelling the allocated schedule from vessel</w:t>
        </w:r>
      </w:ins>
    </w:p>
    <w:p w14:paraId="77209B5B" w14:textId="77777777" w:rsidR="00A1168D" w:rsidRPr="00144266" w:rsidRDefault="00A1168D" w:rsidP="00A1168D">
      <w:pPr>
        <w:spacing w:after="160"/>
        <w:ind w:left="2608" w:hanging="2608"/>
        <w:rPr>
          <w:ins w:id="3504" w:author="Kaski Maiju" w:date="2025-03-19T14:27:00Z" w16du:dateUtc="2025-03-19T12:27:00Z"/>
          <w:rFonts w:ascii="Calibri" w:hAnsi="Calibri" w:cs="Times New Roman"/>
          <w:highlight w:val="yellow"/>
          <w:rPrChange w:id="3505" w:author="Kaski Maiju" w:date="2025-03-19T14:31:00Z" w16du:dateUtc="2025-03-19T12:31:00Z">
            <w:rPr>
              <w:ins w:id="3506" w:author="Kaski Maiju" w:date="2025-03-19T14:27:00Z" w16du:dateUtc="2025-03-19T12:27:00Z"/>
              <w:rFonts w:ascii="Calibri" w:hAnsi="Calibri" w:cs="Times New Roman"/>
            </w:rPr>
          </w:rPrChange>
        </w:rPr>
      </w:pPr>
      <w:ins w:id="3507" w:author="Kaski Maiju" w:date="2025-03-19T14:27:00Z" w16du:dateUtc="2025-03-19T12:27:00Z">
        <w:r w:rsidRPr="00144266">
          <w:rPr>
            <w:rFonts w:ascii="Calibri" w:eastAsia="Calibri" w:hAnsi="Calibri" w:cs="Times New Roman"/>
            <w:highlight w:val="yellow"/>
            <w:u w:val="single"/>
            <w:rPrChange w:id="3508" w:author="Kaski Maiju" w:date="2025-03-19T14:31:00Z" w16du:dateUtc="2025-03-19T12:31:00Z">
              <w:rPr>
                <w:rFonts w:ascii="Calibri" w:eastAsia="Calibri" w:hAnsi="Calibri" w:cs="Times New Roman"/>
                <w:u w:val="single"/>
              </w:rPr>
            </w:rPrChange>
          </w:rPr>
          <w:t>Description:</w:t>
        </w:r>
        <w:r w:rsidRPr="00144266">
          <w:rPr>
            <w:rFonts w:ascii="Calibri" w:eastAsia="Calibri" w:hAnsi="Calibri" w:cs="Times New Roman"/>
            <w:highlight w:val="yellow"/>
            <w:rPrChange w:id="3509" w:author="Kaski Maiju" w:date="2025-03-19T14:31:00Z" w16du:dateUtc="2025-03-19T12:31:00Z">
              <w:rPr>
                <w:rFonts w:ascii="Calibri" w:eastAsia="Calibri" w:hAnsi="Calibri" w:cs="Times New Roman"/>
              </w:rPr>
            </w:rPrChange>
          </w:rPr>
          <w:tab/>
        </w:r>
        <w:r w:rsidRPr="00144266">
          <w:rPr>
            <w:rFonts w:ascii="Calibri" w:hAnsi="Calibri" w:cs="Times New Roman"/>
            <w:highlight w:val="yellow"/>
            <w:rPrChange w:id="3510" w:author="Kaski Maiju" w:date="2025-03-19T14:31:00Z" w16du:dateUtc="2025-03-19T12:31:00Z">
              <w:rPr>
                <w:rFonts w:ascii="Calibri" w:hAnsi="Calibri" w:cs="Times New Roman"/>
              </w:rPr>
            </w:rPrChange>
          </w:rPr>
          <w:t xml:space="preserve">Due to changes in vessel’s voyage plan or route plan, the service receives the </w:t>
        </w:r>
        <w:r w:rsidRPr="00144266">
          <w:rPr>
            <w:rFonts w:ascii="Calibri" w:hAnsi="Calibri" w:cs="Times New Roman"/>
            <w:highlight w:val="yellow"/>
            <w:lang w:eastAsia="zh-CN"/>
            <w:rPrChange w:id="3511" w:author="Kaski Maiju" w:date="2025-03-19T14:31:00Z" w16du:dateUtc="2025-03-19T12:31:00Z">
              <w:rPr>
                <w:rFonts w:ascii="Calibri" w:hAnsi="Calibri" w:cs="Times New Roman"/>
                <w:lang w:eastAsia="zh-CN"/>
              </w:rPr>
            </w:rPrChange>
          </w:rPr>
          <w:t>vessel’s cancel message</w:t>
        </w:r>
        <w:r w:rsidRPr="00144266">
          <w:rPr>
            <w:rFonts w:ascii="Calibri" w:hAnsi="Calibri" w:cs="Times New Roman"/>
            <w:highlight w:val="yellow"/>
            <w:rPrChange w:id="3512" w:author="Kaski Maiju" w:date="2025-03-19T14:31:00Z" w16du:dateUtc="2025-03-19T12:31:00Z">
              <w:rPr>
                <w:rFonts w:ascii="Calibri" w:hAnsi="Calibri" w:cs="Times New Roman"/>
              </w:rPr>
            </w:rPrChange>
          </w:rPr>
          <w:t xml:space="preserve">, and VTS cancels the </w:t>
        </w:r>
        <w:r w:rsidRPr="00144266">
          <w:rPr>
            <w:rFonts w:ascii="Calibri" w:hAnsi="Calibri" w:cs="Times New Roman"/>
            <w:highlight w:val="yellow"/>
            <w:lang w:eastAsia="zh-CN"/>
            <w:rPrChange w:id="3513" w:author="Kaski Maiju" w:date="2025-03-19T14:31:00Z" w16du:dateUtc="2025-03-19T12:31:00Z">
              <w:rPr>
                <w:rFonts w:ascii="Calibri" w:hAnsi="Calibri" w:cs="Times New Roman"/>
                <w:lang w:eastAsia="zh-CN"/>
              </w:rPr>
            </w:rPrChange>
          </w:rPr>
          <w:t>allocated</w:t>
        </w:r>
        <w:r w:rsidRPr="00144266">
          <w:rPr>
            <w:rFonts w:ascii="Calibri" w:hAnsi="Calibri" w:cs="Times New Roman"/>
            <w:highlight w:val="yellow"/>
            <w:rPrChange w:id="3514" w:author="Kaski Maiju" w:date="2025-03-19T14:31:00Z" w16du:dateUtc="2025-03-19T12:31:00Z">
              <w:rPr>
                <w:rFonts w:ascii="Calibri" w:hAnsi="Calibri" w:cs="Times New Roman"/>
              </w:rPr>
            </w:rPrChange>
          </w:rPr>
          <w:t xml:space="preserve"> schedule for the vessel.</w:t>
        </w:r>
      </w:ins>
    </w:p>
    <w:p w14:paraId="38F4E9DF" w14:textId="77777777" w:rsidR="00A1168D" w:rsidRPr="00144266" w:rsidRDefault="00A1168D" w:rsidP="00A1168D">
      <w:pPr>
        <w:spacing w:after="160" w:line="259" w:lineRule="auto"/>
        <w:rPr>
          <w:ins w:id="3515" w:author="Kaski Maiju" w:date="2025-03-19T14:27:00Z" w16du:dateUtc="2025-03-19T12:27:00Z"/>
          <w:rFonts w:ascii="Calibri" w:eastAsia="Calibri" w:hAnsi="Calibri"/>
          <w:highlight w:val="yellow"/>
          <w:u w:val="single"/>
          <w:rPrChange w:id="3516" w:author="Kaski Maiju" w:date="2025-03-19T14:31:00Z" w16du:dateUtc="2025-03-19T12:31:00Z">
            <w:rPr>
              <w:ins w:id="3517" w:author="Kaski Maiju" w:date="2025-03-19T14:27:00Z" w16du:dateUtc="2025-03-19T12:27:00Z"/>
              <w:rFonts w:ascii="Calibri" w:eastAsia="Calibri" w:hAnsi="Calibri"/>
              <w:u w:val="single"/>
            </w:rPr>
          </w:rPrChange>
        </w:rPr>
      </w:pPr>
      <w:ins w:id="3518" w:author="Kaski Maiju" w:date="2025-03-19T14:27:00Z" w16du:dateUtc="2025-03-19T12:27:00Z">
        <w:r w:rsidRPr="00144266">
          <w:rPr>
            <w:rFonts w:ascii="Calibri" w:eastAsia="Calibri" w:hAnsi="Calibri"/>
            <w:color w:val="000000" w:themeColor="text1"/>
            <w:highlight w:val="yellow"/>
            <w:u w:val="single"/>
            <w:rPrChange w:id="3519" w:author="Kaski Maiju" w:date="2025-03-19T14:31:00Z" w16du:dateUtc="2025-03-19T12:31:00Z">
              <w:rPr>
                <w:rFonts w:ascii="Calibri" w:eastAsia="Calibri" w:hAnsi="Calibri"/>
                <w:color w:val="000000" w:themeColor="text1"/>
                <w:u w:val="single"/>
              </w:rPr>
            </w:rPrChange>
          </w:rPr>
          <w:t>Typical sequence:</w:t>
        </w:r>
      </w:ins>
    </w:p>
    <w:p w14:paraId="26BCD493" w14:textId="77777777" w:rsidR="00A1168D" w:rsidRPr="00144266" w:rsidRDefault="00A1168D" w:rsidP="00A1168D">
      <w:pPr>
        <w:pStyle w:val="Luettelokappale"/>
        <w:numPr>
          <w:ilvl w:val="0"/>
          <w:numId w:val="126"/>
        </w:numPr>
        <w:autoSpaceDE w:val="0"/>
        <w:autoSpaceDN w:val="0"/>
        <w:adjustRightInd w:val="0"/>
        <w:spacing w:after="0" w:line="240" w:lineRule="auto"/>
        <w:rPr>
          <w:ins w:id="3520" w:author="Kaski Maiju" w:date="2025-03-19T14:27:00Z" w16du:dateUtc="2025-03-19T12:27:00Z"/>
          <w:rFonts w:ascii="Calibri" w:hAnsi="Calibri"/>
          <w:highlight w:val="yellow"/>
          <w:lang w:val="en-US"/>
          <w:rPrChange w:id="3521" w:author="Kaski Maiju" w:date="2025-03-19T14:31:00Z" w16du:dateUtc="2025-03-19T12:31:00Z">
            <w:rPr>
              <w:ins w:id="3522" w:author="Kaski Maiju" w:date="2025-03-19T14:27:00Z" w16du:dateUtc="2025-03-19T12:27:00Z"/>
              <w:rFonts w:ascii="Calibri" w:hAnsi="Calibri"/>
              <w:lang w:val="en-US"/>
            </w:rPr>
          </w:rPrChange>
        </w:rPr>
      </w:pPr>
      <w:ins w:id="3523" w:author="Kaski Maiju" w:date="2025-03-19T14:27:00Z" w16du:dateUtc="2025-03-19T12:27:00Z">
        <w:r w:rsidRPr="00144266">
          <w:rPr>
            <w:rFonts w:ascii="Calibri" w:hAnsi="Calibri"/>
            <w:highlight w:val="yellow"/>
            <w:lang w:val="en-US" w:eastAsia="zh-CN"/>
            <w:rPrChange w:id="3524" w:author="Kaski Maiju" w:date="2025-03-19T14:31:00Z" w16du:dateUtc="2025-03-19T12:31:00Z">
              <w:rPr>
                <w:rFonts w:ascii="Calibri" w:hAnsi="Calibri"/>
                <w:lang w:val="en-US" w:eastAsia="zh-CN"/>
              </w:rPr>
            </w:rPrChange>
          </w:rPr>
          <w:t xml:space="preserve">“Scheduling and Allocation Service” </w:t>
        </w:r>
        <w:r w:rsidRPr="00144266">
          <w:rPr>
            <w:rFonts w:ascii="Calibri" w:hAnsi="Calibri"/>
            <w:highlight w:val="yellow"/>
            <w:lang w:val="en-US"/>
            <w:rPrChange w:id="3525" w:author="Kaski Maiju" w:date="2025-03-19T14:31:00Z" w16du:dateUtc="2025-03-19T12:31:00Z">
              <w:rPr>
                <w:rFonts w:ascii="Calibri" w:hAnsi="Calibri"/>
                <w:lang w:val="en-US"/>
              </w:rPr>
            </w:rPrChange>
          </w:rPr>
          <w:t>acknowledges automatically</w:t>
        </w:r>
        <w:r w:rsidRPr="00144266">
          <w:rPr>
            <w:rFonts w:ascii="Calibri" w:hAnsi="Calibri"/>
            <w:highlight w:val="yellow"/>
            <w:lang w:val="en-US" w:eastAsia="zh-CN"/>
            <w:rPrChange w:id="3526" w:author="Kaski Maiju" w:date="2025-03-19T14:31:00Z" w16du:dateUtc="2025-03-19T12:31:00Z">
              <w:rPr>
                <w:rFonts w:ascii="Calibri" w:hAnsi="Calibri"/>
                <w:lang w:val="en-US" w:eastAsia="zh-CN"/>
              </w:rPr>
            </w:rPrChange>
          </w:rPr>
          <w:t xml:space="preserve"> upon receiving </w:t>
        </w:r>
        <w:r w:rsidRPr="00144266">
          <w:rPr>
            <w:rFonts w:ascii="Calibri" w:hAnsi="Calibri" w:cs="Times New Roman"/>
            <w:highlight w:val="yellow"/>
            <w:lang w:val="en-US"/>
            <w:rPrChange w:id="3527" w:author="Kaski Maiju" w:date="2025-03-19T14:31:00Z" w16du:dateUtc="2025-03-19T12:31:00Z">
              <w:rPr>
                <w:rFonts w:ascii="Calibri" w:hAnsi="Calibri" w:cs="Times New Roman"/>
              </w:rPr>
            </w:rPrChange>
          </w:rPr>
          <w:t xml:space="preserve">the </w:t>
        </w:r>
        <w:r w:rsidRPr="00144266">
          <w:rPr>
            <w:rFonts w:ascii="Calibri" w:hAnsi="Calibri" w:cs="Times New Roman"/>
            <w:highlight w:val="yellow"/>
            <w:lang w:val="en-US" w:eastAsia="zh-CN"/>
            <w:rPrChange w:id="3528" w:author="Kaski Maiju" w:date="2025-03-19T14:31:00Z" w16du:dateUtc="2025-03-19T12:31:00Z">
              <w:rPr>
                <w:rFonts w:ascii="Calibri" w:hAnsi="Calibri" w:cs="Times New Roman"/>
                <w:lang w:eastAsia="zh-CN"/>
              </w:rPr>
            </w:rPrChange>
          </w:rPr>
          <w:t>vessel’s cancel message</w:t>
        </w:r>
      </w:ins>
    </w:p>
    <w:p w14:paraId="3533C699" w14:textId="77777777" w:rsidR="00A1168D" w:rsidRPr="00144266" w:rsidRDefault="00A1168D" w:rsidP="00A1168D">
      <w:pPr>
        <w:pStyle w:val="Luettelokappale"/>
        <w:numPr>
          <w:ilvl w:val="0"/>
          <w:numId w:val="126"/>
        </w:numPr>
        <w:autoSpaceDE w:val="0"/>
        <w:autoSpaceDN w:val="0"/>
        <w:adjustRightInd w:val="0"/>
        <w:spacing w:after="0" w:line="240" w:lineRule="auto"/>
        <w:rPr>
          <w:ins w:id="3529" w:author="Kaski Maiju" w:date="2025-03-19T14:27:00Z" w16du:dateUtc="2025-03-19T12:27:00Z"/>
          <w:rFonts w:ascii="Calibri" w:hAnsi="Calibri"/>
          <w:highlight w:val="yellow"/>
          <w:lang w:val="en-US"/>
          <w:rPrChange w:id="3530" w:author="Kaski Maiju" w:date="2025-03-19T14:31:00Z" w16du:dateUtc="2025-03-19T12:31:00Z">
            <w:rPr>
              <w:ins w:id="3531" w:author="Kaski Maiju" w:date="2025-03-19T14:27:00Z" w16du:dateUtc="2025-03-19T12:27:00Z"/>
              <w:rFonts w:ascii="Calibri" w:hAnsi="Calibri"/>
              <w:lang w:val="en-US"/>
            </w:rPr>
          </w:rPrChange>
        </w:rPr>
      </w:pPr>
      <w:ins w:id="3532" w:author="Kaski Maiju" w:date="2025-03-19T14:27:00Z" w16du:dateUtc="2025-03-19T12:27:00Z">
        <w:r w:rsidRPr="00144266">
          <w:rPr>
            <w:rFonts w:ascii="Calibri" w:hAnsi="Calibri"/>
            <w:highlight w:val="yellow"/>
            <w:lang w:val="en-US" w:eastAsia="zh-CN"/>
            <w:rPrChange w:id="3533" w:author="Kaski Maiju" w:date="2025-03-19T14:31:00Z" w16du:dateUtc="2025-03-19T12:31:00Z">
              <w:rPr>
                <w:rFonts w:ascii="Calibri" w:hAnsi="Calibri"/>
                <w:lang w:val="en-US" w:eastAsia="zh-CN"/>
              </w:rPr>
            </w:rPrChange>
          </w:rPr>
          <w:t>“Scheduling and Allocation Service” sends the request message to VTS system</w:t>
        </w:r>
      </w:ins>
    </w:p>
    <w:p w14:paraId="1E56A218" w14:textId="77777777" w:rsidR="00A1168D" w:rsidRPr="00144266" w:rsidRDefault="00A1168D" w:rsidP="00A1168D">
      <w:pPr>
        <w:pStyle w:val="Luettelokappale"/>
        <w:numPr>
          <w:ilvl w:val="0"/>
          <w:numId w:val="126"/>
        </w:numPr>
        <w:autoSpaceDE w:val="0"/>
        <w:autoSpaceDN w:val="0"/>
        <w:adjustRightInd w:val="0"/>
        <w:spacing w:after="0" w:line="240" w:lineRule="auto"/>
        <w:rPr>
          <w:ins w:id="3534" w:author="Kaski Maiju" w:date="2025-03-19T14:27:00Z" w16du:dateUtc="2025-03-19T12:27:00Z"/>
          <w:rFonts w:ascii="Calibri" w:hAnsi="Calibri"/>
          <w:highlight w:val="yellow"/>
          <w:lang w:val="en-US"/>
          <w:rPrChange w:id="3535" w:author="Kaski Maiju" w:date="2025-03-19T14:31:00Z" w16du:dateUtc="2025-03-19T12:31:00Z">
            <w:rPr>
              <w:ins w:id="3536" w:author="Kaski Maiju" w:date="2025-03-19T14:27:00Z" w16du:dateUtc="2025-03-19T12:27:00Z"/>
              <w:rFonts w:ascii="Calibri" w:hAnsi="Calibri"/>
              <w:lang w:val="en-US"/>
            </w:rPr>
          </w:rPrChange>
        </w:rPr>
      </w:pPr>
      <w:ins w:id="3537" w:author="Kaski Maiju" w:date="2025-03-19T14:27:00Z" w16du:dateUtc="2025-03-19T12:27:00Z">
        <w:r w:rsidRPr="00144266">
          <w:rPr>
            <w:rFonts w:ascii="Calibri" w:hAnsi="Calibri"/>
            <w:highlight w:val="yellow"/>
            <w:lang w:val="en-US" w:eastAsia="zh-CN"/>
            <w:rPrChange w:id="3538" w:author="Kaski Maiju" w:date="2025-03-19T14:31:00Z" w16du:dateUtc="2025-03-19T12:31:00Z">
              <w:rPr>
                <w:rFonts w:ascii="Calibri" w:hAnsi="Calibri"/>
                <w:lang w:val="en-US" w:eastAsia="zh-CN"/>
              </w:rPr>
            </w:rPrChange>
          </w:rPr>
          <w:t xml:space="preserve">VTS system </w:t>
        </w:r>
        <w:r w:rsidRPr="00144266">
          <w:rPr>
            <w:rFonts w:ascii="Calibri" w:hAnsi="Calibri"/>
            <w:highlight w:val="yellow"/>
            <w:lang w:val="en-US"/>
            <w:rPrChange w:id="3539" w:author="Kaski Maiju" w:date="2025-03-19T14:31:00Z" w16du:dateUtc="2025-03-19T12:31:00Z">
              <w:rPr>
                <w:rFonts w:ascii="Calibri" w:hAnsi="Calibri"/>
                <w:lang w:val="en-US"/>
              </w:rPr>
            </w:rPrChange>
          </w:rPr>
          <w:t>acknowledges automatically</w:t>
        </w:r>
        <w:r w:rsidRPr="00144266">
          <w:rPr>
            <w:rFonts w:ascii="Calibri" w:hAnsi="Calibri"/>
            <w:highlight w:val="yellow"/>
            <w:lang w:val="en-US" w:eastAsia="zh-CN"/>
            <w:rPrChange w:id="3540" w:author="Kaski Maiju" w:date="2025-03-19T14:31:00Z" w16du:dateUtc="2025-03-19T12:31:00Z">
              <w:rPr>
                <w:rFonts w:ascii="Calibri" w:hAnsi="Calibri"/>
                <w:lang w:val="en-US" w:eastAsia="zh-CN"/>
              </w:rPr>
            </w:rPrChange>
          </w:rPr>
          <w:t xml:space="preserve"> upon receipt</w:t>
        </w:r>
      </w:ins>
    </w:p>
    <w:p w14:paraId="7C952345" w14:textId="77777777" w:rsidR="00A1168D" w:rsidRPr="00144266" w:rsidRDefault="00A1168D" w:rsidP="00A1168D">
      <w:pPr>
        <w:pStyle w:val="Luettelokappale"/>
        <w:numPr>
          <w:ilvl w:val="0"/>
          <w:numId w:val="126"/>
        </w:numPr>
        <w:autoSpaceDE w:val="0"/>
        <w:autoSpaceDN w:val="0"/>
        <w:adjustRightInd w:val="0"/>
        <w:spacing w:after="0" w:line="240" w:lineRule="auto"/>
        <w:rPr>
          <w:ins w:id="3541" w:author="Kaski Maiju" w:date="2025-03-19T14:27:00Z" w16du:dateUtc="2025-03-19T12:27:00Z"/>
          <w:rFonts w:ascii="Calibri" w:hAnsi="Calibri"/>
          <w:highlight w:val="yellow"/>
          <w:lang w:val="en-US"/>
          <w:rPrChange w:id="3542" w:author="Kaski Maiju" w:date="2025-03-19T14:31:00Z" w16du:dateUtc="2025-03-19T12:31:00Z">
            <w:rPr>
              <w:ins w:id="3543" w:author="Kaski Maiju" w:date="2025-03-19T14:27:00Z" w16du:dateUtc="2025-03-19T12:27:00Z"/>
              <w:rFonts w:ascii="Calibri" w:hAnsi="Calibri"/>
              <w:lang w:val="en-US"/>
            </w:rPr>
          </w:rPrChange>
        </w:rPr>
      </w:pPr>
      <w:ins w:id="3544" w:author="Kaski Maiju" w:date="2025-03-19T14:27:00Z" w16du:dateUtc="2025-03-19T12:27:00Z">
        <w:r w:rsidRPr="00144266">
          <w:rPr>
            <w:rFonts w:ascii="Calibri" w:hAnsi="Calibri"/>
            <w:highlight w:val="yellow"/>
            <w:lang w:val="en-US" w:eastAsia="zh-CN"/>
            <w:rPrChange w:id="3545" w:author="Kaski Maiju" w:date="2025-03-19T14:31:00Z" w16du:dateUtc="2025-03-19T12:31:00Z">
              <w:rPr>
                <w:rFonts w:ascii="Calibri" w:hAnsi="Calibri"/>
                <w:lang w:val="en-US" w:eastAsia="zh-CN"/>
              </w:rPr>
            </w:rPrChange>
          </w:rPr>
          <w:t>VTS system</w:t>
        </w:r>
        <w:r w:rsidRPr="00144266">
          <w:rPr>
            <w:rFonts w:ascii="Calibri" w:hAnsi="Calibri"/>
            <w:highlight w:val="yellow"/>
            <w:lang w:val="en-US"/>
            <w:rPrChange w:id="3546" w:author="Kaski Maiju" w:date="2025-03-19T14:31:00Z" w16du:dateUtc="2025-03-19T12:31:00Z">
              <w:rPr>
                <w:rFonts w:ascii="Calibri" w:hAnsi="Calibri"/>
                <w:lang w:val="en-US"/>
              </w:rPr>
            </w:rPrChange>
          </w:rPr>
          <w:t xml:space="preserve"> automatically or </w:t>
        </w:r>
        <w:r w:rsidRPr="00144266">
          <w:rPr>
            <w:rFonts w:ascii="Calibri" w:hAnsi="Calibri"/>
            <w:highlight w:val="yellow"/>
            <w:lang w:val="en-US" w:eastAsia="zh-CN"/>
            <w:rPrChange w:id="3547" w:author="Kaski Maiju" w:date="2025-03-19T14:31:00Z" w16du:dateUtc="2025-03-19T12:31:00Z">
              <w:rPr>
                <w:rFonts w:ascii="Calibri" w:hAnsi="Calibri"/>
                <w:lang w:val="en-US" w:eastAsia="zh-CN"/>
              </w:rPr>
            </w:rPrChange>
          </w:rPr>
          <w:t xml:space="preserve">VTS personnel </w:t>
        </w:r>
        <w:r w:rsidRPr="00144266">
          <w:rPr>
            <w:rFonts w:ascii="Calibri" w:hAnsi="Calibri"/>
            <w:highlight w:val="yellow"/>
            <w:lang w:val="en-US"/>
            <w:rPrChange w:id="3548" w:author="Kaski Maiju" w:date="2025-03-19T14:31:00Z" w16du:dateUtc="2025-03-19T12:31:00Z">
              <w:rPr>
                <w:rFonts w:ascii="Calibri" w:hAnsi="Calibri"/>
                <w:lang w:val="en-US"/>
              </w:rPr>
            </w:rPrChange>
          </w:rPr>
          <w:t xml:space="preserve">manually </w:t>
        </w:r>
        <w:r w:rsidRPr="00144266">
          <w:rPr>
            <w:rFonts w:ascii="Calibri" w:hAnsi="Calibri"/>
            <w:highlight w:val="yellow"/>
            <w:lang w:val="en-US" w:eastAsia="zh-CN"/>
            <w:rPrChange w:id="3549" w:author="Kaski Maiju" w:date="2025-03-19T14:31:00Z" w16du:dateUtc="2025-03-19T12:31:00Z">
              <w:rPr>
                <w:rFonts w:ascii="Calibri" w:hAnsi="Calibri"/>
                <w:lang w:val="en-US" w:eastAsia="zh-CN"/>
              </w:rPr>
            </w:rPrChange>
          </w:rPr>
          <w:t>cancels the allocated slot or anchorage for the vessel,</w:t>
        </w:r>
        <w:r w:rsidRPr="00144266">
          <w:rPr>
            <w:rFonts w:ascii="Calibri" w:hAnsi="Calibri"/>
            <w:highlight w:val="yellow"/>
            <w:lang w:val="en-US"/>
            <w:rPrChange w:id="3550" w:author="Kaski Maiju" w:date="2025-03-19T14:31:00Z" w16du:dateUtc="2025-03-19T12:31:00Z">
              <w:rPr>
                <w:rFonts w:ascii="Calibri" w:hAnsi="Calibri"/>
                <w:lang w:val="en-US"/>
              </w:rPr>
            </w:rPrChange>
          </w:rPr>
          <w:t xml:space="preserve"> </w:t>
        </w:r>
        <w:r w:rsidRPr="00144266">
          <w:rPr>
            <w:rFonts w:ascii="Calibri" w:hAnsi="Calibri"/>
            <w:highlight w:val="yellow"/>
            <w:lang w:val="en-US" w:eastAsia="zh-CN"/>
            <w:rPrChange w:id="3551" w:author="Kaski Maiju" w:date="2025-03-19T14:31:00Z" w16du:dateUtc="2025-03-19T12:31:00Z">
              <w:rPr>
                <w:rFonts w:ascii="Calibri" w:hAnsi="Calibri"/>
                <w:lang w:val="en-US" w:eastAsia="zh-CN"/>
              </w:rPr>
            </w:rPrChange>
          </w:rPr>
          <w:t>and</w:t>
        </w:r>
        <w:r w:rsidRPr="00144266">
          <w:rPr>
            <w:rFonts w:ascii="Calibri" w:hAnsi="Calibri"/>
            <w:highlight w:val="yellow"/>
            <w:lang w:val="en-US"/>
            <w:rPrChange w:id="3552" w:author="Kaski Maiju" w:date="2025-03-19T14:31:00Z" w16du:dateUtc="2025-03-19T12:31:00Z">
              <w:rPr>
                <w:rFonts w:ascii="Calibri" w:hAnsi="Calibri"/>
                <w:lang w:val="en-US"/>
              </w:rPr>
            </w:rPrChange>
          </w:rPr>
          <w:t xml:space="preserve"> </w:t>
        </w:r>
        <w:r w:rsidRPr="00144266">
          <w:rPr>
            <w:rFonts w:ascii="Calibri" w:hAnsi="Calibri"/>
            <w:highlight w:val="yellow"/>
            <w:lang w:val="en-US" w:eastAsia="zh-CN"/>
            <w:rPrChange w:id="3553" w:author="Kaski Maiju" w:date="2025-03-19T14:31:00Z" w16du:dateUtc="2025-03-19T12:31:00Z">
              <w:rPr>
                <w:rFonts w:ascii="Calibri" w:hAnsi="Calibri"/>
                <w:lang w:val="en-US" w:eastAsia="zh-CN"/>
              </w:rPr>
            </w:rPrChange>
          </w:rPr>
          <w:t>updates the corresponding allocation schedules</w:t>
        </w:r>
      </w:ins>
    </w:p>
    <w:p w14:paraId="007702E2" w14:textId="77777777" w:rsidR="00A1168D" w:rsidRPr="00144266" w:rsidRDefault="00A1168D" w:rsidP="00A1168D">
      <w:pPr>
        <w:pStyle w:val="Luettelokappale"/>
        <w:numPr>
          <w:ilvl w:val="0"/>
          <w:numId w:val="126"/>
        </w:numPr>
        <w:autoSpaceDE w:val="0"/>
        <w:autoSpaceDN w:val="0"/>
        <w:adjustRightInd w:val="0"/>
        <w:spacing w:after="0" w:line="240" w:lineRule="auto"/>
        <w:rPr>
          <w:ins w:id="3554" w:author="Kaski Maiju" w:date="2025-03-19T14:27:00Z" w16du:dateUtc="2025-03-19T12:27:00Z"/>
          <w:rFonts w:ascii="Calibri" w:hAnsi="Calibri"/>
          <w:highlight w:val="yellow"/>
          <w:lang w:val="en-US"/>
          <w:rPrChange w:id="3555" w:author="Kaski Maiju" w:date="2025-03-19T14:31:00Z" w16du:dateUtc="2025-03-19T12:31:00Z">
            <w:rPr>
              <w:ins w:id="3556" w:author="Kaski Maiju" w:date="2025-03-19T14:27:00Z" w16du:dateUtc="2025-03-19T12:27:00Z"/>
              <w:rFonts w:ascii="Calibri" w:hAnsi="Calibri"/>
              <w:lang w:val="en-US"/>
            </w:rPr>
          </w:rPrChange>
        </w:rPr>
      </w:pPr>
      <w:ins w:id="3557" w:author="Kaski Maiju" w:date="2025-03-19T14:27:00Z" w16du:dateUtc="2025-03-19T12:27:00Z">
        <w:r w:rsidRPr="00144266">
          <w:rPr>
            <w:rFonts w:ascii="Calibri" w:hAnsi="Calibri"/>
            <w:highlight w:val="yellow"/>
            <w:lang w:val="en-US" w:eastAsia="zh-CN"/>
            <w:rPrChange w:id="3558" w:author="Kaski Maiju" w:date="2025-03-19T14:31:00Z" w16du:dateUtc="2025-03-19T12:31:00Z">
              <w:rPr>
                <w:rFonts w:ascii="Calibri" w:hAnsi="Calibri"/>
                <w:lang w:val="en-US" w:eastAsia="zh-CN"/>
              </w:rPr>
            </w:rPrChange>
          </w:rPr>
          <w:t>VTS system publishes the latest allocation schedules via use case 1</w:t>
        </w:r>
      </w:ins>
    </w:p>
    <w:p w14:paraId="70B65278" w14:textId="77777777" w:rsidR="00A1168D" w:rsidRPr="00144266" w:rsidRDefault="00A1168D" w:rsidP="00A1168D">
      <w:pPr>
        <w:pStyle w:val="Luettelokappale"/>
        <w:numPr>
          <w:ilvl w:val="0"/>
          <w:numId w:val="126"/>
        </w:numPr>
        <w:autoSpaceDE w:val="0"/>
        <w:autoSpaceDN w:val="0"/>
        <w:adjustRightInd w:val="0"/>
        <w:spacing w:after="0" w:line="240" w:lineRule="auto"/>
        <w:rPr>
          <w:ins w:id="3559" w:author="Kaski Maiju" w:date="2025-03-19T14:27:00Z" w16du:dateUtc="2025-03-19T12:27:00Z"/>
          <w:rFonts w:ascii="Calibri" w:hAnsi="Calibri"/>
          <w:highlight w:val="yellow"/>
          <w:lang w:val="en-US"/>
          <w:rPrChange w:id="3560" w:author="Kaski Maiju" w:date="2025-03-19T14:31:00Z" w16du:dateUtc="2025-03-19T12:31:00Z">
            <w:rPr>
              <w:ins w:id="3561" w:author="Kaski Maiju" w:date="2025-03-19T14:27:00Z" w16du:dateUtc="2025-03-19T12:27:00Z"/>
              <w:rFonts w:ascii="Calibri" w:hAnsi="Calibri"/>
              <w:lang w:val="en-US"/>
            </w:rPr>
          </w:rPrChange>
        </w:rPr>
      </w:pPr>
      <w:ins w:id="3562" w:author="Kaski Maiju" w:date="2025-03-19T14:27:00Z" w16du:dateUtc="2025-03-19T12:27:00Z">
        <w:r w:rsidRPr="00144266">
          <w:rPr>
            <w:rFonts w:ascii="Calibri" w:hAnsi="Calibri"/>
            <w:highlight w:val="yellow"/>
            <w:lang w:val="en-US" w:eastAsia="zh-CN"/>
            <w:rPrChange w:id="3563" w:author="Kaski Maiju" w:date="2025-03-19T14:31:00Z" w16du:dateUtc="2025-03-19T12:31:00Z">
              <w:rPr>
                <w:rFonts w:ascii="Calibri" w:hAnsi="Calibri"/>
                <w:lang w:val="en-US" w:eastAsia="zh-CN"/>
              </w:rPr>
            </w:rPrChange>
          </w:rPr>
          <w:t>“Scheduling and Allocation Service” generates the feedback message (cancellation completed) based on the latest allocation schedules</w:t>
        </w:r>
      </w:ins>
    </w:p>
    <w:p w14:paraId="1D86B28B" w14:textId="77777777" w:rsidR="00A1168D" w:rsidRPr="00144266" w:rsidRDefault="00A1168D" w:rsidP="00A1168D">
      <w:pPr>
        <w:pStyle w:val="Luettelokappale"/>
        <w:numPr>
          <w:ilvl w:val="0"/>
          <w:numId w:val="126"/>
        </w:numPr>
        <w:autoSpaceDE w:val="0"/>
        <w:autoSpaceDN w:val="0"/>
        <w:adjustRightInd w:val="0"/>
        <w:spacing w:after="0" w:line="240" w:lineRule="auto"/>
        <w:rPr>
          <w:ins w:id="3564" w:author="Kaski Maiju" w:date="2025-03-19T14:27:00Z" w16du:dateUtc="2025-03-19T12:27:00Z"/>
          <w:rFonts w:ascii="Calibri" w:hAnsi="Calibri"/>
          <w:highlight w:val="yellow"/>
          <w:lang w:val="en-US"/>
          <w:rPrChange w:id="3565" w:author="Kaski Maiju" w:date="2025-03-19T14:31:00Z" w16du:dateUtc="2025-03-19T12:31:00Z">
            <w:rPr>
              <w:ins w:id="3566" w:author="Kaski Maiju" w:date="2025-03-19T14:27:00Z" w16du:dateUtc="2025-03-19T12:27:00Z"/>
              <w:rFonts w:ascii="Calibri" w:hAnsi="Calibri"/>
              <w:lang w:val="en-US"/>
            </w:rPr>
          </w:rPrChange>
        </w:rPr>
      </w:pPr>
      <w:ins w:id="3567" w:author="Kaski Maiju" w:date="2025-03-19T14:27:00Z" w16du:dateUtc="2025-03-19T12:27:00Z">
        <w:r w:rsidRPr="00144266">
          <w:rPr>
            <w:rFonts w:ascii="Calibri" w:hAnsi="Calibri"/>
            <w:highlight w:val="yellow"/>
            <w:lang w:val="en-US" w:eastAsia="zh-CN"/>
            <w:rPrChange w:id="3568" w:author="Kaski Maiju" w:date="2025-03-19T14:31:00Z" w16du:dateUtc="2025-03-19T12:31:00Z">
              <w:rPr>
                <w:rFonts w:ascii="Calibri" w:hAnsi="Calibri"/>
                <w:lang w:val="en-US" w:eastAsia="zh-CN"/>
              </w:rPr>
            </w:rPrChange>
          </w:rPr>
          <w:t>“Scheduling and Allocation Service” sends the generated message to the initial receiving path</w:t>
        </w:r>
      </w:ins>
    </w:p>
    <w:p w14:paraId="537C418E" w14:textId="77777777" w:rsidR="00A1168D" w:rsidRPr="00144266" w:rsidRDefault="00A1168D" w:rsidP="00A1168D">
      <w:pPr>
        <w:pStyle w:val="Bullet1"/>
        <w:numPr>
          <w:ilvl w:val="0"/>
          <w:numId w:val="0"/>
        </w:numPr>
        <w:rPr>
          <w:ins w:id="3569" w:author="Kaski Maiju" w:date="2025-03-19T14:27:00Z" w16du:dateUtc="2025-03-19T12:27:00Z"/>
          <w:highlight w:val="yellow"/>
          <w:rPrChange w:id="3570" w:author="Kaski Maiju" w:date="2025-03-19T14:31:00Z" w16du:dateUtc="2025-03-19T12:31:00Z">
            <w:rPr>
              <w:ins w:id="3571" w:author="Kaski Maiju" w:date="2025-03-19T14:27:00Z" w16du:dateUtc="2025-03-19T12:27:00Z"/>
            </w:rPr>
          </w:rPrChange>
        </w:rPr>
      </w:pPr>
    </w:p>
    <w:p w14:paraId="60EBD43A" w14:textId="77777777" w:rsidR="00A1168D" w:rsidRPr="00144266" w:rsidRDefault="00A1168D" w:rsidP="00A1168D">
      <w:pPr>
        <w:pStyle w:val="AppendixHead3"/>
        <w:rPr>
          <w:ins w:id="3572" w:author="Kaski Maiju" w:date="2025-03-19T14:27:00Z" w16du:dateUtc="2025-03-19T12:27:00Z"/>
          <w:rFonts w:ascii="Calibri" w:eastAsiaTheme="minorEastAsia" w:hAnsi="Calibri" w:cs="Calibri"/>
          <w:highlight w:val="yellow"/>
          <w:lang w:eastAsia="zh-CN"/>
          <w:rPrChange w:id="3573" w:author="Kaski Maiju" w:date="2025-03-19T14:31:00Z" w16du:dateUtc="2025-03-19T12:31:00Z">
            <w:rPr>
              <w:ins w:id="3574" w:author="Kaski Maiju" w:date="2025-03-19T14:27:00Z" w16du:dateUtc="2025-03-19T12:27:00Z"/>
              <w:rFonts w:ascii="Calibri" w:eastAsiaTheme="minorEastAsia" w:hAnsi="Calibri" w:cs="Calibri"/>
              <w:lang w:eastAsia="zh-CN"/>
            </w:rPr>
          </w:rPrChange>
        </w:rPr>
      </w:pPr>
      <w:ins w:id="3575" w:author="Kaski Maiju" w:date="2025-03-19T14:27:00Z" w16du:dateUtc="2025-03-19T12:27:00Z">
        <w:r w:rsidRPr="00144266">
          <w:rPr>
            <w:rFonts w:ascii="Calibri" w:hAnsi="Calibri" w:cs="Calibri"/>
            <w:highlight w:val="yellow"/>
            <w:lang w:eastAsia="zh-CN"/>
            <w:rPrChange w:id="3576" w:author="Kaski Maiju" w:date="2025-03-19T14:31:00Z" w16du:dateUtc="2025-03-19T12:31:00Z">
              <w:rPr>
                <w:rFonts w:ascii="Calibri" w:hAnsi="Calibri" w:cs="Calibri"/>
                <w:lang w:eastAsia="zh-CN"/>
              </w:rPr>
            </w:rPrChange>
          </w:rPr>
          <w:t xml:space="preserve">Use Case </w:t>
        </w:r>
        <w:r w:rsidRPr="00144266">
          <w:rPr>
            <w:rFonts w:ascii="Calibri" w:eastAsiaTheme="minorEastAsia" w:hAnsi="Calibri" w:cs="Calibri"/>
            <w:highlight w:val="yellow"/>
            <w:lang w:eastAsia="zh-CN"/>
            <w:rPrChange w:id="3577" w:author="Kaski Maiju" w:date="2025-03-19T14:31:00Z" w16du:dateUtc="2025-03-19T12:31:00Z">
              <w:rPr>
                <w:rFonts w:ascii="Calibri" w:eastAsiaTheme="minorEastAsia" w:hAnsi="Calibri" w:cs="Calibri"/>
                <w:lang w:eastAsia="zh-CN"/>
              </w:rPr>
            </w:rPrChange>
          </w:rPr>
          <w:t>6</w:t>
        </w:r>
        <w:r w:rsidRPr="00144266">
          <w:rPr>
            <w:rFonts w:ascii="Calibri" w:hAnsi="Calibri" w:cs="Calibri"/>
            <w:highlight w:val="yellow"/>
            <w:lang w:eastAsia="zh-CN"/>
            <w:rPrChange w:id="3578" w:author="Kaski Maiju" w:date="2025-03-19T14:31:00Z" w16du:dateUtc="2025-03-19T12:31:00Z">
              <w:rPr>
                <w:rFonts w:ascii="Calibri" w:hAnsi="Calibri" w:cs="Calibri"/>
                <w:lang w:eastAsia="zh-CN"/>
              </w:rPr>
            </w:rPrChange>
          </w:rPr>
          <w:t xml:space="preserve"> –</w:t>
        </w:r>
        <w:r w:rsidRPr="00144266">
          <w:rPr>
            <w:rFonts w:ascii="Calibri" w:eastAsiaTheme="minorEastAsia" w:hAnsi="Calibri" w:cs="Calibri"/>
            <w:highlight w:val="yellow"/>
            <w:lang w:eastAsia="zh-CN"/>
            <w:rPrChange w:id="3579" w:author="Kaski Maiju" w:date="2025-03-19T14:31:00Z" w16du:dateUtc="2025-03-19T12:31:00Z">
              <w:rPr>
                <w:rFonts w:ascii="Calibri" w:eastAsiaTheme="minorEastAsia" w:hAnsi="Calibri" w:cs="Calibri"/>
                <w:lang w:eastAsia="zh-CN"/>
              </w:rPr>
            </w:rPrChange>
          </w:rPr>
          <w:t xml:space="preserve"> Cancelling the allocated schedule by VTS</w:t>
        </w:r>
      </w:ins>
    </w:p>
    <w:p w14:paraId="5239A7A3" w14:textId="77777777" w:rsidR="00A1168D" w:rsidRPr="00144266" w:rsidRDefault="00A1168D" w:rsidP="00A1168D">
      <w:pPr>
        <w:spacing w:after="160"/>
        <w:ind w:left="2608" w:hanging="2608"/>
        <w:rPr>
          <w:ins w:id="3580" w:author="Kaski Maiju" w:date="2025-03-19T14:27:00Z" w16du:dateUtc="2025-03-19T12:27:00Z"/>
          <w:rFonts w:ascii="Calibri" w:hAnsi="Calibri" w:cs="Times New Roman"/>
          <w:highlight w:val="yellow"/>
          <w:rPrChange w:id="3581" w:author="Kaski Maiju" w:date="2025-03-19T14:31:00Z" w16du:dateUtc="2025-03-19T12:31:00Z">
            <w:rPr>
              <w:ins w:id="3582" w:author="Kaski Maiju" w:date="2025-03-19T14:27:00Z" w16du:dateUtc="2025-03-19T12:27:00Z"/>
              <w:rFonts w:ascii="Calibri" w:hAnsi="Calibri" w:cs="Times New Roman"/>
            </w:rPr>
          </w:rPrChange>
        </w:rPr>
      </w:pPr>
      <w:ins w:id="3583" w:author="Kaski Maiju" w:date="2025-03-19T14:27:00Z" w16du:dateUtc="2025-03-19T12:27:00Z">
        <w:r w:rsidRPr="00144266">
          <w:rPr>
            <w:rFonts w:ascii="Calibri" w:eastAsia="Calibri" w:hAnsi="Calibri" w:cs="Times New Roman"/>
            <w:highlight w:val="yellow"/>
            <w:u w:val="single"/>
            <w:rPrChange w:id="3584" w:author="Kaski Maiju" w:date="2025-03-19T14:31:00Z" w16du:dateUtc="2025-03-19T12:31:00Z">
              <w:rPr>
                <w:rFonts w:ascii="Calibri" w:eastAsia="Calibri" w:hAnsi="Calibri" w:cs="Times New Roman"/>
                <w:u w:val="single"/>
              </w:rPr>
            </w:rPrChange>
          </w:rPr>
          <w:t>Description:</w:t>
        </w:r>
        <w:r w:rsidRPr="00144266">
          <w:rPr>
            <w:rFonts w:ascii="Calibri" w:eastAsia="Calibri" w:hAnsi="Calibri" w:cs="Times New Roman"/>
            <w:highlight w:val="yellow"/>
            <w:rPrChange w:id="3585" w:author="Kaski Maiju" w:date="2025-03-19T14:31:00Z" w16du:dateUtc="2025-03-19T12:31:00Z">
              <w:rPr>
                <w:rFonts w:ascii="Calibri" w:eastAsia="Calibri" w:hAnsi="Calibri" w:cs="Times New Roman"/>
              </w:rPr>
            </w:rPrChange>
          </w:rPr>
          <w:tab/>
        </w:r>
        <w:r w:rsidRPr="00144266">
          <w:rPr>
            <w:rFonts w:ascii="Calibri" w:hAnsi="Calibri" w:cs="Times New Roman"/>
            <w:highlight w:val="yellow"/>
            <w:rPrChange w:id="3586" w:author="Kaski Maiju" w:date="2025-03-19T14:31:00Z" w16du:dateUtc="2025-03-19T12:31:00Z">
              <w:rPr>
                <w:rFonts w:ascii="Calibri" w:hAnsi="Calibri" w:cs="Times New Roman"/>
              </w:rPr>
            </w:rPrChange>
          </w:rPr>
          <w:t xml:space="preserve">Due to </w:t>
        </w:r>
        <w:r w:rsidRPr="00144266">
          <w:rPr>
            <w:rFonts w:ascii="Calibri" w:hAnsi="Calibri" w:cs="Times New Roman"/>
            <w:highlight w:val="yellow"/>
            <w:lang w:eastAsia="zh-CN"/>
            <w:rPrChange w:id="3587" w:author="Kaski Maiju" w:date="2025-03-19T14:31:00Z" w16du:dateUtc="2025-03-19T12:31:00Z">
              <w:rPr>
                <w:rFonts w:ascii="Calibri" w:hAnsi="Calibri" w:cs="Times New Roman"/>
                <w:lang w:eastAsia="zh-CN"/>
              </w:rPr>
            </w:rPrChange>
          </w:rPr>
          <w:t>special cases</w:t>
        </w:r>
        <w:r w:rsidRPr="00144266">
          <w:rPr>
            <w:rFonts w:ascii="Calibri" w:hAnsi="Calibri" w:cs="Times New Roman"/>
            <w:highlight w:val="yellow"/>
            <w:rPrChange w:id="3588" w:author="Kaski Maiju" w:date="2025-03-19T14:31:00Z" w16du:dateUtc="2025-03-19T12:31:00Z">
              <w:rPr>
                <w:rFonts w:ascii="Calibri" w:hAnsi="Calibri" w:cs="Times New Roman"/>
              </w:rPr>
            </w:rPrChange>
          </w:rPr>
          <w:t xml:space="preserve">, </w:t>
        </w:r>
        <w:r w:rsidRPr="00144266">
          <w:rPr>
            <w:rFonts w:ascii="Calibri" w:hAnsi="Calibri" w:cs="Times New Roman"/>
            <w:highlight w:val="yellow"/>
            <w:lang w:eastAsia="zh-CN"/>
            <w:rPrChange w:id="3589" w:author="Kaski Maiju" w:date="2025-03-19T14:31:00Z" w16du:dateUtc="2025-03-19T12:31:00Z">
              <w:rPr>
                <w:rFonts w:ascii="Calibri" w:hAnsi="Calibri" w:cs="Times New Roman"/>
                <w:lang w:eastAsia="zh-CN"/>
              </w:rPr>
            </w:rPrChange>
          </w:rPr>
          <w:t xml:space="preserve">such as receiving a cancellation notice from the relevant department, </w:t>
        </w:r>
        <w:r w:rsidRPr="00144266">
          <w:rPr>
            <w:rFonts w:ascii="Calibri" w:hAnsi="Calibri" w:cs="Times New Roman"/>
            <w:highlight w:val="yellow"/>
            <w:rPrChange w:id="3590" w:author="Kaski Maiju" w:date="2025-03-19T14:31:00Z" w16du:dateUtc="2025-03-19T12:31:00Z">
              <w:rPr>
                <w:rFonts w:ascii="Calibri" w:hAnsi="Calibri" w:cs="Times New Roman"/>
              </w:rPr>
            </w:rPrChange>
          </w:rPr>
          <w:t xml:space="preserve">VTS cancels the </w:t>
        </w:r>
        <w:r w:rsidRPr="00144266">
          <w:rPr>
            <w:rFonts w:ascii="Calibri" w:hAnsi="Calibri" w:cs="Times New Roman"/>
            <w:highlight w:val="yellow"/>
            <w:lang w:eastAsia="zh-CN"/>
            <w:rPrChange w:id="3591" w:author="Kaski Maiju" w:date="2025-03-19T14:31:00Z" w16du:dateUtc="2025-03-19T12:31:00Z">
              <w:rPr>
                <w:rFonts w:ascii="Calibri" w:hAnsi="Calibri" w:cs="Times New Roman"/>
                <w:lang w:eastAsia="zh-CN"/>
              </w:rPr>
            </w:rPrChange>
          </w:rPr>
          <w:t>allocated</w:t>
        </w:r>
        <w:r w:rsidRPr="00144266">
          <w:rPr>
            <w:rFonts w:ascii="Calibri" w:hAnsi="Calibri" w:cs="Times New Roman"/>
            <w:highlight w:val="yellow"/>
            <w:rPrChange w:id="3592" w:author="Kaski Maiju" w:date="2025-03-19T14:31:00Z" w16du:dateUtc="2025-03-19T12:31:00Z">
              <w:rPr>
                <w:rFonts w:ascii="Calibri" w:hAnsi="Calibri" w:cs="Times New Roman"/>
              </w:rPr>
            </w:rPrChange>
          </w:rPr>
          <w:t xml:space="preserve"> schedule for the vessel.</w:t>
        </w:r>
      </w:ins>
    </w:p>
    <w:p w14:paraId="08E0E7A4" w14:textId="77777777" w:rsidR="00A1168D" w:rsidRPr="00144266" w:rsidRDefault="00A1168D" w:rsidP="00A1168D">
      <w:pPr>
        <w:spacing w:after="160" w:line="259" w:lineRule="auto"/>
        <w:rPr>
          <w:ins w:id="3593" w:author="Kaski Maiju" w:date="2025-03-19T14:27:00Z" w16du:dateUtc="2025-03-19T12:27:00Z"/>
          <w:rFonts w:ascii="Calibri" w:eastAsia="Calibri" w:hAnsi="Calibri"/>
          <w:highlight w:val="yellow"/>
          <w:u w:val="single"/>
          <w:rPrChange w:id="3594" w:author="Kaski Maiju" w:date="2025-03-19T14:31:00Z" w16du:dateUtc="2025-03-19T12:31:00Z">
            <w:rPr>
              <w:ins w:id="3595" w:author="Kaski Maiju" w:date="2025-03-19T14:27:00Z" w16du:dateUtc="2025-03-19T12:27:00Z"/>
              <w:rFonts w:ascii="Calibri" w:eastAsia="Calibri" w:hAnsi="Calibri"/>
              <w:u w:val="single"/>
            </w:rPr>
          </w:rPrChange>
        </w:rPr>
      </w:pPr>
      <w:ins w:id="3596" w:author="Kaski Maiju" w:date="2025-03-19T14:27:00Z" w16du:dateUtc="2025-03-19T12:27:00Z">
        <w:r w:rsidRPr="00144266">
          <w:rPr>
            <w:rFonts w:ascii="Calibri" w:eastAsia="Calibri" w:hAnsi="Calibri"/>
            <w:color w:val="000000" w:themeColor="text1"/>
            <w:highlight w:val="yellow"/>
            <w:u w:val="single"/>
            <w:rPrChange w:id="3597" w:author="Kaski Maiju" w:date="2025-03-19T14:31:00Z" w16du:dateUtc="2025-03-19T12:31:00Z">
              <w:rPr>
                <w:rFonts w:ascii="Calibri" w:eastAsia="Calibri" w:hAnsi="Calibri"/>
                <w:color w:val="000000" w:themeColor="text1"/>
                <w:u w:val="single"/>
              </w:rPr>
            </w:rPrChange>
          </w:rPr>
          <w:t>Typical sequence:</w:t>
        </w:r>
      </w:ins>
    </w:p>
    <w:p w14:paraId="372346BC" w14:textId="77777777" w:rsidR="00A1168D" w:rsidRPr="00144266" w:rsidRDefault="00A1168D" w:rsidP="00A1168D">
      <w:pPr>
        <w:pStyle w:val="Luettelokappale"/>
        <w:numPr>
          <w:ilvl w:val="0"/>
          <w:numId w:val="132"/>
        </w:numPr>
        <w:autoSpaceDE w:val="0"/>
        <w:autoSpaceDN w:val="0"/>
        <w:adjustRightInd w:val="0"/>
        <w:spacing w:after="0" w:line="240" w:lineRule="auto"/>
        <w:rPr>
          <w:ins w:id="3598" w:author="Kaski Maiju" w:date="2025-03-19T14:27:00Z" w16du:dateUtc="2025-03-19T12:27:00Z"/>
          <w:rFonts w:ascii="Calibri" w:hAnsi="Calibri"/>
          <w:highlight w:val="yellow"/>
          <w:lang w:val="en-US"/>
          <w:rPrChange w:id="3599" w:author="Kaski Maiju" w:date="2025-03-19T14:31:00Z" w16du:dateUtc="2025-03-19T12:31:00Z">
            <w:rPr>
              <w:ins w:id="3600" w:author="Kaski Maiju" w:date="2025-03-19T14:27:00Z" w16du:dateUtc="2025-03-19T12:27:00Z"/>
              <w:rFonts w:ascii="Calibri" w:hAnsi="Calibri"/>
              <w:lang w:val="en-US"/>
            </w:rPr>
          </w:rPrChange>
        </w:rPr>
      </w:pPr>
      <w:ins w:id="3601" w:author="Kaski Maiju" w:date="2025-03-19T14:27:00Z" w16du:dateUtc="2025-03-19T12:27:00Z">
        <w:r w:rsidRPr="00144266">
          <w:rPr>
            <w:rFonts w:ascii="Calibri" w:hAnsi="Calibri"/>
            <w:highlight w:val="yellow"/>
            <w:lang w:val="en-US" w:eastAsia="zh-CN"/>
            <w:rPrChange w:id="3602" w:author="Kaski Maiju" w:date="2025-03-19T14:31:00Z" w16du:dateUtc="2025-03-19T12:31:00Z">
              <w:rPr>
                <w:rFonts w:ascii="Calibri" w:hAnsi="Calibri"/>
                <w:lang w:val="en-US" w:eastAsia="zh-CN"/>
              </w:rPr>
            </w:rPrChange>
          </w:rPr>
          <w:t>VTS system</w:t>
        </w:r>
        <w:r w:rsidRPr="00144266">
          <w:rPr>
            <w:rFonts w:ascii="Calibri" w:hAnsi="Calibri"/>
            <w:highlight w:val="yellow"/>
            <w:lang w:val="en-US"/>
            <w:rPrChange w:id="3603" w:author="Kaski Maiju" w:date="2025-03-19T14:31:00Z" w16du:dateUtc="2025-03-19T12:31:00Z">
              <w:rPr>
                <w:rFonts w:ascii="Calibri" w:hAnsi="Calibri"/>
                <w:lang w:val="en-US"/>
              </w:rPr>
            </w:rPrChange>
          </w:rPr>
          <w:t xml:space="preserve"> automatically or </w:t>
        </w:r>
        <w:r w:rsidRPr="00144266">
          <w:rPr>
            <w:rFonts w:ascii="Calibri" w:hAnsi="Calibri"/>
            <w:highlight w:val="yellow"/>
            <w:lang w:val="en-US" w:eastAsia="zh-CN"/>
            <w:rPrChange w:id="3604" w:author="Kaski Maiju" w:date="2025-03-19T14:31:00Z" w16du:dateUtc="2025-03-19T12:31:00Z">
              <w:rPr>
                <w:rFonts w:ascii="Calibri" w:hAnsi="Calibri"/>
                <w:lang w:val="en-US" w:eastAsia="zh-CN"/>
              </w:rPr>
            </w:rPrChange>
          </w:rPr>
          <w:t xml:space="preserve">VTS personnel </w:t>
        </w:r>
        <w:r w:rsidRPr="00144266">
          <w:rPr>
            <w:rFonts w:ascii="Calibri" w:hAnsi="Calibri"/>
            <w:highlight w:val="yellow"/>
            <w:lang w:val="en-US"/>
            <w:rPrChange w:id="3605" w:author="Kaski Maiju" w:date="2025-03-19T14:31:00Z" w16du:dateUtc="2025-03-19T12:31:00Z">
              <w:rPr>
                <w:rFonts w:ascii="Calibri" w:hAnsi="Calibri"/>
                <w:lang w:val="en-US"/>
              </w:rPr>
            </w:rPrChange>
          </w:rPr>
          <w:t xml:space="preserve">manually </w:t>
        </w:r>
        <w:r w:rsidRPr="00144266">
          <w:rPr>
            <w:rFonts w:ascii="Calibri" w:hAnsi="Calibri"/>
            <w:highlight w:val="yellow"/>
            <w:lang w:val="en-US" w:eastAsia="zh-CN"/>
            <w:rPrChange w:id="3606" w:author="Kaski Maiju" w:date="2025-03-19T14:31:00Z" w16du:dateUtc="2025-03-19T12:31:00Z">
              <w:rPr>
                <w:rFonts w:ascii="Calibri" w:hAnsi="Calibri"/>
                <w:lang w:val="en-US" w:eastAsia="zh-CN"/>
              </w:rPr>
            </w:rPrChange>
          </w:rPr>
          <w:t>cancels the allocated slot or anchorage for the vessel,</w:t>
        </w:r>
        <w:r w:rsidRPr="00144266">
          <w:rPr>
            <w:rFonts w:ascii="Calibri" w:hAnsi="Calibri"/>
            <w:highlight w:val="yellow"/>
            <w:lang w:val="en-US"/>
            <w:rPrChange w:id="3607" w:author="Kaski Maiju" w:date="2025-03-19T14:31:00Z" w16du:dateUtc="2025-03-19T12:31:00Z">
              <w:rPr>
                <w:rFonts w:ascii="Calibri" w:hAnsi="Calibri"/>
                <w:lang w:val="en-US"/>
              </w:rPr>
            </w:rPrChange>
          </w:rPr>
          <w:t xml:space="preserve"> </w:t>
        </w:r>
        <w:r w:rsidRPr="00144266">
          <w:rPr>
            <w:rFonts w:ascii="Calibri" w:hAnsi="Calibri"/>
            <w:highlight w:val="yellow"/>
            <w:lang w:val="en-US" w:eastAsia="zh-CN"/>
            <w:rPrChange w:id="3608" w:author="Kaski Maiju" w:date="2025-03-19T14:31:00Z" w16du:dateUtc="2025-03-19T12:31:00Z">
              <w:rPr>
                <w:rFonts w:ascii="Calibri" w:hAnsi="Calibri"/>
                <w:lang w:val="en-US" w:eastAsia="zh-CN"/>
              </w:rPr>
            </w:rPrChange>
          </w:rPr>
          <w:t>and</w:t>
        </w:r>
        <w:r w:rsidRPr="00144266">
          <w:rPr>
            <w:rFonts w:ascii="Calibri" w:hAnsi="Calibri"/>
            <w:highlight w:val="yellow"/>
            <w:lang w:val="en-US"/>
            <w:rPrChange w:id="3609" w:author="Kaski Maiju" w:date="2025-03-19T14:31:00Z" w16du:dateUtc="2025-03-19T12:31:00Z">
              <w:rPr>
                <w:rFonts w:ascii="Calibri" w:hAnsi="Calibri"/>
                <w:lang w:val="en-US"/>
              </w:rPr>
            </w:rPrChange>
          </w:rPr>
          <w:t xml:space="preserve"> </w:t>
        </w:r>
        <w:r w:rsidRPr="00144266">
          <w:rPr>
            <w:rFonts w:ascii="Calibri" w:hAnsi="Calibri"/>
            <w:highlight w:val="yellow"/>
            <w:lang w:val="en-US" w:eastAsia="zh-CN"/>
            <w:rPrChange w:id="3610" w:author="Kaski Maiju" w:date="2025-03-19T14:31:00Z" w16du:dateUtc="2025-03-19T12:31:00Z">
              <w:rPr>
                <w:rFonts w:ascii="Calibri" w:hAnsi="Calibri"/>
                <w:lang w:val="en-US" w:eastAsia="zh-CN"/>
              </w:rPr>
            </w:rPrChange>
          </w:rPr>
          <w:t>updates the corresponding allocation schedules</w:t>
        </w:r>
      </w:ins>
    </w:p>
    <w:p w14:paraId="5F5D7110" w14:textId="77777777" w:rsidR="00A1168D" w:rsidRPr="00144266" w:rsidRDefault="00A1168D" w:rsidP="00A1168D">
      <w:pPr>
        <w:pStyle w:val="Luettelokappale"/>
        <w:numPr>
          <w:ilvl w:val="0"/>
          <w:numId w:val="132"/>
        </w:numPr>
        <w:autoSpaceDE w:val="0"/>
        <w:autoSpaceDN w:val="0"/>
        <w:adjustRightInd w:val="0"/>
        <w:spacing w:after="0" w:line="240" w:lineRule="auto"/>
        <w:rPr>
          <w:ins w:id="3611" w:author="Kaski Maiju" w:date="2025-03-19T14:27:00Z" w16du:dateUtc="2025-03-19T12:27:00Z"/>
          <w:rFonts w:ascii="Calibri" w:hAnsi="Calibri"/>
          <w:highlight w:val="yellow"/>
          <w:lang w:val="en-US"/>
          <w:rPrChange w:id="3612" w:author="Kaski Maiju" w:date="2025-03-19T14:31:00Z" w16du:dateUtc="2025-03-19T12:31:00Z">
            <w:rPr>
              <w:ins w:id="3613" w:author="Kaski Maiju" w:date="2025-03-19T14:27:00Z" w16du:dateUtc="2025-03-19T12:27:00Z"/>
              <w:rFonts w:ascii="Calibri" w:hAnsi="Calibri"/>
              <w:lang w:val="en-US"/>
            </w:rPr>
          </w:rPrChange>
        </w:rPr>
      </w:pPr>
      <w:ins w:id="3614" w:author="Kaski Maiju" w:date="2025-03-19T14:27:00Z" w16du:dateUtc="2025-03-19T12:27:00Z">
        <w:r w:rsidRPr="00144266">
          <w:rPr>
            <w:rFonts w:ascii="Calibri" w:hAnsi="Calibri"/>
            <w:highlight w:val="yellow"/>
            <w:lang w:val="en-US" w:eastAsia="zh-CN"/>
            <w:rPrChange w:id="3615" w:author="Kaski Maiju" w:date="2025-03-19T14:31:00Z" w16du:dateUtc="2025-03-19T12:31:00Z">
              <w:rPr>
                <w:rFonts w:ascii="Calibri" w:hAnsi="Calibri"/>
                <w:lang w:val="en-US" w:eastAsia="zh-CN"/>
              </w:rPr>
            </w:rPrChange>
          </w:rPr>
          <w:t>VTS system publishes the latest allocation schedules via use case 1</w:t>
        </w:r>
      </w:ins>
    </w:p>
    <w:p w14:paraId="1EC759B1" w14:textId="77777777" w:rsidR="00A1168D" w:rsidRPr="00144266" w:rsidRDefault="00A1168D" w:rsidP="00A1168D">
      <w:pPr>
        <w:pStyle w:val="Luettelokappale"/>
        <w:numPr>
          <w:ilvl w:val="0"/>
          <w:numId w:val="132"/>
        </w:numPr>
        <w:autoSpaceDE w:val="0"/>
        <w:autoSpaceDN w:val="0"/>
        <w:adjustRightInd w:val="0"/>
        <w:spacing w:after="0" w:line="240" w:lineRule="auto"/>
        <w:rPr>
          <w:ins w:id="3616" w:author="Kaski Maiju" w:date="2025-03-19T14:27:00Z" w16du:dateUtc="2025-03-19T12:27:00Z"/>
          <w:rFonts w:ascii="Calibri" w:hAnsi="Calibri"/>
          <w:highlight w:val="yellow"/>
          <w:lang w:val="en-US"/>
          <w:rPrChange w:id="3617" w:author="Kaski Maiju" w:date="2025-03-19T14:31:00Z" w16du:dateUtc="2025-03-19T12:31:00Z">
            <w:rPr>
              <w:ins w:id="3618" w:author="Kaski Maiju" w:date="2025-03-19T14:27:00Z" w16du:dateUtc="2025-03-19T12:27:00Z"/>
              <w:rFonts w:ascii="Calibri" w:hAnsi="Calibri"/>
              <w:lang w:val="en-US"/>
            </w:rPr>
          </w:rPrChange>
        </w:rPr>
      </w:pPr>
      <w:ins w:id="3619" w:author="Kaski Maiju" w:date="2025-03-19T14:27:00Z" w16du:dateUtc="2025-03-19T12:27:00Z">
        <w:r w:rsidRPr="00144266">
          <w:rPr>
            <w:rFonts w:ascii="Calibri" w:hAnsi="Calibri"/>
            <w:highlight w:val="yellow"/>
            <w:lang w:val="en-US" w:eastAsia="zh-CN"/>
            <w:rPrChange w:id="3620" w:author="Kaski Maiju" w:date="2025-03-19T14:31:00Z" w16du:dateUtc="2025-03-19T12:31:00Z">
              <w:rPr>
                <w:rFonts w:ascii="Calibri" w:hAnsi="Calibri"/>
                <w:lang w:val="en-US" w:eastAsia="zh-CN"/>
              </w:rPr>
            </w:rPrChange>
          </w:rPr>
          <w:t>“Scheduling and Allocation Service” generates the notification message (cancelled schedule) based on the latest allocation schedules</w:t>
        </w:r>
      </w:ins>
    </w:p>
    <w:p w14:paraId="60C89DD6" w14:textId="77777777" w:rsidR="00A1168D" w:rsidRPr="00144266" w:rsidRDefault="00A1168D" w:rsidP="00A1168D">
      <w:pPr>
        <w:pStyle w:val="Luettelokappale"/>
        <w:numPr>
          <w:ilvl w:val="0"/>
          <w:numId w:val="132"/>
        </w:numPr>
        <w:autoSpaceDE w:val="0"/>
        <w:autoSpaceDN w:val="0"/>
        <w:adjustRightInd w:val="0"/>
        <w:spacing w:after="0" w:line="240" w:lineRule="auto"/>
        <w:rPr>
          <w:ins w:id="3621" w:author="Kaski Maiju" w:date="2025-03-19T14:27:00Z" w16du:dateUtc="2025-03-19T12:27:00Z"/>
          <w:rFonts w:ascii="Calibri" w:hAnsi="Calibri"/>
          <w:highlight w:val="yellow"/>
          <w:lang w:val="en-US"/>
          <w:rPrChange w:id="3622" w:author="Kaski Maiju" w:date="2025-03-19T14:31:00Z" w16du:dateUtc="2025-03-19T12:31:00Z">
            <w:rPr>
              <w:ins w:id="3623" w:author="Kaski Maiju" w:date="2025-03-19T14:27:00Z" w16du:dateUtc="2025-03-19T12:27:00Z"/>
              <w:rFonts w:ascii="Calibri" w:hAnsi="Calibri"/>
              <w:lang w:val="en-US"/>
            </w:rPr>
          </w:rPrChange>
        </w:rPr>
      </w:pPr>
      <w:ins w:id="3624" w:author="Kaski Maiju" w:date="2025-03-19T14:27:00Z" w16du:dateUtc="2025-03-19T12:27:00Z">
        <w:r w:rsidRPr="00144266">
          <w:rPr>
            <w:rFonts w:ascii="Calibri" w:hAnsi="Calibri"/>
            <w:highlight w:val="yellow"/>
            <w:lang w:val="en-US" w:eastAsia="zh-CN"/>
            <w:rPrChange w:id="3625" w:author="Kaski Maiju" w:date="2025-03-19T14:31:00Z" w16du:dateUtc="2025-03-19T12:31:00Z">
              <w:rPr>
                <w:rFonts w:ascii="Calibri" w:hAnsi="Calibri"/>
                <w:lang w:val="en-US" w:eastAsia="zh-CN"/>
              </w:rPr>
            </w:rPrChange>
          </w:rPr>
          <w:t>“Scheduling and Allocation Service” sends the generated message to the vessel</w:t>
        </w:r>
      </w:ins>
    </w:p>
    <w:p w14:paraId="0B5BFFF9" w14:textId="77777777" w:rsidR="00A1168D" w:rsidRPr="00144266" w:rsidRDefault="00A1168D" w:rsidP="00A1168D">
      <w:pPr>
        <w:pStyle w:val="Bullet1"/>
        <w:numPr>
          <w:ilvl w:val="0"/>
          <w:numId w:val="0"/>
        </w:numPr>
        <w:rPr>
          <w:ins w:id="3626" w:author="Kaski Maiju" w:date="2025-03-19T14:27:00Z" w16du:dateUtc="2025-03-19T12:27:00Z"/>
          <w:highlight w:val="yellow"/>
          <w:rPrChange w:id="3627" w:author="Kaski Maiju" w:date="2025-03-19T14:31:00Z" w16du:dateUtc="2025-03-19T12:31:00Z">
            <w:rPr>
              <w:ins w:id="3628" w:author="Kaski Maiju" w:date="2025-03-19T14:27:00Z" w16du:dateUtc="2025-03-19T12:27:00Z"/>
            </w:rPr>
          </w:rPrChange>
        </w:rPr>
      </w:pPr>
    </w:p>
    <w:p w14:paraId="231B202A" w14:textId="77777777" w:rsidR="00A1168D" w:rsidRPr="00144266" w:rsidRDefault="00A1168D" w:rsidP="00A1168D">
      <w:pPr>
        <w:pStyle w:val="AppendixHead3"/>
        <w:rPr>
          <w:ins w:id="3629" w:author="Kaski Maiju" w:date="2025-03-19T14:27:00Z" w16du:dateUtc="2025-03-19T12:27:00Z"/>
          <w:rFonts w:ascii="Calibri" w:eastAsiaTheme="minorEastAsia" w:hAnsi="Calibri" w:cs="Calibri"/>
          <w:highlight w:val="yellow"/>
          <w:lang w:eastAsia="zh-CN"/>
          <w:rPrChange w:id="3630" w:author="Kaski Maiju" w:date="2025-03-19T14:31:00Z" w16du:dateUtc="2025-03-19T12:31:00Z">
            <w:rPr>
              <w:ins w:id="3631" w:author="Kaski Maiju" w:date="2025-03-19T14:27:00Z" w16du:dateUtc="2025-03-19T12:27:00Z"/>
              <w:rFonts w:ascii="Calibri" w:eastAsiaTheme="minorEastAsia" w:hAnsi="Calibri" w:cs="Calibri"/>
              <w:lang w:eastAsia="zh-CN"/>
            </w:rPr>
          </w:rPrChange>
        </w:rPr>
      </w:pPr>
      <w:ins w:id="3632" w:author="Kaski Maiju" w:date="2025-03-19T14:27:00Z" w16du:dateUtc="2025-03-19T12:27:00Z">
        <w:r w:rsidRPr="00144266">
          <w:rPr>
            <w:rFonts w:ascii="Calibri" w:hAnsi="Calibri" w:cs="Calibri"/>
            <w:highlight w:val="yellow"/>
            <w:lang w:eastAsia="zh-CN"/>
            <w:rPrChange w:id="3633" w:author="Kaski Maiju" w:date="2025-03-19T14:31:00Z" w16du:dateUtc="2025-03-19T12:31:00Z">
              <w:rPr>
                <w:rFonts w:ascii="Calibri" w:hAnsi="Calibri" w:cs="Calibri"/>
                <w:lang w:eastAsia="zh-CN"/>
              </w:rPr>
            </w:rPrChange>
          </w:rPr>
          <w:t xml:space="preserve">Use Case </w:t>
        </w:r>
        <w:r w:rsidRPr="00144266">
          <w:rPr>
            <w:rFonts w:ascii="Calibri" w:eastAsiaTheme="minorEastAsia" w:hAnsi="Calibri" w:cs="Calibri"/>
            <w:highlight w:val="yellow"/>
            <w:lang w:eastAsia="zh-CN"/>
            <w:rPrChange w:id="3634" w:author="Kaski Maiju" w:date="2025-03-19T14:31:00Z" w16du:dateUtc="2025-03-19T12:31:00Z">
              <w:rPr>
                <w:rFonts w:ascii="Calibri" w:eastAsiaTheme="minorEastAsia" w:hAnsi="Calibri" w:cs="Calibri"/>
                <w:lang w:eastAsia="zh-CN"/>
              </w:rPr>
            </w:rPrChange>
          </w:rPr>
          <w:t>8</w:t>
        </w:r>
        <w:r w:rsidRPr="00144266">
          <w:rPr>
            <w:rFonts w:ascii="Calibri" w:hAnsi="Calibri" w:cs="Calibri"/>
            <w:highlight w:val="yellow"/>
            <w:lang w:eastAsia="zh-CN"/>
            <w:rPrChange w:id="3635" w:author="Kaski Maiju" w:date="2025-03-19T14:31:00Z" w16du:dateUtc="2025-03-19T12:31:00Z">
              <w:rPr>
                <w:rFonts w:ascii="Calibri" w:hAnsi="Calibri" w:cs="Calibri"/>
                <w:lang w:eastAsia="zh-CN"/>
              </w:rPr>
            </w:rPrChange>
          </w:rPr>
          <w:t xml:space="preserve"> –</w:t>
        </w:r>
        <w:r w:rsidRPr="00144266">
          <w:rPr>
            <w:rFonts w:ascii="Calibri" w:eastAsiaTheme="minorEastAsia" w:hAnsi="Calibri" w:cs="Calibri"/>
            <w:highlight w:val="yellow"/>
            <w:lang w:eastAsia="zh-CN"/>
            <w:rPrChange w:id="3636" w:author="Kaski Maiju" w:date="2025-03-19T14:31:00Z" w16du:dateUtc="2025-03-19T12:31:00Z">
              <w:rPr>
                <w:rFonts w:ascii="Calibri" w:eastAsiaTheme="minorEastAsia" w:hAnsi="Calibri" w:cs="Calibri"/>
                <w:lang w:eastAsia="zh-CN"/>
              </w:rPr>
            </w:rPrChange>
          </w:rPr>
          <w:t xml:space="preserve"> Reallocating slots of traffic flow</w:t>
        </w:r>
      </w:ins>
    </w:p>
    <w:p w14:paraId="62ADA387" w14:textId="77777777" w:rsidR="00A1168D" w:rsidRPr="00144266" w:rsidRDefault="00A1168D" w:rsidP="00A1168D">
      <w:pPr>
        <w:spacing w:after="160"/>
        <w:ind w:left="2608" w:hanging="2608"/>
        <w:rPr>
          <w:ins w:id="3637" w:author="Kaski Maiju" w:date="2025-03-19T14:27:00Z" w16du:dateUtc="2025-03-19T12:27:00Z"/>
          <w:rFonts w:ascii="Calibri" w:hAnsi="Calibri" w:cs="Times New Roman"/>
          <w:highlight w:val="yellow"/>
          <w:rPrChange w:id="3638" w:author="Kaski Maiju" w:date="2025-03-19T14:31:00Z" w16du:dateUtc="2025-03-19T12:31:00Z">
            <w:rPr>
              <w:ins w:id="3639" w:author="Kaski Maiju" w:date="2025-03-19T14:27:00Z" w16du:dateUtc="2025-03-19T12:27:00Z"/>
              <w:rFonts w:ascii="Calibri" w:hAnsi="Calibri" w:cs="Times New Roman"/>
            </w:rPr>
          </w:rPrChange>
        </w:rPr>
      </w:pPr>
      <w:ins w:id="3640" w:author="Kaski Maiju" w:date="2025-03-19T14:27:00Z" w16du:dateUtc="2025-03-19T12:27:00Z">
        <w:r w:rsidRPr="00144266">
          <w:rPr>
            <w:rFonts w:ascii="Calibri" w:eastAsia="Calibri" w:hAnsi="Calibri" w:cs="Times New Roman"/>
            <w:highlight w:val="yellow"/>
            <w:u w:val="single"/>
            <w:rPrChange w:id="3641" w:author="Kaski Maiju" w:date="2025-03-19T14:31:00Z" w16du:dateUtc="2025-03-19T12:31:00Z">
              <w:rPr>
                <w:rFonts w:ascii="Calibri" w:eastAsia="Calibri" w:hAnsi="Calibri" w:cs="Times New Roman"/>
                <w:u w:val="single"/>
              </w:rPr>
            </w:rPrChange>
          </w:rPr>
          <w:lastRenderedPageBreak/>
          <w:t>Description:</w:t>
        </w:r>
        <w:r w:rsidRPr="00144266">
          <w:rPr>
            <w:rFonts w:ascii="Calibri" w:eastAsia="Calibri" w:hAnsi="Calibri" w:cs="Times New Roman"/>
            <w:highlight w:val="yellow"/>
            <w:rPrChange w:id="3642" w:author="Kaski Maiju" w:date="2025-03-19T14:31:00Z" w16du:dateUtc="2025-03-19T12:31:00Z">
              <w:rPr>
                <w:rFonts w:ascii="Calibri" w:eastAsia="Calibri" w:hAnsi="Calibri" w:cs="Times New Roman"/>
              </w:rPr>
            </w:rPrChange>
          </w:rPr>
          <w:tab/>
        </w:r>
        <w:r w:rsidRPr="00144266">
          <w:rPr>
            <w:rFonts w:ascii="Calibri" w:hAnsi="Calibri" w:cs="Times New Roman"/>
            <w:highlight w:val="yellow"/>
            <w:rPrChange w:id="3643" w:author="Kaski Maiju" w:date="2025-03-19T14:31:00Z" w16du:dateUtc="2025-03-19T12:31:00Z">
              <w:rPr>
                <w:rFonts w:ascii="Calibri" w:hAnsi="Calibri" w:cs="Times New Roman"/>
              </w:rPr>
            </w:rPrChange>
          </w:rPr>
          <w:t xml:space="preserve">When external influences are eliminated, VTS unfreezes the </w:t>
        </w:r>
        <w:r w:rsidRPr="00144266">
          <w:rPr>
            <w:rFonts w:ascii="Calibri" w:hAnsi="Calibri" w:cs="Times New Roman"/>
            <w:highlight w:val="yellow"/>
            <w:lang w:eastAsia="zh-CN"/>
            <w:rPrChange w:id="3644" w:author="Kaski Maiju" w:date="2025-03-19T14:31:00Z" w16du:dateUtc="2025-03-19T12:31:00Z">
              <w:rPr>
                <w:rFonts w:ascii="Calibri" w:hAnsi="Calibri" w:cs="Times New Roman"/>
                <w:lang w:eastAsia="zh-CN"/>
              </w:rPr>
            </w:rPrChange>
          </w:rPr>
          <w:t>allocation</w:t>
        </w:r>
        <w:r w:rsidRPr="00144266">
          <w:rPr>
            <w:rFonts w:ascii="Calibri" w:hAnsi="Calibri" w:cs="Times New Roman"/>
            <w:highlight w:val="yellow"/>
            <w:rPrChange w:id="3645" w:author="Kaski Maiju" w:date="2025-03-19T14:31:00Z" w16du:dateUtc="2025-03-19T12:31:00Z">
              <w:rPr>
                <w:rFonts w:ascii="Calibri" w:hAnsi="Calibri" w:cs="Times New Roman"/>
              </w:rPr>
            </w:rPrChange>
          </w:rPr>
          <w:t xml:space="preserve"> schedule</w:t>
        </w:r>
        <w:r w:rsidRPr="00144266">
          <w:rPr>
            <w:rFonts w:ascii="Calibri" w:hAnsi="Calibri" w:cs="Times New Roman"/>
            <w:highlight w:val="yellow"/>
            <w:lang w:eastAsia="zh-CN"/>
            <w:rPrChange w:id="3646" w:author="Kaski Maiju" w:date="2025-03-19T14:31:00Z" w16du:dateUtc="2025-03-19T12:31:00Z">
              <w:rPr>
                <w:rFonts w:ascii="Calibri" w:hAnsi="Calibri" w:cs="Times New Roman"/>
                <w:lang w:eastAsia="zh-CN"/>
              </w:rPr>
            </w:rPrChange>
          </w:rPr>
          <w:t>s</w:t>
        </w:r>
        <w:r w:rsidRPr="00144266">
          <w:rPr>
            <w:rFonts w:ascii="Calibri" w:hAnsi="Calibri" w:cs="Times New Roman"/>
            <w:highlight w:val="yellow"/>
            <w:rPrChange w:id="3647" w:author="Kaski Maiju" w:date="2025-03-19T14:31:00Z" w16du:dateUtc="2025-03-19T12:31:00Z">
              <w:rPr>
                <w:rFonts w:ascii="Calibri" w:hAnsi="Calibri" w:cs="Times New Roman"/>
              </w:rPr>
            </w:rPrChange>
          </w:rPr>
          <w:t xml:space="preserve"> and </w:t>
        </w:r>
        <w:r w:rsidRPr="00144266">
          <w:rPr>
            <w:rFonts w:ascii="Calibri" w:hAnsi="Calibri" w:cs="Times New Roman"/>
            <w:highlight w:val="yellow"/>
            <w:lang w:eastAsia="zh-CN"/>
            <w:rPrChange w:id="3648" w:author="Kaski Maiju" w:date="2025-03-19T14:31:00Z" w16du:dateUtc="2025-03-19T12:31:00Z">
              <w:rPr>
                <w:rFonts w:ascii="Calibri" w:hAnsi="Calibri" w:cs="Times New Roman"/>
                <w:lang w:eastAsia="zh-CN"/>
              </w:rPr>
            </w:rPrChange>
          </w:rPr>
          <w:t>reallocates traffic slots</w:t>
        </w:r>
        <w:r w:rsidRPr="00144266">
          <w:rPr>
            <w:rFonts w:ascii="Calibri" w:hAnsi="Calibri" w:cs="Times New Roman"/>
            <w:highlight w:val="yellow"/>
            <w:rPrChange w:id="3649" w:author="Kaski Maiju" w:date="2025-03-19T14:31:00Z" w16du:dateUtc="2025-03-19T12:31:00Z">
              <w:rPr>
                <w:rFonts w:ascii="Calibri" w:hAnsi="Calibri" w:cs="Times New Roman"/>
              </w:rPr>
            </w:rPrChange>
          </w:rPr>
          <w:t xml:space="preserve"> </w:t>
        </w:r>
        <w:r w:rsidRPr="00144266">
          <w:rPr>
            <w:rFonts w:ascii="Calibri" w:hAnsi="Calibri" w:cs="Times New Roman"/>
            <w:highlight w:val="yellow"/>
            <w:lang w:eastAsia="zh-CN"/>
            <w:rPrChange w:id="3650" w:author="Kaski Maiju" w:date="2025-03-19T14:31:00Z" w16du:dateUtc="2025-03-19T12:31:00Z">
              <w:rPr>
                <w:rFonts w:ascii="Calibri" w:hAnsi="Calibri" w:cs="Times New Roman"/>
                <w:lang w:eastAsia="zh-CN"/>
              </w:rPr>
            </w:rPrChange>
          </w:rPr>
          <w:t>for</w:t>
        </w:r>
        <w:r w:rsidRPr="00144266">
          <w:rPr>
            <w:rFonts w:ascii="Calibri" w:hAnsi="Calibri" w:cs="Times New Roman"/>
            <w:highlight w:val="yellow"/>
            <w:rPrChange w:id="3651" w:author="Kaski Maiju" w:date="2025-03-19T14:31:00Z" w16du:dateUtc="2025-03-19T12:31:00Z">
              <w:rPr>
                <w:rFonts w:ascii="Calibri" w:hAnsi="Calibri" w:cs="Times New Roman"/>
              </w:rPr>
            </w:rPrChange>
          </w:rPr>
          <w:t xml:space="preserve"> </w:t>
        </w:r>
        <w:r w:rsidRPr="00144266">
          <w:rPr>
            <w:rFonts w:ascii="Calibri" w:hAnsi="Calibri" w:cs="Times New Roman"/>
            <w:highlight w:val="yellow"/>
            <w:lang w:eastAsia="zh-CN"/>
            <w:rPrChange w:id="3652" w:author="Kaski Maiju" w:date="2025-03-19T14:31:00Z" w16du:dateUtc="2025-03-19T12:31:00Z">
              <w:rPr>
                <w:rFonts w:ascii="Calibri" w:hAnsi="Calibri" w:cs="Times New Roman"/>
                <w:lang w:eastAsia="zh-CN"/>
              </w:rPr>
            </w:rPrChange>
          </w:rPr>
          <w:t xml:space="preserve">those </w:t>
        </w:r>
        <w:r w:rsidRPr="00144266">
          <w:rPr>
            <w:rFonts w:ascii="Calibri" w:hAnsi="Calibri" w:cs="Times New Roman"/>
            <w:highlight w:val="yellow"/>
            <w:rPrChange w:id="3653" w:author="Kaski Maiju" w:date="2025-03-19T14:31:00Z" w16du:dateUtc="2025-03-19T12:31:00Z">
              <w:rPr>
                <w:rFonts w:ascii="Calibri" w:hAnsi="Calibri" w:cs="Times New Roman"/>
              </w:rPr>
            </w:rPrChange>
          </w:rPr>
          <w:t>waiting</w:t>
        </w:r>
        <w:r w:rsidRPr="00144266">
          <w:rPr>
            <w:rFonts w:ascii="Calibri" w:hAnsi="Calibri" w:cs="Times New Roman"/>
            <w:highlight w:val="yellow"/>
            <w:lang w:eastAsia="zh-CN"/>
            <w:rPrChange w:id="3654" w:author="Kaski Maiju" w:date="2025-03-19T14:31:00Z" w16du:dateUtc="2025-03-19T12:31:00Z">
              <w:rPr>
                <w:rFonts w:ascii="Calibri" w:hAnsi="Calibri" w:cs="Times New Roman"/>
                <w:lang w:eastAsia="zh-CN"/>
              </w:rPr>
            </w:rPrChange>
          </w:rPr>
          <w:t xml:space="preserve"> vessels.</w:t>
        </w:r>
        <w:r w:rsidRPr="00144266">
          <w:rPr>
            <w:rFonts w:ascii="Calibri" w:hAnsi="Calibri" w:cs="Times New Roman"/>
            <w:highlight w:val="yellow"/>
            <w:rPrChange w:id="3655" w:author="Kaski Maiju" w:date="2025-03-19T14:31:00Z" w16du:dateUtc="2025-03-19T12:31:00Z">
              <w:rPr>
                <w:rFonts w:ascii="Calibri" w:hAnsi="Calibri" w:cs="Times New Roman"/>
              </w:rPr>
            </w:rPrChange>
          </w:rPr>
          <w:t xml:space="preserve"> </w:t>
        </w:r>
      </w:ins>
    </w:p>
    <w:p w14:paraId="3A675BB1" w14:textId="77777777" w:rsidR="00A1168D" w:rsidRPr="00144266" w:rsidRDefault="00A1168D" w:rsidP="00A1168D">
      <w:pPr>
        <w:spacing w:after="160" w:line="259" w:lineRule="auto"/>
        <w:rPr>
          <w:ins w:id="3656" w:author="Kaski Maiju" w:date="2025-03-19T14:27:00Z" w16du:dateUtc="2025-03-19T12:27:00Z"/>
          <w:rFonts w:ascii="Calibri" w:eastAsia="Calibri" w:hAnsi="Calibri"/>
          <w:highlight w:val="yellow"/>
          <w:u w:val="single"/>
          <w:rPrChange w:id="3657" w:author="Kaski Maiju" w:date="2025-03-19T14:31:00Z" w16du:dateUtc="2025-03-19T12:31:00Z">
            <w:rPr>
              <w:ins w:id="3658" w:author="Kaski Maiju" w:date="2025-03-19T14:27:00Z" w16du:dateUtc="2025-03-19T12:27:00Z"/>
              <w:rFonts w:ascii="Calibri" w:eastAsia="Calibri" w:hAnsi="Calibri"/>
              <w:u w:val="single"/>
            </w:rPr>
          </w:rPrChange>
        </w:rPr>
      </w:pPr>
      <w:ins w:id="3659" w:author="Kaski Maiju" w:date="2025-03-19T14:27:00Z" w16du:dateUtc="2025-03-19T12:27:00Z">
        <w:r w:rsidRPr="00144266">
          <w:rPr>
            <w:rFonts w:ascii="Calibri" w:eastAsia="Calibri" w:hAnsi="Calibri"/>
            <w:color w:val="000000" w:themeColor="text1"/>
            <w:highlight w:val="yellow"/>
            <w:u w:val="single"/>
            <w:rPrChange w:id="3660" w:author="Kaski Maiju" w:date="2025-03-19T14:31:00Z" w16du:dateUtc="2025-03-19T12:31:00Z">
              <w:rPr>
                <w:rFonts w:ascii="Calibri" w:eastAsia="Calibri" w:hAnsi="Calibri"/>
                <w:color w:val="000000" w:themeColor="text1"/>
                <w:u w:val="single"/>
              </w:rPr>
            </w:rPrChange>
          </w:rPr>
          <w:t>Typical sequence:</w:t>
        </w:r>
      </w:ins>
    </w:p>
    <w:p w14:paraId="2A35737D" w14:textId="77777777" w:rsidR="00A1168D" w:rsidRPr="00144266" w:rsidRDefault="00A1168D" w:rsidP="00A1168D">
      <w:pPr>
        <w:pStyle w:val="Luettelokappale"/>
        <w:numPr>
          <w:ilvl w:val="0"/>
          <w:numId w:val="133"/>
        </w:numPr>
        <w:autoSpaceDE w:val="0"/>
        <w:autoSpaceDN w:val="0"/>
        <w:adjustRightInd w:val="0"/>
        <w:spacing w:after="0" w:line="240" w:lineRule="auto"/>
        <w:rPr>
          <w:ins w:id="3661" w:author="Kaski Maiju" w:date="2025-03-19T14:27:00Z" w16du:dateUtc="2025-03-19T12:27:00Z"/>
          <w:rFonts w:ascii="Calibri" w:hAnsi="Calibri"/>
          <w:highlight w:val="yellow"/>
          <w:lang w:val="en-US"/>
          <w:rPrChange w:id="3662" w:author="Kaski Maiju" w:date="2025-03-19T14:31:00Z" w16du:dateUtc="2025-03-19T12:31:00Z">
            <w:rPr>
              <w:ins w:id="3663" w:author="Kaski Maiju" w:date="2025-03-19T14:27:00Z" w16du:dateUtc="2025-03-19T12:27:00Z"/>
              <w:rFonts w:ascii="Calibri" w:hAnsi="Calibri"/>
              <w:lang w:val="en-US"/>
            </w:rPr>
          </w:rPrChange>
        </w:rPr>
      </w:pPr>
      <w:ins w:id="3664" w:author="Kaski Maiju" w:date="2025-03-19T14:27:00Z" w16du:dateUtc="2025-03-19T12:27:00Z">
        <w:r w:rsidRPr="00144266">
          <w:rPr>
            <w:rFonts w:ascii="Calibri" w:hAnsi="Calibri"/>
            <w:highlight w:val="yellow"/>
            <w:lang w:val="en-US" w:eastAsia="zh-CN"/>
            <w:rPrChange w:id="3665" w:author="Kaski Maiju" w:date="2025-03-19T14:31:00Z" w16du:dateUtc="2025-03-19T12:31:00Z">
              <w:rPr>
                <w:rFonts w:ascii="Calibri" w:hAnsi="Calibri"/>
                <w:lang w:val="en-US" w:eastAsia="zh-CN"/>
              </w:rPr>
            </w:rPrChange>
          </w:rPr>
          <w:t>VTS system</w:t>
        </w:r>
        <w:r w:rsidRPr="00144266">
          <w:rPr>
            <w:rFonts w:ascii="Calibri" w:hAnsi="Calibri"/>
            <w:highlight w:val="yellow"/>
            <w:lang w:val="en-US"/>
            <w:rPrChange w:id="3666" w:author="Kaski Maiju" w:date="2025-03-19T14:31:00Z" w16du:dateUtc="2025-03-19T12:31:00Z">
              <w:rPr>
                <w:rFonts w:ascii="Calibri" w:hAnsi="Calibri"/>
                <w:lang w:val="en-US"/>
              </w:rPr>
            </w:rPrChange>
          </w:rPr>
          <w:t xml:space="preserve"> automatically or </w:t>
        </w:r>
        <w:r w:rsidRPr="00144266">
          <w:rPr>
            <w:rFonts w:ascii="Calibri" w:hAnsi="Calibri"/>
            <w:highlight w:val="yellow"/>
            <w:lang w:val="en-US" w:eastAsia="zh-CN"/>
            <w:rPrChange w:id="3667" w:author="Kaski Maiju" w:date="2025-03-19T14:31:00Z" w16du:dateUtc="2025-03-19T12:31:00Z">
              <w:rPr>
                <w:rFonts w:ascii="Calibri" w:hAnsi="Calibri"/>
                <w:lang w:val="en-US" w:eastAsia="zh-CN"/>
              </w:rPr>
            </w:rPrChange>
          </w:rPr>
          <w:t xml:space="preserve">VTS personnel </w:t>
        </w:r>
        <w:r w:rsidRPr="00144266">
          <w:rPr>
            <w:rFonts w:ascii="Calibri" w:hAnsi="Calibri"/>
            <w:highlight w:val="yellow"/>
            <w:lang w:val="en-US"/>
            <w:rPrChange w:id="3668" w:author="Kaski Maiju" w:date="2025-03-19T14:31:00Z" w16du:dateUtc="2025-03-19T12:31:00Z">
              <w:rPr>
                <w:rFonts w:ascii="Calibri" w:hAnsi="Calibri"/>
                <w:lang w:val="en-US"/>
              </w:rPr>
            </w:rPrChange>
          </w:rPr>
          <w:t>manually</w:t>
        </w:r>
        <w:r w:rsidRPr="00144266">
          <w:rPr>
            <w:rFonts w:ascii="Calibri" w:hAnsi="Calibri"/>
            <w:highlight w:val="yellow"/>
            <w:lang w:val="en-US" w:eastAsia="zh-CN"/>
            <w:rPrChange w:id="3669" w:author="Kaski Maiju" w:date="2025-03-19T14:31:00Z" w16du:dateUtc="2025-03-19T12:31:00Z">
              <w:rPr>
                <w:rFonts w:ascii="Calibri" w:hAnsi="Calibri"/>
                <w:lang w:val="en-US" w:eastAsia="zh-CN"/>
              </w:rPr>
            </w:rPrChange>
          </w:rPr>
          <w:t xml:space="preserve"> unfreezes the allocation schedules of traffic slots</w:t>
        </w:r>
      </w:ins>
    </w:p>
    <w:p w14:paraId="5F9C423F" w14:textId="77777777" w:rsidR="00A1168D" w:rsidRPr="00144266" w:rsidRDefault="00A1168D" w:rsidP="00A1168D">
      <w:pPr>
        <w:pStyle w:val="Luettelokappale"/>
        <w:numPr>
          <w:ilvl w:val="0"/>
          <w:numId w:val="133"/>
        </w:numPr>
        <w:autoSpaceDE w:val="0"/>
        <w:autoSpaceDN w:val="0"/>
        <w:adjustRightInd w:val="0"/>
        <w:spacing w:after="0" w:line="240" w:lineRule="auto"/>
        <w:rPr>
          <w:ins w:id="3670" w:author="Kaski Maiju" w:date="2025-03-19T14:27:00Z" w16du:dateUtc="2025-03-19T12:27:00Z"/>
          <w:rFonts w:ascii="Calibri" w:hAnsi="Calibri"/>
          <w:highlight w:val="yellow"/>
          <w:lang w:val="en-US"/>
          <w:rPrChange w:id="3671" w:author="Kaski Maiju" w:date="2025-03-19T14:31:00Z" w16du:dateUtc="2025-03-19T12:31:00Z">
            <w:rPr>
              <w:ins w:id="3672" w:author="Kaski Maiju" w:date="2025-03-19T14:27:00Z" w16du:dateUtc="2025-03-19T12:27:00Z"/>
              <w:rFonts w:ascii="Calibri" w:hAnsi="Calibri"/>
              <w:lang w:val="en-US"/>
            </w:rPr>
          </w:rPrChange>
        </w:rPr>
      </w:pPr>
      <w:ins w:id="3673" w:author="Kaski Maiju" w:date="2025-03-19T14:27:00Z" w16du:dateUtc="2025-03-19T12:27:00Z">
        <w:r w:rsidRPr="00144266">
          <w:rPr>
            <w:rFonts w:ascii="Calibri" w:hAnsi="Calibri"/>
            <w:highlight w:val="yellow"/>
            <w:lang w:val="en-US" w:eastAsia="zh-CN"/>
            <w:rPrChange w:id="3674" w:author="Kaski Maiju" w:date="2025-03-19T14:31:00Z" w16du:dateUtc="2025-03-19T12:31:00Z">
              <w:rPr>
                <w:rFonts w:ascii="Calibri" w:hAnsi="Calibri"/>
                <w:lang w:val="en-US" w:eastAsia="zh-CN"/>
              </w:rPr>
            </w:rPrChange>
          </w:rPr>
          <w:t>VTS system</w:t>
        </w:r>
        <w:r w:rsidRPr="00144266">
          <w:rPr>
            <w:rFonts w:ascii="Calibri" w:hAnsi="Calibri"/>
            <w:highlight w:val="yellow"/>
            <w:lang w:val="en-US"/>
            <w:rPrChange w:id="3675" w:author="Kaski Maiju" w:date="2025-03-19T14:31:00Z" w16du:dateUtc="2025-03-19T12:31:00Z">
              <w:rPr>
                <w:rFonts w:ascii="Calibri" w:hAnsi="Calibri"/>
                <w:lang w:val="en-US"/>
              </w:rPr>
            </w:rPrChange>
          </w:rPr>
          <w:t xml:space="preserve"> automatically or </w:t>
        </w:r>
        <w:r w:rsidRPr="00144266">
          <w:rPr>
            <w:rFonts w:ascii="Calibri" w:hAnsi="Calibri"/>
            <w:highlight w:val="yellow"/>
            <w:lang w:val="en-US" w:eastAsia="zh-CN"/>
            <w:rPrChange w:id="3676" w:author="Kaski Maiju" w:date="2025-03-19T14:31:00Z" w16du:dateUtc="2025-03-19T12:31:00Z">
              <w:rPr>
                <w:rFonts w:ascii="Calibri" w:hAnsi="Calibri"/>
                <w:lang w:val="en-US" w:eastAsia="zh-CN"/>
              </w:rPr>
            </w:rPrChange>
          </w:rPr>
          <w:t xml:space="preserve">VTS personnel </w:t>
        </w:r>
        <w:r w:rsidRPr="00144266">
          <w:rPr>
            <w:rFonts w:ascii="Calibri" w:hAnsi="Calibri"/>
            <w:highlight w:val="yellow"/>
            <w:lang w:val="en-US"/>
            <w:rPrChange w:id="3677" w:author="Kaski Maiju" w:date="2025-03-19T14:31:00Z" w16du:dateUtc="2025-03-19T12:31:00Z">
              <w:rPr>
                <w:rFonts w:ascii="Calibri" w:hAnsi="Calibri"/>
                <w:lang w:val="en-US"/>
              </w:rPr>
            </w:rPrChange>
          </w:rPr>
          <w:t xml:space="preserve">manually </w:t>
        </w:r>
        <w:r w:rsidRPr="00144266">
          <w:rPr>
            <w:rFonts w:ascii="Calibri" w:hAnsi="Calibri"/>
            <w:highlight w:val="yellow"/>
            <w:lang w:val="en-US" w:eastAsia="zh-CN"/>
            <w:rPrChange w:id="3678" w:author="Kaski Maiju" w:date="2025-03-19T14:31:00Z" w16du:dateUtc="2025-03-19T12:31:00Z">
              <w:rPr>
                <w:rFonts w:ascii="Calibri" w:hAnsi="Calibri"/>
                <w:lang w:val="en-US" w:eastAsia="zh-CN"/>
              </w:rPr>
            </w:rPrChange>
          </w:rPr>
          <w:t>reallocates passage slots for those waiting vessels, and</w:t>
        </w:r>
        <w:r w:rsidRPr="00144266">
          <w:rPr>
            <w:rFonts w:ascii="Calibri" w:hAnsi="Calibri"/>
            <w:highlight w:val="yellow"/>
            <w:lang w:val="en-US"/>
            <w:rPrChange w:id="3679" w:author="Kaski Maiju" w:date="2025-03-19T14:31:00Z" w16du:dateUtc="2025-03-19T12:31:00Z">
              <w:rPr>
                <w:rFonts w:ascii="Calibri" w:hAnsi="Calibri"/>
                <w:lang w:val="en-US"/>
              </w:rPr>
            </w:rPrChange>
          </w:rPr>
          <w:t xml:space="preserve"> </w:t>
        </w:r>
        <w:r w:rsidRPr="00144266">
          <w:rPr>
            <w:rFonts w:ascii="Calibri" w:hAnsi="Calibri"/>
            <w:highlight w:val="yellow"/>
            <w:lang w:val="en-US" w:eastAsia="zh-CN"/>
            <w:rPrChange w:id="3680" w:author="Kaski Maiju" w:date="2025-03-19T14:31:00Z" w16du:dateUtc="2025-03-19T12:31:00Z">
              <w:rPr>
                <w:rFonts w:ascii="Calibri" w:hAnsi="Calibri"/>
                <w:lang w:val="en-US" w:eastAsia="zh-CN"/>
              </w:rPr>
            </w:rPrChange>
          </w:rPr>
          <w:t>updates the allocation schedules of traffic slots</w:t>
        </w:r>
      </w:ins>
    </w:p>
    <w:p w14:paraId="08A661CD" w14:textId="77777777" w:rsidR="00A1168D" w:rsidRPr="00144266" w:rsidRDefault="00A1168D" w:rsidP="00A1168D">
      <w:pPr>
        <w:pStyle w:val="Luettelokappale"/>
        <w:numPr>
          <w:ilvl w:val="0"/>
          <w:numId w:val="133"/>
        </w:numPr>
        <w:autoSpaceDE w:val="0"/>
        <w:autoSpaceDN w:val="0"/>
        <w:adjustRightInd w:val="0"/>
        <w:spacing w:after="0" w:line="240" w:lineRule="auto"/>
        <w:rPr>
          <w:ins w:id="3681" w:author="Kaski Maiju" w:date="2025-03-19T14:27:00Z" w16du:dateUtc="2025-03-19T12:27:00Z"/>
          <w:rFonts w:ascii="Calibri" w:hAnsi="Calibri"/>
          <w:highlight w:val="yellow"/>
          <w:lang w:val="en-US"/>
          <w:rPrChange w:id="3682" w:author="Kaski Maiju" w:date="2025-03-19T14:31:00Z" w16du:dateUtc="2025-03-19T12:31:00Z">
            <w:rPr>
              <w:ins w:id="3683" w:author="Kaski Maiju" w:date="2025-03-19T14:27:00Z" w16du:dateUtc="2025-03-19T12:27:00Z"/>
              <w:rFonts w:ascii="Calibri" w:hAnsi="Calibri"/>
              <w:lang w:val="en-US"/>
            </w:rPr>
          </w:rPrChange>
        </w:rPr>
      </w:pPr>
      <w:ins w:id="3684" w:author="Kaski Maiju" w:date="2025-03-19T14:27:00Z" w16du:dateUtc="2025-03-19T12:27:00Z">
        <w:r w:rsidRPr="00144266">
          <w:rPr>
            <w:rFonts w:ascii="Calibri" w:hAnsi="Calibri"/>
            <w:highlight w:val="yellow"/>
            <w:lang w:val="en-US" w:eastAsia="zh-CN"/>
            <w:rPrChange w:id="3685" w:author="Kaski Maiju" w:date="2025-03-19T14:31:00Z" w16du:dateUtc="2025-03-19T12:31:00Z">
              <w:rPr>
                <w:rFonts w:ascii="Calibri" w:hAnsi="Calibri"/>
                <w:lang w:val="en-US" w:eastAsia="zh-CN"/>
              </w:rPr>
            </w:rPrChange>
          </w:rPr>
          <w:t>VTS system publishes the latest allocation schedules of traffic slots via use case 1</w:t>
        </w:r>
      </w:ins>
    </w:p>
    <w:p w14:paraId="7202B310" w14:textId="77777777" w:rsidR="00A1168D" w:rsidRPr="00144266" w:rsidRDefault="00A1168D" w:rsidP="00A1168D">
      <w:pPr>
        <w:pStyle w:val="Luettelokappale"/>
        <w:numPr>
          <w:ilvl w:val="0"/>
          <w:numId w:val="133"/>
        </w:numPr>
        <w:autoSpaceDE w:val="0"/>
        <w:autoSpaceDN w:val="0"/>
        <w:adjustRightInd w:val="0"/>
        <w:spacing w:after="0" w:line="240" w:lineRule="auto"/>
        <w:rPr>
          <w:ins w:id="3686" w:author="Kaski Maiju" w:date="2025-03-19T14:27:00Z" w16du:dateUtc="2025-03-19T12:27:00Z"/>
          <w:rFonts w:ascii="Calibri" w:hAnsi="Calibri"/>
          <w:highlight w:val="yellow"/>
          <w:lang w:val="en-US"/>
          <w:rPrChange w:id="3687" w:author="Kaski Maiju" w:date="2025-03-19T14:31:00Z" w16du:dateUtc="2025-03-19T12:31:00Z">
            <w:rPr>
              <w:ins w:id="3688" w:author="Kaski Maiju" w:date="2025-03-19T14:27:00Z" w16du:dateUtc="2025-03-19T12:27:00Z"/>
              <w:rFonts w:ascii="Calibri" w:hAnsi="Calibri"/>
              <w:lang w:val="en-US"/>
            </w:rPr>
          </w:rPrChange>
        </w:rPr>
      </w:pPr>
      <w:ins w:id="3689" w:author="Kaski Maiju" w:date="2025-03-19T14:27:00Z" w16du:dateUtc="2025-03-19T12:27:00Z">
        <w:r w:rsidRPr="00144266">
          <w:rPr>
            <w:rFonts w:ascii="Calibri" w:hAnsi="Calibri"/>
            <w:highlight w:val="yellow"/>
            <w:lang w:val="en-US" w:eastAsia="zh-CN"/>
            <w:rPrChange w:id="3690" w:author="Kaski Maiju" w:date="2025-03-19T14:31:00Z" w16du:dateUtc="2025-03-19T12:31:00Z">
              <w:rPr>
                <w:rFonts w:ascii="Calibri" w:hAnsi="Calibri"/>
                <w:lang w:val="en-US" w:eastAsia="zh-CN"/>
              </w:rPr>
            </w:rPrChange>
          </w:rPr>
          <w:t>“Scheduling and Allocation Service” generates the re-allocation messages corresponding to vessels based on the latest allocation schedules</w:t>
        </w:r>
      </w:ins>
    </w:p>
    <w:p w14:paraId="6C9C527D" w14:textId="77777777" w:rsidR="00A1168D" w:rsidRPr="00144266" w:rsidRDefault="00A1168D" w:rsidP="00A1168D">
      <w:pPr>
        <w:pStyle w:val="Luettelokappale"/>
        <w:numPr>
          <w:ilvl w:val="0"/>
          <w:numId w:val="133"/>
        </w:numPr>
        <w:autoSpaceDE w:val="0"/>
        <w:autoSpaceDN w:val="0"/>
        <w:adjustRightInd w:val="0"/>
        <w:spacing w:after="0" w:line="240" w:lineRule="auto"/>
        <w:rPr>
          <w:ins w:id="3691" w:author="Kaski Maiju" w:date="2025-03-19T14:27:00Z" w16du:dateUtc="2025-03-19T12:27:00Z"/>
          <w:rFonts w:ascii="Calibri" w:hAnsi="Calibri"/>
          <w:highlight w:val="yellow"/>
          <w:lang w:val="en-US"/>
          <w:rPrChange w:id="3692" w:author="Kaski Maiju" w:date="2025-03-19T14:31:00Z" w16du:dateUtc="2025-03-19T12:31:00Z">
            <w:rPr>
              <w:ins w:id="3693" w:author="Kaski Maiju" w:date="2025-03-19T14:27:00Z" w16du:dateUtc="2025-03-19T12:27:00Z"/>
              <w:rFonts w:ascii="Calibri" w:hAnsi="Calibri"/>
              <w:lang w:val="en-US"/>
            </w:rPr>
          </w:rPrChange>
        </w:rPr>
      </w:pPr>
      <w:ins w:id="3694" w:author="Kaski Maiju" w:date="2025-03-19T14:27:00Z" w16du:dateUtc="2025-03-19T12:27:00Z">
        <w:r w:rsidRPr="00144266">
          <w:rPr>
            <w:rFonts w:ascii="Calibri" w:hAnsi="Calibri"/>
            <w:highlight w:val="yellow"/>
            <w:lang w:val="en-US" w:eastAsia="zh-CN"/>
            <w:rPrChange w:id="3695" w:author="Kaski Maiju" w:date="2025-03-19T14:31:00Z" w16du:dateUtc="2025-03-19T12:31:00Z">
              <w:rPr>
                <w:rFonts w:ascii="Calibri" w:hAnsi="Calibri"/>
                <w:lang w:val="en-US" w:eastAsia="zh-CN"/>
              </w:rPr>
            </w:rPrChange>
          </w:rPr>
          <w:t>“Scheduling and Allocation Service” sends the generated messages to the relevant vessels</w:t>
        </w:r>
      </w:ins>
    </w:p>
    <w:p w14:paraId="441571FB" w14:textId="77777777" w:rsidR="00A1168D" w:rsidRPr="00144266" w:rsidRDefault="00A1168D" w:rsidP="00A1168D">
      <w:pPr>
        <w:pStyle w:val="Bullet1"/>
        <w:numPr>
          <w:ilvl w:val="0"/>
          <w:numId w:val="0"/>
        </w:numPr>
        <w:rPr>
          <w:ins w:id="3696" w:author="Kaski Maiju" w:date="2025-03-19T14:27:00Z" w16du:dateUtc="2025-03-19T12:27:00Z"/>
          <w:highlight w:val="yellow"/>
          <w:lang w:val="en-US"/>
          <w:rPrChange w:id="3697" w:author="Kaski Maiju" w:date="2025-03-19T14:31:00Z" w16du:dateUtc="2025-03-19T12:31:00Z">
            <w:rPr>
              <w:ins w:id="3698" w:author="Kaski Maiju" w:date="2025-03-19T14:27:00Z" w16du:dateUtc="2025-03-19T12:27:00Z"/>
              <w:lang w:val="en-US"/>
            </w:rPr>
          </w:rPrChange>
        </w:rPr>
      </w:pPr>
    </w:p>
    <w:p w14:paraId="01DE6B95" w14:textId="77777777" w:rsidR="00A1168D" w:rsidRPr="00144266" w:rsidRDefault="00A1168D" w:rsidP="00A1168D">
      <w:pPr>
        <w:pStyle w:val="Bullet1"/>
        <w:numPr>
          <w:ilvl w:val="0"/>
          <w:numId w:val="0"/>
        </w:numPr>
        <w:rPr>
          <w:ins w:id="3699" w:author="Kaski Maiju" w:date="2025-03-19T14:27:00Z" w16du:dateUtc="2025-03-19T12:27:00Z"/>
          <w:highlight w:val="yellow"/>
          <w:lang w:val="en-US"/>
          <w:rPrChange w:id="3700" w:author="Kaski Maiju" w:date="2025-03-19T14:31:00Z" w16du:dateUtc="2025-03-19T12:31:00Z">
            <w:rPr>
              <w:ins w:id="3701" w:author="Kaski Maiju" w:date="2025-03-19T14:27:00Z" w16du:dateUtc="2025-03-19T12:27:00Z"/>
              <w:lang w:val="en-US"/>
            </w:rPr>
          </w:rPrChange>
        </w:rPr>
      </w:pPr>
    </w:p>
    <w:p w14:paraId="4CD1D419" w14:textId="77777777" w:rsidR="00A1168D" w:rsidRPr="00144266" w:rsidRDefault="00A1168D" w:rsidP="00A1168D">
      <w:pPr>
        <w:pStyle w:val="AppendixHead3"/>
        <w:rPr>
          <w:ins w:id="3702" w:author="Kaski Maiju" w:date="2025-03-19T14:27:00Z" w16du:dateUtc="2025-03-19T12:27:00Z"/>
          <w:rFonts w:ascii="Calibri" w:eastAsiaTheme="minorEastAsia" w:hAnsi="Calibri" w:cs="Calibri"/>
          <w:highlight w:val="yellow"/>
          <w:lang w:eastAsia="zh-CN"/>
          <w:rPrChange w:id="3703" w:author="Kaski Maiju" w:date="2025-03-19T14:31:00Z" w16du:dateUtc="2025-03-19T12:31:00Z">
            <w:rPr>
              <w:ins w:id="3704" w:author="Kaski Maiju" w:date="2025-03-19T14:27:00Z" w16du:dateUtc="2025-03-19T12:27:00Z"/>
              <w:rFonts w:ascii="Calibri" w:eastAsiaTheme="minorEastAsia" w:hAnsi="Calibri" w:cs="Calibri"/>
              <w:lang w:eastAsia="zh-CN"/>
            </w:rPr>
          </w:rPrChange>
        </w:rPr>
      </w:pPr>
      <w:ins w:id="3705" w:author="Kaski Maiju" w:date="2025-03-19T14:27:00Z" w16du:dateUtc="2025-03-19T12:27:00Z">
        <w:r w:rsidRPr="00144266">
          <w:rPr>
            <w:rFonts w:ascii="Calibri" w:hAnsi="Calibri" w:cs="Calibri"/>
            <w:highlight w:val="yellow"/>
            <w:lang w:eastAsia="zh-CN"/>
            <w:rPrChange w:id="3706" w:author="Kaski Maiju" w:date="2025-03-19T14:31:00Z" w16du:dateUtc="2025-03-19T12:31:00Z">
              <w:rPr>
                <w:rFonts w:ascii="Calibri" w:hAnsi="Calibri" w:cs="Calibri"/>
                <w:lang w:eastAsia="zh-CN"/>
              </w:rPr>
            </w:rPrChange>
          </w:rPr>
          <w:t xml:space="preserve">Use Case </w:t>
        </w:r>
        <w:r w:rsidRPr="00144266">
          <w:rPr>
            <w:rFonts w:ascii="Calibri" w:eastAsiaTheme="minorEastAsia" w:hAnsi="Calibri" w:cs="Calibri"/>
            <w:highlight w:val="yellow"/>
            <w:lang w:eastAsia="zh-CN"/>
            <w:rPrChange w:id="3707" w:author="Kaski Maiju" w:date="2025-03-19T14:31:00Z" w16du:dateUtc="2025-03-19T12:31:00Z">
              <w:rPr>
                <w:rFonts w:ascii="Calibri" w:eastAsiaTheme="minorEastAsia" w:hAnsi="Calibri" w:cs="Calibri"/>
                <w:lang w:eastAsia="zh-CN"/>
              </w:rPr>
            </w:rPrChange>
          </w:rPr>
          <w:t>10</w:t>
        </w:r>
        <w:r w:rsidRPr="00144266">
          <w:rPr>
            <w:rFonts w:ascii="Calibri" w:hAnsi="Calibri" w:cs="Calibri"/>
            <w:highlight w:val="yellow"/>
            <w:lang w:eastAsia="zh-CN"/>
            <w:rPrChange w:id="3708" w:author="Kaski Maiju" w:date="2025-03-19T14:31:00Z" w16du:dateUtc="2025-03-19T12:31:00Z">
              <w:rPr>
                <w:rFonts w:ascii="Calibri" w:hAnsi="Calibri" w:cs="Calibri"/>
                <w:lang w:eastAsia="zh-CN"/>
              </w:rPr>
            </w:rPrChange>
          </w:rPr>
          <w:t xml:space="preserve"> –</w:t>
        </w:r>
        <w:r w:rsidRPr="00144266">
          <w:rPr>
            <w:rFonts w:ascii="Calibri" w:eastAsiaTheme="minorEastAsia" w:hAnsi="Calibri" w:cs="Calibri"/>
            <w:highlight w:val="yellow"/>
            <w:lang w:eastAsia="zh-CN"/>
            <w:rPrChange w:id="3709" w:author="Kaski Maiju" w:date="2025-03-19T14:31:00Z" w16du:dateUtc="2025-03-19T12:31:00Z">
              <w:rPr>
                <w:rFonts w:ascii="Calibri" w:eastAsiaTheme="minorEastAsia" w:hAnsi="Calibri" w:cs="Calibri"/>
                <w:lang w:eastAsia="zh-CN"/>
              </w:rPr>
            </w:rPrChange>
          </w:rPr>
          <w:t xml:space="preserve"> Modifying the allocated schedule from vessel</w:t>
        </w:r>
      </w:ins>
    </w:p>
    <w:p w14:paraId="28C299EE" w14:textId="77777777" w:rsidR="00A1168D" w:rsidRPr="00144266" w:rsidRDefault="00A1168D" w:rsidP="00A1168D">
      <w:pPr>
        <w:spacing w:after="160"/>
        <w:ind w:left="2608" w:hanging="2608"/>
        <w:rPr>
          <w:ins w:id="3710" w:author="Kaski Maiju" w:date="2025-03-19T14:27:00Z" w16du:dateUtc="2025-03-19T12:27:00Z"/>
          <w:rFonts w:ascii="Calibri" w:hAnsi="Calibri" w:cs="Times New Roman"/>
          <w:highlight w:val="yellow"/>
          <w:rPrChange w:id="3711" w:author="Kaski Maiju" w:date="2025-03-19T14:31:00Z" w16du:dateUtc="2025-03-19T12:31:00Z">
            <w:rPr>
              <w:ins w:id="3712" w:author="Kaski Maiju" w:date="2025-03-19T14:27:00Z" w16du:dateUtc="2025-03-19T12:27:00Z"/>
              <w:rFonts w:ascii="Calibri" w:hAnsi="Calibri" w:cs="Times New Roman"/>
            </w:rPr>
          </w:rPrChange>
        </w:rPr>
      </w:pPr>
      <w:ins w:id="3713" w:author="Kaski Maiju" w:date="2025-03-19T14:27:00Z" w16du:dateUtc="2025-03-19T12:27:00Z">
        <w:r w:rsidRPr="00144266">
          <w:rPr>
            <w:rFonts w:ascii="Calibri" w:eastAsia="Calibri" w:hAnsi="Calibri" w:cs="Times New Roman"/>
            <w:highlight w:val="yellow"/>
            <w:u w:val="single"/>
            <w:rPrChange w:id="3714" w:author="Kaski Maiju" w:date="2025-03-19T14:31:00Z" w16du:dateUtc="2025-03-19T12:31:00Z">
              <w:rPr>
                <w:rFonts w:ascii="Calibri" w:eastAsia="Calibri" w:hAnsi="Calibri" w:cs="Times New Roman"/>
                <w:u w:val="single"/>
              </w:rPr>
            </w:rPrChange>
          </w:rPr>
          <w:t>Description:</w:t>
        </w:r>
        <w:r w:rsidRPr="00144266">
          <w:rPr>
            <w:rFonts w:ascii="Calibri" w:eastAsia="Calibri" w:hAnsi="Calibri" w:cs="Times New Roman"/>
            <w:highlight w:val="yellow"/>
            <w:rPrChange w:id="3715" w:author="Kaski Maiju" w:date="2025-03-19T14:31:00Z" w16du:dateUtc="2025-03-19T12:31:00Z">
              <w:rPr>
                <w:rFonts w:ascii="Calibri" w:eastAsia="Calibri" w:hAnsi="Calibri" w:cs="Times New Roman"/>
              </w:rPr>
            </w:rPrChange>
          </w:rPr>
          <w:tab/>
        </w:r>
        <w:r w:rsidRPr="00144266">
          <w:rPr>
            <w:rFonts w:ascii="Calibri" w:hAnsi="Calibri" w:cs="Times New Roman"/>
            <w:highlight w:val="yellow"/>
            <w:rPrChange w:id="3716" w:author="Kaski Maiju" w:date="2025-03-19T14:31:00Z" w16du:dateUtc="2025-03-19T12:31:00Z">
              <w:rPr>
                <w:rFonts w:ascii="Calibri" w:hAnsi="Calibri" w:cs="Times New Roman"/>
              </w:rPr>
            </w:rPrChange>
          </w:rPr>
          <w:t xml:space="preserve">Due to changes in vessel’s route </w:t>
        </w:r>
        <w:r w:rsidRPr="00144266">
          <w:rPr>
            <w:rFonts w:ascii="Calibri" w:hAnsi="Calibri" w:cs="Times New Roman"/>
            <w:highlight w:val="yellow"/>
            <w:lang w:eastAsia="zh-CN"/>
            <w:rPrChange w:id="3717" w:author="Kaski Maiju" w:date="2025-03-19T14:31:00Z" w16du:dateUtc="2025-03-19T12:31:00Z">
              <w:rPr>
                <w:rFonts w:ascii="Calibri" w:hAnsi="Calibri" w:cs="Times New Roman"/>
                <w:lang w:eastAsia="zh-CN"/>
              </w:rPr>
            </w:rPrChange>
          </w:rPr>
          <w:t>schedule</w:t>
        </w:r>
        <w:r w:rsidRPr="00144266">
          <w:rPr>
            <w:rFonts w:ascii="Calibri" w:hAnsi="Calibri" w:cs="Times New Roman"/>
            <w:highlight w:val="yellow"/>
            <w:rPrChange w:id="3718" w:author="Kaski Maiju" w:date="2025-03-19T14:31:00Z" w16du:dateUtc="2025-03-19T12:31:00Z">
              <w:rPr>
                <w:rFonts w:ascii="Calibri" w:hAnsi="Calibri" w:cs="Times New Roman"/>
              </w:rPr>
            </w:rPrChange>
          </w:rPr>
          <w:t xml:space="preserve">, the service receives the </w:t>
        </w:r>
        <w:r w:rsidRPr="00144266">
          <w:rPr>
            <w:rFonts w:ascii="Calibri" w:hAnsi="Calibri" w:cs="Times New Roman"/>
            <w:highlight w:val="yellow"/>
            <w:lang w:eastAsia="zh-CN"/>
            <w:rPrChange w:id="3719" w:author="Kaski Maiju" w:date="2025-03-19T14:31:00Z" w16du:dateUtc="2025-03-19T12:31:00Z">
              <w:rPr>
                <w:rFonts w:ascii="Calibri" w:hAnsi="Calibri" w:cs="Times New Roman"/>
                <w:lang w:eastAsia="zh-CN"/>
              </w:rPr>
            </w:rPrChange>
          </w:rPr>
          <w:t>vessel’s modification message</w:t>
        </w:r>
        <w:r w:rsidRPr="00144266">
          <w:rPr>
            <w:rFonts w:ascii="Calibri" w:hAnsi="Calibri" w:cs="Times New Roman"/>
            <w:highlight w:val="yellow"/>
            <w:rPrChange w:id="3720" w:author="Kaski Maiju" w:date="2025-03-19T14:31:00Z" w16du:dateUtc="2025-03-19T12:31:00Z">
              <w:rPr>
                <w:rFonts w:ascii="Calibri" w:hAnsi="Calibri" w:cs="Times New Roman"/>
              </w:rPr>
            </w:rPrChange>
          </w:rPr>
          <w:t xml:space="preserve">, and VTS cancels the </w:t>
        </w:r>
        <w:r w:rsidRPr="00144266">
          <w:rPr>
            <w:rFonts w:ascii="Calibri" w:hAnsi="Calibri" w:cs="Times New Roman"/>
            <w:highlight w:val="yellow"/>
            <w:lang w:eastAsia="zh-CN"/>
            <w:rPrChange w:id="3721" w:author="Kaski Maiju" w:date="2025-03-19T14:31:00Z" w16du:dateUtc="2025-03-19T12:31:00Z">
              <w:rPr>
                <w:rFonts w:ascii="Calibri" w:hAnsi="Calibri" w:cs="Times New Roman"/>
                <w:lang w:eastAsia="zh-CN"/>
              </w:rPr>
            </w:rPrChange>
          </w:rPr>
          <w:t>allocated</w:t>
        </w:r>
        <w:r w:rsidRPr="00144266">
          <w:rPr>
            <w:rFonts w:ascii="Calibri" w:hAnsi="Calibri" w:cs="Times New Roman"/>
            <w:highlight w:val="yellow"/>
            <w:rPrChange w:id="3722" w:author="Kaski Maiju" w:date="2025-03-19T14:31:00Z" w16du:dateUtc="2025-03-19T12:31:00Z">
              <w:rPr>
                <w:rFonts w:ascii="Calibri" w:hAnsi="Calibri" w:cs="Times New Roman"/>
              </w:rPr>
            </w:rPrChange>
          </w:rPr>
          <w:t xml:space="preserve"> schedule for the vessel</w:t>
        </w:r>
        <w:r w:rsidRPr="00144266">
          <w:rPr>
            <w:rFonts w:ascii="Calibri" w:hAnsi="Calibri" w:cs="Times New Roman"/>
            <w:highlight w:val="yellow"/>
            <w:lang w:eastAsia="zh-CN"/>
            <w:rPrChange w:id="3723" w:author="Kaski Maiju" w:date="2025-03-19T14:31:00Z" w16du:dateUtc="2025-03-19T12:31:00Z">
              <w:rPr>
                <w:rFonts w:ascii="Calibri" w:hAnsi="Calibri" w:cs="Times New Roman"/>
                <w:lang w:eastAsia="zh-CN"/>
              </w:rPr>
            </w:rPrChange>
          </w:rPr>
          <w:t>, and then allocates a new traffic slot or an anchorage resource</w:t>
        </w:r>
        <w:r w:rsidRPr="00144266">
          <w:rPr>
            <w:rFonts w:ascii="Calibri" w:hAnsi="Calibri" w:cs="Times New Roman"/>
            <w:highlight w:val="yellow"/>
            <w:rPrChange w:id="3724" w:author="Kaski Maiju" w:date="2025-03-19T14:31:00Z" w16du:dateUtc="2025-03-19T12:31:00Z">
              <w:rPr>
                <w:rFonts w:ascii="Calibri" w:hAnsi="Calibri" w:cs="Times New Roman"/>
              </w:rPr>
            </w:rPrChange>
          </w:rPr>
          <w:t xml:space="preserve">. </w:t>
        </w:r>
      </w:ins>
    </w:p>
    <w:p w14:paraId="4C97F795" w14:textId="77777777" w:rsidR="00A1168D" w:rsidRPr="00144266" w:rsidRDefault="00A1168D" w:rsidP="00A1168D">
      <w:pPr>
        <w:spacing w:after="160" w:line="259" w:lineRule="auto"/>
        <w:rPr>
          <w:ins w:id="3725" w:author="Kaski Maiju" w:date="2025-03-19T14:27:00Z" w16du:dateUtc="2025-03-19T12:27:00Z"/>
          <w:rFonts w:ascii="Calibri" w:eastAsia="Calibri" w:hAnsi="Calibri"/>
          <w:highlight w:val="yellow"/>
          <w:u w:val="single"/>
          <w:rPrChange w:id="3726" w:author="Kaski Maiju" w:date="2025-03-19T14:31:00Z" w16du:dateUtc="2025-03-19T12:31:00Z">
            <w:rPr>
              <w:ins w:id="3727" w:author="Kaski Maiju" w:date="2025-03-19T14:27:00Z" w16du:dateUtc="2025-03-19T12:27:00Z"/>
              <w:rFonts w:ascii="Calibri" w:eastAsia="Calibri" w:hAnsi="Calibri"/>
              <w:u w:val="single"/>
            </w:rPr>
          </w:rPrChange>
        </w:rPr>
      </w:pPr>
      <w:ins w:id="3728" w:author="Kaski Maiju" w:date="2025-03-19T14:27:00Z" w16du:dateUtc="2025-03-19T12:27:00Z">
        <w:r w:rsidRPr="00144266">
          <w:rPr>
            <w:rFonts w:ascii="Calibri" w:eastAsia="Calibri" w:hAnsi="Calibri"/>
            <w:color w:val="000000" w:themeColor="text1"/>
            <w:highlight w:val="yellow"/>
            <w:u w:val="single"/>
            <w:rPrChange w:id="3729" w:author="Kaski Maiju" w:date="2025-03-19T14:31:00Z" w16du:dateUtc="2025-03-19T12:31:00Z">
              <w:rPr>
                <w:rFonts w:ascii="Calibri" w:eastAsia="Calibri" w:hAnsi="Calibri"/>
                <w:color w:val="000000" w:themeColor="text1"/>
                <w:u w:val="single"/>
              </w:rPr>
            </w:rPrChange>
          </w:rPr>
          <w:t>Typical sequence:</w:t>
        </w:r>
      </w:ins>
    </w:p>
    <w:p w14:paraId="7D01EAD6" w14:textId="77777777" w:rsidR="00A1168D" w:rsidRPr="00144266" w:rsidRDefault="00A1168D" w:rsidP="00A1168D">
      <w:pPr>
        <w:pStyle w:val="Luettelokappale"/>
        <w:numPr>
          <w:ilvl w:val="0"/>
          <w:numId w:val="136"/>
        </w:numPr>
        <w:autoSpaceDE w:val="0"/>
        <w:autoSpaceDN w:val="0"/>
        <w:adjustRightInd w:val="0"/>
        <w:spacing w:after="0" w:line="240" w:lineRule="auto"/>
        <w:rPr>
          <w:ins w:id="3730" w:author="Kaski Maiju" w:date="2025-03-19T14:27:00Z" w16du:dateUtc="2025-03-19T12:27:00Z"/>
          <w:rFonts w:ascii="Calibri" w:hAnsi="Calibri"/>
          <w:highlight w:val="yellow"/>
          <w:lang w:val="en-US"/>
          <w:rPrChange w:id="3731" w:author="Kaski Maiju" w:date="2025-03-19T14:31:00Z" w16du:dateUtc="2025-03-19T12:31:00Z">
            <w:rPr>
              <w:ins w:id="3732" w:author="Kaski Maiju" w:date="2025-03-19T14:27:00Z" w16du:dateUtc="2025-03-19T12:27:00Z"/>
              <w:rFonts w:ascii="Calibri" w:hAnsi="Calibri"/>
              <w:lang w:val="en-US"/>
            </w:rPr>
          </w:rPrChange>
        </w:rPr>
      </w:pPr>
      <w:ins w:id="3733" w:author="Kaski Maiju" w:date="2025-03-19T14:27:00Z" w16du:dateUtc="2025-03-19T12:27:00Z">
        <w:r w:rsidRPr="00144266">
          <w:rPr>
            <w:rFonts w:ascii="Calibri" w:hAnsi="Calibri"/>
            <w:highlight w:val="yellow"/>
            <w:lang w:val="en-US" w:eastAsia="zh-CN"/>
            <w:rPrChange w:id="3734" w:author="Kaski Maiju" w:date="2025-03-19T14:31:00Z" w16du:dateUtc="2025-03-19T12:31:00Z">
              <w:rPr>
                <w:rFonts w:ascii="Calibri" w:hAnsi="Calibri"/>
                <w:lang w:val="en-US" w:eastAsia="zh-CN"/>
              </w:rPr>
            </w:rPrChange>
          </w:rPr>
          <w:t xml:space="preserve">“Scheduling and Allocation Service” </w:t>
        </w:r>
        <w:r w:rsidRPr="00144266">
          <w:rPr>
            <w:rFonts w:ascii="Calibri" w:hAnsi="Calibri"/>
            <w:highlight w:val="yellow"/>
            <w:lang w:val="en-US"/>
            <w:rPrChange w:id="3735" w:author="Kaski Maiju" w:date="2025-03-19T14:31:00Z" w16du:dateUtc="2025-03-19T12:31:00Z">
              <w:rPr>
                <w:rFonts w:ascii="Calibri" w:hAnsi="Calibri"/>
                <w:lang w:val="en-US"/>
              </w:rPr>
            </w:rPrChange>
          </w:rPr>
          <w:t>acknowledges automatically</w:t>
        </w:r>
        <w:r w:rsidRPr="00144266">
          <w:rPr>
            <w:rFonts w:ascii="Calibri" w:hAnsi="Calibri"/>
            <w:highlight w:val="yellow"/>
            <w:lang w:val="en-US" w:eastAsia="zh-CN"/>
            <w:rPrChange w:id="3736" w:author="Kaski Maiju" w:date="2025-03-19T14:31:00Z" w16du:dateUtc="2025-03-19T12:31:00Z">
              <w:rPr>
                <w:rFonts w:ascii="Calibri" w:hAnsi="Calibri"/>
                <w:lang w:val="en-US" w:eastAsia="zh-CN"/>
              </w:rPr>
            </w:rPrChange>
          </w:rPr>
          <w:t xml:space="preserve"> upon receiving </w:t>
        </w:r>
        <w:r w:rsidRPr="00144266">
          <w:rPr>
            <w:rFonts w:ascii="Calibri" w:hAnsi="Calibri" w:cs="Times New Roman"/>
            <w:highlight w:val="yellow"/>
            <w:lang w:val="en-US"/>
            <w:rPrChange w:id="3737" w:author="Kaski Maiju" w:date="2025-03-19T14:31:00Z" w16du:dateUtc="2025-03-19T12:31:00Z">
              <w:rPr>
                <w:rFonts w:ascii="Calibri" w:hAnsi="Calibri" w:cs="Times New Roman"/>
              </w:rPr>
            </w:rPrChange>
          </w:rPr>
          <w:t xml:space="preserve">the </w:t>
        </w:r>
        <w:r w:rsidRPr="00144266">
          <w:rPr>
            <w:rFonts w:ascii="Calibri" w:hAnsi="Calibri" w:cs="Times New Roman"/>
            <w:highlight w:val="yellow"/>
            <w:lang w:val="en-US" w:eastAsia="zh-CN"/>
            <w:rPrChange w:id="3738" w:author="Kaski Maiju" w:date="2025-03-19T14:31:00Z" w16du:dateUtc="2025-03-19T12:31:00Z">
              <w:rPr>
                <w:rFonts w:ascii="Calibri" w:hAnsi="Calibri" w:cs="Times New Roman"/>
                <w:lang w:eastAsia="zh-CN"/>
              </w:rPr>
            </w:rPrChange>
          </w:rPr>
          <w:t>vessel’s modification message</w:t>
        </w:r>
        <w:r w:rsidRPr="00144266">
          <w:rPr>
            <w:rFonts w:ascii="Calibri" w:hAnsi="Calibri"/>
            <w:highlight w:val="yellow"/>
            <w:lang w:val="en-US" w:eastAsia="zh-CN"/>
            <w:rPrChange w:id="3739" w:author="Kaski Maiju" w:date="2025-03-19T14:31:00Z" w16du:dateUtc="2025-03-19T12:31:00Z">
              <w:rPr>
                <w:rFonts w:ascii="Calibri" w:hAnsi="Calibri"/>
                <w:lang w:val="en-US" w:eastAsia="zh-CN"/>
              </w:rPr>
            </w:rPrChange>
          </w:rPr>
          <w:t xml:space="preserve"> (new ETA/ETA and ETD)</w:t>
        </w:r>
      </w:ins>
    </w:p>
    <w:p w14:paraId="4D9B2088" w14:textId="77777777" w:rsidR="00A1168D" w:rsidRPr="00144266" w:rsidRDefault="00A1168D" w:rsidP="00A1168D">
      <w:pPr>
        <w:pStyle w:val="Luettelokappale"/>
        <w:numPr>
          <w:ilvl w:val="0"/>
          <w:numId w:val="136"/>
        </w:numPr>
        <w:autoSpaceDE w:val="0"/>
        <w:autoSpaceDN w:val="0"/>
        <w:adjustRightInd w:val="0"/>
        <w:spacing w:after="0" w:line="240" w:lineRule="auto"/>
        <w:rPr>
          <w:ins w:id="3740" w:author="Kaski Maiju" w:date="2025-03-19T14:27:00Z" w16du:dateUtc="2025-03-19T12:27:00Z"/>
          <w:rFonts w:ascii="Calibri" w:hAnsi="Calibri"/>
          <w:highlight w:val="yellow"/>
          <w:lang w:val="en-US"/>
          <w:rPrChange w:id="3741" w:author="Kaski Maiju" w:date="2025-03-19T14:31:00Z" w16du:dateUtc="2025-03-19T12:31:00Z">
            <w:rPr>
              <w:ins w:id="3742" w:author="Kaski Maiju" w:date="2025-03-19T14:27:00Z" w16du:dateUtc="2025-03-19T12:27:00Z"/>
              <w:rFonts w:ascii="Calibri" w:hAnsi="Calibri"/>
              <w:lang w:val="en-US"/>
            </w:rPr>
          </w:rPrChange>
        </w:rPr>
      </w:pPr>
      <w:ins w:id="3743" w:author="Kaski Maiju" w:date="2025-03-19T14:27:00Z" w16du:dateUtc="2025-03-19T12:27:00Z">
        <w:r w:rsidRPr="00144266">
          <w:rPr>
            <w:rFonts w:ascii="Calibri" w:hAnsi="Calibri"/>
            <w:highlight w:val="yellow"/>
            <w:lang w:val="en-US" w:eastAsia="zh-CN"/>
            <w:rPrChange w:id="3744" w:author="Kaski Maiju" w:date="2025-03-19T14:31:00Z" w16du:dateUtc="2025-03-19T12:31:00Z">
              <w:rPr>
                <w:rFonts w:ascii="Calibri" w:hAnsi="Calibri"/>
                <w:lang w:val="en-US" w:eastAsia="zh-CN"/>
              </w:rPr>
            </w:rPrChange>
          </w:rPr>
          <w:t xml:space="preserve"> “Scheduling and Allocation Service” distributes the modification message, allocates new schedule via use case 3 or use case 4, and cancels the allocated schedule via use case 5.</w:t>
        </w:r>
      </w:ins>
    </w:p>
    <w:p w14:paraId="1155A9BB" w14:textId="77777777" w:rsidR="00A1168D" w:rsidRPr="00144266" w:rsidRDefault="00A1168D" w:rsidP="00D14277">
      <w:pPr>
        <w:pStyle w:val="Leipteksti"/>
        <w:ind w:left="360"/>
        <w:rPr>
          <w:ins w:id="3745" w:author="Kaski Maiju" w:date="2025-03-19T14:26:00Z" w16du:dateUtc="2025-03-19T12:26:00Z"/>
          <w:highlight w:val="yellow"/>
          <w:rPrChange w:id="3746" w:author="Kaski Maiju" w:date="2025-03-19T14:31:00Z" w16du:dateUtc="2025-03-19T12:31:00Z">
            <w:rPr>
              <w:ins w:id="3747" w:author="Kaski Maiju" w:date="2025-03-19T14:26:00Z" w16du:dateUtc="2025-03-19T12:26:00Z"/>
            </w:rPr>
          </w:rPrChange>
        </w:rPr>
      </w:pPr>
    </w:p>
    <w:p w14:paraId="45326B0C" w14:textId="67841175" w:rsidR="00D14277" w:rsidRPr="00144266" w:rsidDel="006C0517" w:rsidRDefault="00D14277">
      <w:pPr>
        <w:pStyle w:val="AppendixHead2"/>
        <w:rPr>
          <w:del w:id="3748" w:author="Kaski Maiju" w:date="2024-09-26T11:50:00Z" w16du:dateUtc="2024-09-26T08:50:00Z"/>
          <w:highlight w:val="yellow"/>
          <w:rPrChange w:id="3749" w:author="Kaski Maiju" w:date="2025-03-19T14:31:00Z" w16du:dateUtc="2025-03-19T12:31:00Z">
            <w:rPr>
              <w:del w:id="3750" w:author="Kaski Maiju" w:date="2024-09-26T11:50:00Z" w16du:dateUtc="2024-09-26T08:50:00Z"/>
            </w:rPr>
          </w:rPrChange>
        </w:rPr>
        <w:pPrChange w:id="3751" w:author="Kaski Maiju" w:date="2024-09-23T15:03:00Z" w16du:dateUtc="2024-09-23T12:03:00Z">
          <w:pPr>
            <w:pStyle w:val="Bullet1"/>
          </w:pPr>
        </w:pPrChange>
      </w:pPr>
      <w:bookmarkStart w:id="3752" w:name="_Toc170377896"/>
      <w:del w:id="3753" w:author="Kaski Maiju" w:date="2024-09-26T11:50:00Z" w16du:dateUtc="2024-09-26T08:50:00Z">
        <w:r w:rsidRPr="00144266" w:rsidDel="006C0517">
          <w:rPr>
            <w:highlight w:val="yellow"/>
            <w:rPrChange w:id="3754" w:author="Kaski Maiju" w:date="2025-03-19T14:31:00Z" w16du:dateUtc="2025-03-19T12:31:00Z">
              <w:rPr/>
            </w:rPrChange>
          </w:rPr>
          <w:delText>Intended Track Exchange Service</w:delText>
        </w:r>
        <w:bookmarkEnd w:id="3752"/>
      </w:del>
    </w:p>
    <w:p w14:paraId="06710315" w14:textId="3E106B89" w:rsidR="006D0F9C" w:rsidRPr="00144266" w:rsidDel="006C0517" w:rsidRDefault="00D14277" w:rsidP="00D14277">
      <w:pPr>
        <w:pStyle w:val="Leipteksti"/>
        <w:ind w:left="360"/>
        <w:rPr>
          <w:del w:id="3755" w:author="Kaski Maiju" w:date="2024-09-26T11:50:00Z" w16du:dateUtc="2024-09-26T08:50:00Z"/>
          <w:highlight w:val="yellow"/>
          <w:rPrChange w:id="3756" w:author="Kaski Maiju" w:date="2025-03-19T14:31:00Z" w16du:dateUtc="2025-03-19T12:31:00Z">
            <w:rPr>
              <w:del w:id="3757" w:author="Kaski Maiju" w:date="2024-09-26T11:50:00Z" w16du:dateUtc="2024-09-26T08:50:00Z"/>
            </w:rPr>
          </w:rPrChange>
        </w:rPr>
      </w:pPr>
      <w:del w:id="3758" w:author="Kaski Maiju" w:date="2024-09-26T11:50:00Z" w16du:dateUtc="2024-09-26T08:50:00Z">
        <w:r w:rsidRPr="00144266" w:rsidDel="006C0517">
          <w:rPr>
            <w:highlight w:val="yellow"/>
            <w:rPrChange w:id="3759" w:author="Kaski Maiju" w:date="2025-03-19T14:31:00Z" w16du:dateUtc="2025-03-19T12:31:00Z">
              <w:rPr/>
            </w:rPrChange>
          </w:rPr>
          <w:delText>Intended Track Exchange Service (ITES) is primarily designed for vessels to exchange the track. Vessels can share their intended tracks and navigational intentions with other vessels and with VTS authorities, promoting safety by allowing for better situational awareness and collision avoidance. It aid vessels in track planning and decision-making to avoid potential conflicts. Within this service the VTS authority receive and review intended tracks from vessels operating in the VTS-area, allowing the VTS operator to intervene promptly in case of potential safety hazards and navigational issues.</w:delText>
        </w:r>
      </w:del>
    </w:p>
    <w:p w14:paraId="7F661E46" w14:textId="1AACF876" w:rsidR="00D14277" w:rsidRPr="00144266" w:rsidDel="006C0517" w:rsidRDefault="00D14277">
      <w:pPr>
        <w:pStyle w:val="AppendixHead2"/>
        <w:rPr>
          <w:del w:id="3760" w:author="Kaski Maiju" w:date="2024-09-26T11:50:00Z" w16du:dateUtc="2024-09-26T08:50:00Z"/>
          <w:highlight w:val="yellow"/>
          <w:rPrChange w:id="3761" w:author="Kaski Maiju" w:date="2025-03-19T14:31:00Z" w16du:dateUtc="2025-03-19T12:31:00Z">
            <w:rPr>
              <w:del w:id="3762" w:author="Kaski Maiju" w:date="2024-09-26T11:50:00Z" w16du:dateUtc="2024-09-26T08:50:00Z"/>
            </w:rPr>
          </w:rPrChange>
        </w:rPr>
        <w:pPrChange w:id="3763" w:author="Kaski Maiju" w:date="2024-09-23T15:03:00Z" w16du:dateUtc="2024-09-23T12:03:00Z">
          <w:pPr>
            <w:pStyle w:val="Bullet1"/>
          </w:pPr>
        </w:pPrChange>
      </w:pPr>
      <w:bookmarkStart w:id="3764" w:name="_Toc170377897"/>
      <w:del w:id="3765" w:author="Kaski Maiju" w:date="2024-09-26T11:50:00Z" w16du:dateUtc="2024-09-26T08:50:00Z">
        <w:r w:rsidRPr="00144266" w:rsidDel="006C0517">
          <w:rPr>
            <w:highlight w:val="yellow"/>
            <w:rPrChange w:id="3766" w:author="Kaski Maiju" w:date="2025-03-19T14:31:00Z" w16du:dateUtc="2025-03-19T12:31:00Z">
              <w:rPr/>
            </w:rPrChange>
          </w:rPr>
          <w:delText>Voyage Plan Information Service</w:delText>
        </w:r>
        <w:bookmarkEnd w:id="3764"/>
        <w:r w:rsidRPr="00144266" w:rsidDel="006C0517">
          <w:rPr>
            <w:highlight w:val="yellow"/>
            <w:rPrChange w:id="3767" w:author="Kaski Maiju" w:date="2025-03-19T14:31:00Z" w16du:dateUtc="2025-03-19T12:31:00Z">
              <w:rPr/>
            </w:rPrChange>
          </w:rPr>
          <w:delText xml:space="preserve"> </w:delText>
        </w:r>
      </w:del>
    </w:p>
    <w:p w14:paraId="47B8FE86" w14:textId="39EA78F9" w:rsidR="006D0F9C" w:rsidRPr="00144266" w:rsidDel="006C0517" w:rsidRDefault="00D14277" w:rsidP="00D14277">
      <w:pPr>
        <w:pStyle w:val="Bullet1"/>
        <w:numPr>
          <w:ilvl w:val="0"/>
          <w:numId w:val="0"/>
        </w:numPr>
        <w:ind w:left="360"/>
        <w:rPr>
          <w:del w:id="3768" w:author="Kaski Maiju" w:date="2024-09-26T11:50:00Z" w16du:dateUtc="2024-09-26T08:50:00Z"/>
          <w:highlight w:val="yellow"/>
          <w:rPrChange w:id="3769" w:author="Kaski Maiju" w:date="2025-03-19T14:31:00Z" w16du:dateUtc="2025-03-19T12:31:00Z">
            <w:rPr>
              <w:del w:id="3770" w:author="Kaski Maiju" w:date="2024-09-26T11:50:00Z" w16du:dateUtc="2024-09-26T08:50:00Z"/>
            </w:rPr>
          </w:rPrChange>
        </w:rPr>
      </w:pPr>
      <w:del w:id="3771" w:author="Kaski Maiju" w:date="2024-09-26T11:50:00Z" w16du:dateUtc="2024-09-26T08:50:00Z">
        <w:r w:rsidRPr="00144266" w:rsidDel="006C0517">
          <w:rPr>
            <w:highlight w:val="yellow"/>
            <w:rPrChange w:id="3772" w:author="Kaski Maiju" w:date="2025-03-19T14:31:00Z" w16du:dateUtc="2025-03-19T12:31:00Z">
              <w:rPr/>
            </w:rPrChange>
          </w:rPr>
          <w:delText xml:space="preserve">A Voyage Plan Information Service (VPIS) is designed to assist ship operators and mariners in planning and executing voyages safely and efficiently. Within this service the VTS </w:delText>
        </w:r>
      </w:del>
      <w:del w:id="3773" w:author="Kaski Maiju" w:date="2024-06-27T10:46:00Z">
        <w:r w:rsidRPr="00144266" w:rsidDel="0003538E">
          <w:rPr>
            <w:highlight w:val="yellow"/>
            <w:rPrChange w:id="3774" w:author="Kaski Maiju" w:date="2025-03-19T14:31:00Z" w16du:dateUtc="2025-03-19T12:31:00Z">
              <w:rPr/>
            </w:rPrChange>
          </w:rPr>
          <w:delText>authority</w:delText>
        </w:r>
      </w:del>
      <w:del w:id="3775" w:author="Kaski Maiju" w:date="2024-09-26T11:50:00Z" w16du:dateUtc="2024-09-26T08:50:00Z">
        <w:r w:rsidRPr="00144266" w:rsidDel="006C0517">
          <w:rPr>
            <w:highlight w:val="yellow"/>
            <w:rPrChange w:id="3776" w:author="Kaski Maiju" w:date="2025-03-19T14:31:00Z" w16du:dateUtc="2025-03-19T12:31:00Z">
              <w:rPr/>
            </w:rPrChange>
          </w:rPr>
          <w:delText>(s) provide comprehensive information to help vessels navigate from departure point to its final destination while considering various factors and potential hazards. The primary purpose is to enhance navigation safety, optimize route planning, and ensure compliance with regulations. This information includes: local port information, regulations, restrictions, reporting requirements, fairway information, and VTS area.</w:delText>
        </w:r>
      </w:del>
    </w:p>
    <w:p w14:paraId="3A1F4BBD" w14:textId="15EAE02D" w:rsidR="00D14277" w:rsidRPr="00144266" w:rsidDel="006C0517" w:rsidRDefault="00D14277">
      <w:pPr>
        <w:pStyle w:val="AppendixHead2"/>
        <w:rPr>
          <w:del w:id="3777" w:author="Kaski Maiju" w:date="2024-09-26T11:50:00Z" w16du:dateUtc="2024-09-26T08:50:00Z"/>
          <w:highlight w:val="yellow"/>
          <w:rPrChange w:id="3778" w:author="Kaski Maiju" w:date="2025-03-19T14:31:00Z" w16du:dateUtc="2025-03-19T12:31:00Z">
            <w:rPr>
              <w:del w:id="3779" w:author="Kaski Maiju" w:date="2024-09-26T11:50:00Z" w16du:dateUtc="2024-09-26T08:50:00Z"/>
            </w:rPr>
          </w:rPrChange>
        </w:rPr>
        <w:pPrChange w:id="3780" w:author="Kaski Maiju" w:date="2024-09-23T15:03:00Z" w16du:dateUtc="2024-09-23T12:03:00Z">
          <w:pPr>
            <w:pStyle w:val="Bullet1"/>
          </w:pPr>
        </w:pPrChange>
      </w:pPr>
      <w:bookmarkStart w:id="3781" w:name="_Toc170377898"/>
      <w:del w:id="3782" w:author="Kaski Maiju" w:date="2024-09-26T11:50:00Z" w16du:dateUtc="2024-09-26T08:50:00Z">
        <w:r w:rsidRPr="00144266" w:rsidDel="006C0517">
          <w:rPr>
            <w:highlight w:val="yellow"/>
            <w:rPrChange w:id="3783" w:author="Kaski Maiju" w:date="2025-03-19T14:31:00Z" w16du:dateUtc="2025-03-19T12:31:00Z">
              <w:rPr/>
            </w:rPrChange>
          </w:rPr>
          <w:delText>VTS Reporting Service</w:delText>
        </w:r>
        <w:bookmarkEnd w:id="3781"/>
      </w:del>
    </w:p>
    <w:p w14:paraId="58212DB5" w14:textId="69219A1F" w:rsidR="006D0F9C" w:rsidRPr="00144266" w:rsidDel="006C0517" w:rsidRDefault="00D14277" w:rsidP="00D14277">
      <w:pPr>
        <w:pStyle w:val="Bullet1"/>
        <w:numPr>
          <w:ilvl w:val="0"/>
          <w:numId w:val="0"/>
        </w:numPr>
        <w:ind w:left="360"/>
        <w:rPr>
          <w:del w:id="3784" w:author="Kaski Maiju" w:date="2024-09-26T11:50:00Z" w16du:dateUtc="2024-09-26T08:50:00Z"/>
          <w:color w:val="auto"/>
          <w:highlight w:val="yellow"/>
          <w:rPrChange w:id="3785" w:author="Kaski Maiju" w:date="2025-03-19T14:31:00Z" w16du:dateUtc="2025-03-19T12:31:00Z">
            <w:rPr>
              <w:del w:id="3786" w:author="Kaski Maiju" w:date="2024-09-26T11:50:00Z" w16du:dateUtc="2024-09-26T08:50:00Z"/>
              <w:color w:val="auto"/>
            </w:rPr>
          </w:rPrChange>
        </w:rPr>
      </w:pPr>
      <w:del w:id="3787" w:author="Kaski Maiju" w:date="2024-09-26T11:50:00Z" w16du:dateUtc="2024-09-26T08:50:00Z">
        <w:r w:rsidRPr="00144266" w:rsidDel="006C0517">
          <w:rPr>
            <w:highlight w:val="yellow"/>
            <w:rPrChange w:id="3788" w:author="Kaski Maiju" w:date="2025-03-19T14:31:00Z" w16du:dateUtc="2025-03-19T12:31:00Z">
              <w:rPr/>
            </w:rPrChange>
          </w:rPr>
          <w:delText xml:space="preserve">The VTS Reporting service is designed for vessels to report to the VTS area. When the vessel sails to the VTS reporting line at the destination port, it will send </w:delText>
        </w:r>
        <w:r w:rsidR="003F0BDC" w:rsidRPr="00144266" w:rsidDel="006C0517">
          <w:rPr>
            <w:highlight w:val="yellow"/>
            <w:rPrChange w:id="3789" w:author="Kaski Maiju" w:date="2025-03-19T14:31:00Z" w16du:dateUtc="2025-03-19T12:31:00Z">
              <w:rPr/>
            </w:rPrChange>
          </w:rPr>
          <w:delText>an</w:delText>
        </w:r>
        <w:r w:rsidRPr="00144266" w:rsidDel="006C0517">
          <w:rPr>
            <w:highlight w:val="yellow"/>
            <w:rPrChange w:id="3790" w:author="Kaski Maiju" w:date="2025-03-19T14:31:00Z" w16du:dateUtc="2025-03-19T12:31:00Z">
              <w:rPr/>
            </w:rPrChange>
          </w:rPr>
          <w:delText xml:space="preserve"> arrival report to VTS. With this service the VTS authority(s) can prepare the arrival of the vessel.</w:delText>
        </w:r>
      </w:del>
    </w:p>
    <w:p w14:paraId="459C958C" w14:textId="0E2E0F74" w:rsidR="00D14277" w:rsidRPr="00144266" w:rsidDel="006C0517" w:rsidRDefault="00D14277">
      <w:pPr>
        <w:pStyle w:val="AppendixHead2"/>
        <w:rPr>
          <w:del w:id="3791" w:author="Kaski Maiju" w:date="2024-09-26T11:50:00Z" w16du:dateUtc="2024-09-26T08:50:00Z"/>
          <w:highlight w:val="yellow"/>
          <w:rPrChange w:id="3792" w:author="Kaski Maiju" w:date="2025-03-19T14:31:00Z" w16du:dateUtc="2025-03-19T12:31:00Z">
            <w:rPr>
              <w:del w:id="3793" w:author="Kaski Maiju" w:date="2024-09-26T11:50:00Z" w16du:dateUtc="2024-09-26T08:50:00Z"/>
            </w:rPr>
          </w:rPrChange>
        </w:rPr>
        <w:pPrChange w:id="3794" w:author="Kaski Maiju" w:date="2024-09-23T15:04:00Z" w16du:dateUtc="2024-09-23T12:04:00Z">
          <w:pPr>
            <w:pStyle w:val="Bullet1"/>
          </w:pPr>
        </w:pPrChange>
      </w:pPr>
      <w:bookmarkStart w:id="3795" w:name="_Toc170377899"/>
      <w:del w:id="3796" w:author="Kaski Maiju" w:date="2024-09-26T11:50:00Z" w16du:dateUtc="2024-09-26T08:50:00Z">
        <w:r w:rsidRPr="00144266" w:rsidDel="006C0517">
          <w:rPr>
            <w:highlight w:val="yellow"/>
            <w:rPrChange w:id="3797" w:author="Kaski Maiju" w:date="2025-03-19T14:31:00Z" w16du:dateUtc="2025-03-19T12:31:00Z">
              <w:rPr/>
            </w:rPrChange>
          </w:rPr>
          <w:delText>Pre Arrival Information Service</w:delText>
        </w:r>
        <w:bookmarkEnd w:id="3795"/>
        <w:r w:rsidRPr="00144266" w:rsidDel="006C0517">
          <w:rPr>
            <w:highlight w:val="yellow"/>
            <w:rPrChange w:id="3798" w:author="Kaski Maiju" w:date="2025-03-19T14:31:00Z" w16du:dateUtc="2025-03-19T12:31:00Z">
              <w:rPr/>
            </w:rPrChange>
          </w:rPr>
          <w:delText xml:space="preserve"> </w:delText>
        </w:r>
      </w:del>
    </w:p>
    <w:p w14:paraId="30BD6B5B" w14:textId="0AB953C5" w:rsidR="006D0F9C" w:rsidRPr="00144266" w:rsidDel="006C0517" w:rsidRDefault="00D14277" w:rsidP="00D14277">
      <w:pPr>
        <w:pStyle w:val="Bullet1"/>
        <w:numPr>
          <w:ilvl w:val="0"/>
          <w:numId w:val="0"/>
        </w:numPr>
        <w:ind w:left="360"/>
        <w:rPr>
          <w:del w:id="3799" w:author="Kaski Maiju" w:date="2024-09-26T11:50:00Z" w16du:dateUtc="2024-09-26T08:50:00Z"/>
          <w:color w:val="auto"/>
          <w:highlight w:val="yellow"/>
          <w:rPrChange w:id="3800" w:author="Kaski Maiju" w:date="2025-03-19T14:31:00Z" w16du:dateUtc="2025-03-19T12:31:00Z">
            <w:rPr>
              <w:del w:id="3801" w:author="Kaski Maiju" w:date="2024-09-26T11:50:00Z" w16du:dateUtc="2024-09-26T08:50:00Z"/>
              <w:color w:val="auto"/>
            </w:rPr>
          </w:rPrChange>
        </w:rPr>
      </w:pPr>
      <w:del w:id="3802" w:author="Kaski Maiju" w:date="2024-09-26T11:50:00Z" w16du:dateUtc="2024-09-26T08:50:00Z">
        <w:r w:rsidRPr="00144266" w:rsidDel="006C0517">
          <w:rPr>
            <w:highlight w:val="yellow"/>
            <w:rPrChange w:id="3803" w:author="Kaski Maiju" w:date="2025-03-19T14:31:00Z" w16du:dateUtc="2025-03-19T12:31:00Z">
              <w:rPr/>
            </w:rPrChange>
          </w:rPr>
          <w:delText xml:space="preserve">The Pre Arrival Information Service complements the Voyage Plan Information Service (VPIS) during the final stages of their voyage. Within this service the VTS </w:delText>
        </w:r>
      </w:del>
      <w:del w:id="3804" w:author="Kaski Maiju" w:date="2024-06-27T10:47:00Z">
        <w:r w:rsidRPr="00144266" w:rsidDel="0003538E">
          <w:rPr>
            <w:highlight w:val="yellow"/>
            <w:rPrChange w:id="3805" w:author="Kaski Maiju" w:date="2025-03-19T14:31:00Z" w16du:dateUtc="2025-03-19T12:31:00Z">
              <w:rPr/>
            </w:rPrChange>
          </w:rPr>
          <w:delText>authority</w:delText>
        </w:r>
      </w:del>
      <w:del w:id="3806" w:author="Kaski Maiju" w:date="2024-09-26T11:50:00Z" w16du:dateUtc="2024-09-26T08:50:00Z">
        <w:r w:rsidRPr="00144266" w:rsidDel="006C0517">
          <w:rPr>
            <w:highlight w:val="yellow"/>
            <w:rPrChange w:id="3807" w:author="Kaski Maiju" w:date="2025-03-19T14:31:00Z" w16du:dateUtc="2025-03-19T12:31:00Z">
              <w:rPr/>
            </w:rPrChange>
          </w:rPr>
          <w:delText>(s) will provides mariners specific and real-time information as vessels approach the VTS area and offers data and insights crucial for a safe and efficient voyage. This information includes more detailed information about the current status of the port, including: berth availability, port congestion, local restrictions and data on tide, currents, and their effects on navigation within the area.</w:delText>
        </w:r>
      </w:del>
    </w:p>
    <w:p w14:paraId="66662205" w14:textId="204F2F37" w:rsidR="00D14277" w:rsidRPr="00144266" w:rsidDel="006C0517" w:rsidRDefault="00D14277">
      <w:pPr>
        <w:pStyle w:val="AppendixHead2"/>
        <w:rPr>
          <w:del w:id="3808" w:author="Kaski Maiju" w:date="2024-09-26T11:50:00Z" w16du:dateUtc="2024-09-26T08:50:00Z"/>
          <w:highlight w:val="yellow"/>
          <w:rPrChange w:id="3809" w:author="Kaski Maiju" w:date="2025-03-19T14:31:00Z" w16du:dateUtc="2025-03-19T12:31:00Z">
            <w:rPr>
              <w:del w:id="3810" w:author="Kaski Maiju" w:date="2024-09-26T11:50:00Z" w16du:dateUtc="2024-09-26T08:50:00Z"/>
            </w:rPr>
          </w:rPrChange>
        </w:rPr>
        <w:pPrChange w:id="3811" w:author="Kaski Maiju" w:date="2024-09-23T15:04:00Z" w16du:dateUtc="2024-09-23T12:04:00Z">
          <w:pPr>
            <w:pStyle w:val="Bullet1"/>
          </w:pPr>
        </w:pPrChange>
      </w:pPr>
      <w:bookmarkStart w:id="3812" w:name="_Toc170377900"/>
      <w:del w:id="3813" w:author="Kaski Maiju" w:date="2024-09-26T11:50:00Z" w16du:dateUtc="2024-09-26T08:50:00Z">
        <w:r w:rsidRPr="00144266" w:rsidDel="006C0517">
          <w:rPr>
            <w:highlight w:val="yellow"/>
            <w:rPrChange w:id="3814" w:author="Kaski Maiju" w:date="2025-03-19T14:31:00Z" w16du:dateUtc="2025-03-19T12:31:00Z">
              <w:rPr/>
            </w:rPrChange>
          </w:rPr>
          <w:delText>VTS information service</w:delText>
        </w:r>
        <w:bookmarkEnd w:id="3812"/>
      </w:del>
    </w:p>
    <w:p w14:paraId="6B3542EC" w14:textId="58140AB0" w:rsidR="006D0F9C" w:rsidRPr="00144266" w:rsidDel="006C0517" w:rsidRDefault="00D14277" w:rsidP="00D14277">
      <w:pPr>
        <w:pStyle w:val="Leipteksti"/>
        <w:ind w:left="360"/>
        <w:rPr>
          <w:del w:id="3815" w:author="Kaski Maiju" w:date="2024-09-26T11:50:00Z" w16du:dateUtc="2024-09-26T08:50:00Z"/>
          <w:highlight w:val="yellow"/>
          <w:rPrChange w:id="3816" w:author="Kaski Maiju" w:date="2025-03-19T14:31:00Z" w16du:dateUtc="2025-03-19T12:31:00Z">
            <w:rPr>
              <w:del w:id="3817" w:author="Kaski Maiju" w:date="2024-09-26T11:50:00Z" w16du:dateUtc="2024-09-26T08:50:00Z"/>
            </w:rPr>
          </w:rPrChange>
        </w:rPr>
      </w:pPr>
      <w:bookmarkStart w:id="3818" w:name="_Hlk146109928"/>
      <w:del w:id="3819" w:author="Kaski Maiju" w:date="2024-09-26T11:50:00Z" w16du:dateUtc="2024-09-26T08:50:00Z">
        <w:r w:rsidRPr="00144266" w:rsidDel="006C0517">
          <w:rPr>
            <w:highlight w:val="yellow"/>
            <w:rPrChange w:id="3820" w:author="Kaski Maiju" w:date="2025-03-19T14:31:00Z" w16du:dateUtc="2025-03-19T12:31:00Z">
              <w:rPr/>
            </w:rPrChange>
          </w:rPr>
          <w:delText xml:space="preserve">The primary aim of a VTS Information Service (VIS) is to assist ships in navigating safely within the port area. Within this service the VTS </w:delText>
        </w:r>
      </w:del>
      <w:del w:id="3821" w:author="Kaski Maiju" w:date="2024-06-27T10:48:00Z">
        <w:r w:rsidRPr="00144266" w:rsidDel="0003538E">
          <w:rPr>
            <w:highlight w:val="yellow"/>
            <w:rPrChange w:id="3822" w:author="Kaski Maiju" w:date="2025-03-19T14:31:00Z" w16du:dateUtc="2025-03-19T12:31:00Z">
              <w:rPr/>
            </w:rPrChange>
          </w:rPr>
          <w:delText>authority</w:delText>
        </w:r>
      </w:del>
      <w:del w:id="3823" w:author="Kaski Maiju" w:date="2024-09-26T11:50:00Z" w16du:dateUtc="2024-09-26T08:50:00Z">
        <w:r w:rsidRPr="00144266" w:rsidDel="006C0517">
          <w:rPr>
            <w:highlight w:val="yellow"/>
            <w:rPrChange w:id="3824" w:author="Kaski Maiju" w:date="2025-03-19T14:31:00Z" w16du:dateUtc="2025-03-19T12:31:00Z">
              <w:rPr/>
            </w:rPrChange>
          </w:rPr>
          <w:delText xml:space="preserve"> delivers specific information on navigational situations and warnings within the VTS area. Such as suspension or change of routes, information on uncharted obstacles such as dangerous wrecks, diving operations, crane activities or ships not under command</w:delText>
        </w:r>
      </w:del>
    </w:p>
    <w:p w14:paraId="220B43B1" w14:textId="04116738" w:rsidR="00D14277" w:rsidRPr="00144266" w:rsidDel="006C0517" w:rsidRDefault="00D14277">
      <w:pPr>
        <w:pStyle w:val="AppendixHead2"/>
        <w:rPr>
          <w:del w:id="3825" w:author="Kaski Maiju" w:date="2024-09-26T11:50:00Z" w16du:dateUtc="2024-09-26T08:50:00Z"/>
          <w:highlight w:val="yellow"/>
          <w:rPrChange w:id="3826" w:author="Kaski Maiju" w:date="2025-03-19T14:31:00Z" w16du:dateUtc="2025-03-19T12:31:00Z">
            <w:rPr>
              <w:del w:id="3827" w:author="Kaski Maiju" w:date="2024-09-26T11:50:00Z" w16du:dateUtc="2024-09-26T08:50:00Z"/>
            </w:rPr>
          </w:rPrChange>
        </w:rPr>
        <w:pPrChange w:id="3828" w:author="Kaski Maiju" w:date="2024-09-23T15:04:00Z" w16du:dateUtc="2024-09-23T12:04:00Z">
          <w:pPr>
            <w:pStyle w:val="Bullet1"/>
          </w:pPr>
        </w:pPrChange>
      </w:pPr>
      <w:bookmarkStart w:id="3829" w:name="_Toc170377901"/>
      <w:bookmarkEnd w:id="3818"/>
      <w:del w:id="3830" w:author="Kaski Maiju" w:date="2024-09-26T11:50:00Z" w16du:dateUtc="2024-09-26T08:50:00Z">
        <w:r w:rsidRPr="00144266" w:rsidDel="006C0517">
          <w:rPr>
            <w:highlight w:val="yellow"/>
            <w:rPrChange w:id="3831" w:author="Kaski Maiju" w:date="2025-03-19T14:31:00Z" w16du:dateUtc="2025-03-19T12:31:00Z">
              <w:rPr/>
            </w:rPrChange>
          </w:rPr>
          <w:delText>Route Reference Service</w:delText>
        </w:r>
        <w:bookmarkEnd w:id="3829"/>
        <w:r w:rsidRPr="00144266" w:rsidDel="006C0517">
          <w:rPr>
            <w:highlight w:val="yellow"/>
            <w:rPrChange w:id="3832" w:author="Kaski Maiju" w:date="2025-03-19T14:31:00Z" w16du:dateUtc="2025-03-19T12:31:00Z">
              <w:rPr/>
            </w:rPrChange>
          </w:rPr>
          <w:delText xml:space="preserve"> </w:delText>
        </w:r>
      </w:del>
      <w:del w:id="3833" w:author="Kaski Maiju" w:date="2024-03-14T15:45:00Z">
        <w:r w:rsidRPr="00144266" w:rsidDel="00902818">
          <w:rPr>
            <w:highlight w:val="yellow"/>
            <w:rPrChange w:id="3834" w:author="Kaski Maiju" w:date="2025-03-19T14:31:00Z" w16du:dateUtc="2025-03-19T12:31:00Z">
              <w:rPr/>
            </w:rPrChange>
          </w:rPr>
          <w:delText>(RE UC1)</w:delText>
        </w:r>
      </w:del>
    </w:p>
    <w:p w14:paraId="2530AD1A" w14:textId="357E934A" w:rsidR="00D14277" w:rsidRPr="00144266" w:rsidDel="006C0517" w:rsidRDefault="00D14277" w:rsidP="00D14277">
      <w:pPr>
        <w:pStyle w:val="Bullet1"/>
        <w:numPr>
          <w:ilvl w:val="0"/>
          <w:numId w:val="0"/>
        </w:numPr>
        <w:ind w:left="360"/>
        <w:rPr>
          <w:del w:id="3835" w:author="Kaski Maiju" w:date="2024-09-26T11:50:00Z" w16du:dateUtc="2024-09-26T08:50:00Z"/>
          <w:highlight w:val="yellow"/>
          <w:rPrChange w:id="3836" w:author="Kaski Maiju" w:date="2025-03-19T14:31:00Z" w16du:dateUtc="2025-03-19T12:31:00Z">
            <w:rPr>
              <w:del w:id="3837" w:author="Kaski Maiju" w:date="2024-09-26T11:50:00Z" w16du:dateUtc="2024-09-26T08:50:00Z"/>
            </w:rPr>
          </w:rPrChange>
        </w:rPr>
      </w:pPr>
      <w:del w:id="3838" w:author="Kaski Maiju" w:date="2024-09-26T11:50:00Z" w16du:dateUtc="2024-09-26T08:50:00Z">
        <w:r w:rsidRPr="00144266" w:rsidDel="006C0517">
          <w:rPr>
            <w:highlight w:val="yellow"/>
            <w:rPrChange w:id="3839" w:author="Kaski Maiju" w:date="2025-03-19T14:31:00Z" w16du:dateUtc="2025-03-19T12:31:00Z">
              <w:rPr/>
            </w:rPrChange>
          </w:rPr>
          <w:delText xml:space="preserve">With the Route Reference Service (RRS) coastal and or VTS </w:delText>
        </w:r>
      </w:del>
      <w:del w:id="3840" w:author="Kaski Maiju" w:date="2024-06-27T10:48:00Z">
        <w:r w:rsidRPr="00144266" w:rsidDel="0003538E">
          <w:rPr>
            <w:highlight w:val="yellow"/>
            <w:rPrChange w:id="3841" w:author="Kaski Maiju" w:date="2025-03-19T14:31:00Z" w16du:dateUtc="2025-03-19T12:31:00Z">
              <w:rPr/>
            </w:rPrChange>
          </w:rPr>
          <w:delText>authority</w:delText>
        </w:r>
      </w:del>
      <w:del w:id="3842" w:author="Kaski Maiju" w:date="2024-09-26T11:50:00Z" w16du:dateUtc="2024-09-26T08:50:00Z">
        <w:r w:rsidRPr="00144266" w:rsidDel="006C0517">
          <w:rPr>
            <w:highlight w:val="yellow"/>
            <w:rPrChange w:id="3843" w:author="Kaski Maiju" w:date="2025-03-19T14:31:00Z" w16du:dateUtc="2025-03-19T12:31:00Z">
              <w:rPr/>
            </w:rPrChange>
          </w:rPr>
          <w:delText xml:space="preserve">(s) offer predefined routes and waypoints, in electronic format. RSS is designed to assist mariners in their voyage planning to define the suitable route on commonly used passages, such as shipping lanes, approaches to ports, and coastal routes.  </w:delText>
        </w:r>
      </w:del>
    </w:p>
    <w:p w14:paraId="576D8314" w14:textId="3E6C6855" w:rsidR="00D14277" w:rsidRPr="00144266" w:rsidDel="00BE6069" w:rsidRDefault="00D14277">
      <w:pPr>
        <w:pStyle w:val="Otsikko3"/>
        <w:rPr>
          <w:del w:id="3844" w:author="Kaski Maiju" w:date="2024-06-26T13:33:00Z"/>
          <w:highlight w:val="yellow"/>
          <w:rPrChange w:id="3845" w:author="Kaski Maiju" w:date="2025-03-19T14:31:00Z" w16du:dateUtc="2025-03-19T12:31:00Z">
            <w:rPr>
              <w:del w:id="3846" w:author="Kaski Maiju" w:date="2024-06-26T13:33:00Z"/>
            </w:rPr>
          </w:rPrChange>
        </w:rPr>
        <w:pPrChange w:id="3847" w:author="Kaski Maiju" w:date="2024-03-14T15:45:00Z">
          <w:pPr>
            <w:pStyle w:val="Bullet1"/>
          </w:pPr>
        </w:pPrChange>
      </w:pPr>
      <w:del w:id="3848" w:author="Kaski Maiju" w:date="2024-06-26T13:33:00Z">
        <w:r w:rsidRPr="00144266" w:rsidDel="00BE6069">
          <w:rPr>
            <w:highlight w:val="yellow"/>
            <w:rPrChange w:id="3849" w:author="Kaski Maiju" w:date="2025-03-19T14:31:00Z" w16du:dateUtc="2025-03-19T12:31:00Z">
              <w:rPr/>
            </w:rPrChange>
          </w:rPr>
          <w:delText xml:space="preserve">Route </w:delText>
        </w:r>
      </w:del>
      <w:del w:id="3850" w:author="Kaski Maiju" w:date="2024-03-13T15:54:00Z">
        <w:r w:rsidRPr="00144266" w:rsidDel="005E285F">
          <w:rPr>
            <w:highlight w:val="yellow"/>
            <w:rPrChange w:id="3851" w:author="Kaski Maiju" w:date="2025-03-19T14:31:00Z" w16du:dateUtc="2025-03-19T12:31:00Z">
              <w:rPr/>
            </w:rPrChange>
          </w:rPr>
          <w:delText>Reporting</w:delText>
        </w:r>
      </w:del>
      <w:del w:id="3852" w:author="Kaski Maiju" w:date="2024-06-26T13:33:00Z">
        <w:r w:rsidRPr="00144266" w:rsidDel="00BE6069">
          <w:rPr>
            <w:highlight w:val="yellow"/>
            <w:rPrChange w:id="3853" w:author="Kaski Maiju" w:date="2025-03-19T14:31:00Z" w16du:dateUtc="2025-03-19T12:31:00Z">
              <w:rPr/>
            </w:rPrChange>
          </w:rPr>
          <w:delText xml:space="preserve"> Service </w:delText>
        </w:r>
      </w:del>
      <w:del w:id="3854" w:author="Kaski Maiju" w:date="2024-03-13T15:53:00Z">
        <w:r w:rsidRPr="00144266" w:rsidDel="005E285F">
          <w:rPr>
            <w:highlight w:val="yellow"/>
            <w:rPrChange w:id="3855" w:author="Kaski Maiju" w:date="2025-03-19T14:31:00Z" w16du:dateUtc="2025-03-19T12:31:00Z">
              <w:rPr/>
            </w:rPrChange>
          </w:rPr>
          <w:delText>(RE UC2)</w:delText>
        </w:r>
      </w:del>
    </w:p>
    <w:p w14:paraId="4307588B" w14:textId="53E53F38" w:rsidR="00E92EA8" w:rsidRPr="00144266" w:rsidDel="00702C17" w:rsidRDefault="00D14277">
      <w:pPr>
        <w:pStyle w:val="AppendixHead2"/>
        <w:rPr>
          <w:del w:id="3856" w:author="Kaski Maiju" w:date="2024-03-14T15:53:00Z"/>
          <w:highlight w:val="yellow"/>
          <w:rPrChange w:id="3857" w:author="Kaski Maiju" w:date="2025-03-19T14:31:00Z" w16du:dateUtc="2025-03-19T12:31:00Z">
            <w:rPr>
              <w:del w:id="3858" w:author="Kaski Maiju" w:date="2024-03-14T15:53:00Z"/>
            </w:rPr>
          </w:rPrChange>
        </w:rPr>
        <w:pPrChange w:id="3859" w:author="Kaski Maiju" w:date="2024-09-23T15:04:00Z" w16du:dateUtc="2024-09-23T12:04:00Z">
          <w:pPr>
            <w:pStyle w:val="Bullet1"/>
            <w:numPr>
              <w:numId w:val="0"/>
            </w:numPr>
            <w:ind w:left="0" w:firstLine="0"/>
          </w:pPr>
        </w:pPrChange>
      </w:pPr>
      <w:del w:id="3860" w:author="Kaski Maiju" w:date="2024-06-26T13:33:00Z">
        <w:r w:rsidRPr="00144266" w:rsidDel="00BE6069">
          <w:rPr>
            <w:highlight w:val="yellow"/>
            <w:rPrChange w:id="3861" w:author="Kaski Maiju" w:date="2025-03-19T14:31:00Z" w16du:dateUtc="2025-03-19T12:31:00Z">
              <w:rPr/>
            </w:rPrChange>
          </w:rPr>
          <w:delText>Vessel sends prior to its arrival the intended route through the VTS area to the VTS. If the route includes schedule use case can also be used together with VTS traffic clearance service.</w:delText>
        </w:r>
      </w:del>
      <w:bookmarkStart w:id="3862" w:name="_Toc170377902"/>
      <w:bookmarkEnd w:id="3862"/>
    </w:p>
    <w:p w14:paraId="07EEF423" w14:textId="3ABFBFE2" w:rsidR="00D14277" w:rsidRPr="00144266" w:rsidDel="006C0517" w:rsidRDefault="00D14277">
      <w:pPr>
        <w:pStyle w:val="AppendixHead2"/>
        <w:rPr>
          <w:del w:id="3863" w:author="Kaski Maiju" w:date="2024-09-26T11:50:00Z" w16du:dateUtc="2024-09-26T08:50:00Z"/>
          <w:highlight w:val="yellow"/>
          <w:rPrChange w:id="3864" w:author="Kaski Maiju" w:date="2025-03-19T14:31:00Z" w16du:dateUtc="2025-03-19T12:31:00Z">
            <w:rPr>
              <w:del w:id="3865" w:author="Kaski Maiju" w:date="2024-09-26T11:50:00Z" w16du:dateUtc="2024-09-26T08:50:00Z"/>
            </w:rPr>
          </w:rPrChange>
        </w:rPr>
        <w:pPrChange w:id="3866" w:author="Kaski Maiju" w:date="2024-09-23T15:04:00Z" w16du:dateUtc="2024-09-23T12:04:00Z">
          <w:pPr>
            <w:pStyle w:val="Bullet1"/>
          </w:pPr>
        </w:pPrChange>
      </w:pPr>
      <w:bookmarkStart w:id="3867" w:name="_Toc170377903"/>
      <w:del w:id="3868" w:author="Kaski Maiju" w:date="2024-09-26T11:50:00Z" w16du:dateUtc="2024-09-26T08:50:00Z">
        <w:r w:rsidRPr="00144266" w:rsidDel="006C0517">
          <w:rPr>
            <w:highlight w:val="yellow"/>
            <w:rPrChange w:id="3869" w:author="Kaski Maiju" w:date="2025-03-19T14:31:00Z" w16du:dateUtc="2025-03-19T12:31:00Z">
              <w:rPr/>
            </w:rPrChange>
          </w:rPr>
          <w:delText>Route Crosscheck service</w:delText>
        </w:r>
        <w:bookmarkEnd w:id="3867"/>
        <w:r w:rsidRPr="00144266" w:rsidDel="006C0517">
          <w:rPr>
            <w:highlight w:val="yellow"/>
            <w:rPrChange w:id="3870" w:author="Kaski Maiju" w:date="2025-03-19T14:31:00Z" w16du:dateUtc="2025-03-19T12:31:00Z">
              <w:rPr/>
            </w:rPrChange>
          </w:rPr>
          <w:delText xml:space="preserve"> </w:delText>
        </w:r>
      </w:del>
      <w:del w:id="3871" w:author="Kaski Maiju" w:date="2024-03-13T16:02:00Z">
        <w:r w:rsidRPr="00144266" w:rsidDel="005E285F">
          <w:rPr>
            <w:highlight w:val="yellow"/>
            <w:rPrChange w:id="3872" w:author="Kaski Maiju" w:date="2025-03-19T14:31:00Z" w16du:dateUtc="2025-03-19T12:31:00Z">
              <w:rPr/>
            </w:rPrChange>
          </w:rPr>
          <w:delText>(RE UC3)</w:delText>
        </w:r>
      </w:del>
    </w:p>
    <w:p w14:paraId="7AF96645" w14:textId="4770111C" w:rsidR="00FF7A47" w:rsidRPr="00144266" w:rsidDel="006C0517" w:rsidRDefault="00FF7A47" w:rsidP="00FF7A47">
      <w:pPr>
        <w:pStyle w:val="Bullet1"/>
        <w:numPr>
          <w:ilvl w:val="0"/>
          <w:numId w:val="0"/>
        </w:numPr>
        <w:ind w:left="360"/>
        <w:rPr>
          <w:del w:id="3873" w:author="Kaski Maiju" w:date="2024-09-26T11:50:00Z" w16du:dateUtc="2024-09-26T08:50:00Z"/>
          <w:color w:val="auto"/>
          <w:highlight w:val="yellow"/>
          <w:rPrChange w:id="3874" w:author="Kaski Maiju" w:date="2025-03-19T14:31:00Z" w16du:dateUtc="2025-03-19T12:31:00Z">
            <w:rPr>
              <w:del w:id="3875" w:author="Kaski Maiju" w:date="2024-09-26T11:50:00Z" w16du:dateUtc="2024-09-26T08:50:00Z"/>
              <w:color w:val="auto"/>
            </w:rPr>
          </w:rPrChange>
        </w:rPr>
      </w:pPr>
      <w:del w:id="3876" w:author="Kaski Maiju" w:date="2024-09-26T11:50:00Z" w16du:dateUtc="2024-09-26T08:50:00Z">
        <w:r w:rsidRPr="00144266" w:rsidDel="006C0517">
          <w:rPr>
            <w:highlight w:val="yellow"/>
            <w:rPrChange w:id="3877" w:author="Kaski Maiju" w:date="2025-03-19T14:31:00Z" w16du:dateUtc="2025-03-19T12:31:00Z">
              <w:rPr/>
            </w:rPrChange>
          </w:rPr>
          <w:delText xml:space="preserve">The purpose of Route Crosscheck </w:delText>
        </w:r>
        <w:r w:rsidR="000E6582" w:rsidRPr="00144266" w:rsidDel="006C0517">
          <w:rPr>
            <w:highlight w:val="yellow"/>
            <w:rPrChange w:id="3878" w:author="Kaski Maiju" w:date="2025-03-19T14:31:00Z" w16du:dateUtc="2025-03-19T12:31:00Z">
              <w:rPr/>
            </w:rPrChange>
          </w:rPr>
          <w:delText>S</w:delText>
        </w:r>
        <w:r w:rsidRPr="00144266" w:rsidDel="006C0517">
          <w:rPr>
            <w:highlight w:val="yellow"/>
            <w:rPrChange w:id="3879" w:author="Kaski Maiju" w:date="2025-03-19T14:31:00Z" w16du:dateUtc="2025-03-19T12:31:00Z">
              <w:rPr/>
            </w:rPrChange>
          </w:rPr>
          <w:delText>ervice</w:delText>
        </w:r>
        <w:r w:rsidR="000E6582" w:rsidRPr="00144266" w:rsidDel="006C0517">
          <w:rPr>
            <w:highlight w:val="yellow"/>
            <w:rPrChange w:id="3880" w:author="Kaski Maiju" w:date="2025-03-19T14:31:00Z" w16du:dateUtc="2025-03-19T12:31:00Z">
              <w:rPr/>
            </w:rPrChange>
          </w:rPr>
          <w:delText xml:space="preserve"> (RCS)</w:delText>
        </w:r>
        <w:r w:rsidRPr="00144266" w:rsidDel="006C0517">
          <w:rPr>
            <w:highlight w:val="yellow"/>
            <w:rPrChange w:id="3881" w:author="Kaski Maiju" w:date="2025-03-19T14:31:00Z" w16du:dateUtc="2025-03-19T12:31:00Z">
              <w:rPr/>
            </w:rPrChange>
          </w:rPr>
          <w:delText xml:space="preserve"> is to validate a planned or monitored route from the vessel and compare the information with expertise of the VTSO and its information regarding the specific VTS area ((traffic separation, depth, speed restrictions…, etc). When the VTS receives a route from a vessel the VTS should be able to execute a Route cross check. The cross-checking may be done before the vessel’s departure or before arrival at a certain geographical area (for example a VTS area). The cross-check can include, but is not limited to, Under Keel Clearance (UKC), air draft, no violation of no-go areas, MSI and compliance with mandatory routing.</w:delText>
        </w:r>
      </w:del>
    </w:p>
    <w:p w14:paraId="553E1AD0" w14:textId="1B1EEE4E" w:rsidR="00137A91" w:rsidRPr="00144266" w:rsidDel="006C0517" w:rsidRDefault="00FF7A47" w:rsidP="00FF7A47">
      <w:pPr>
        <w:pStyle w:val="Bullet1"/>
        <w:numPr>
          <w:ilvl w:val="0"/>
          <w:numId w:val="0"/>
        </w:numPr>
        <w:ind w:left="360"/>
        <w:rPr>
          <w:del w:id="3882" w:author="Kaski Maiju" w:date="2024-09-26T11:50:00Z" w16du:dateUtc="2024-09-26T08:50:00Z"/>
          <w:color w:val="auto"/>
          <w:highlight w:val="yellow"/>
          <w:rPrChange w:id="3883" w:author="Kaski Maiju" w:date="2025-03-19T14:31:00Z" w16du:dateUtc="2025-03-19T12:31:00Z">
            <w:rPr>
              <w:del w:id="3884" w:author="Kaski Maiju" w:date="2024-09-26T11:50:00Z" w16du:dateUtc="2024-09-26T08:50:00Z"/>
              <w:color w:val="auto"/>
            </w:rPr>
          </w:rPrChange>
        </w:rPr>
      </w:pPr>
      <w:del w:id="3885" w:author="Kaski Maiju" w:date="2024-09-26T11:50:00Z" w16du:dateUtc="2024-09-26T08:50:00Z">
        <w:r w:rsidRPr="00144266" w:rsidDel="006C0517">
          <w:rPr>
            <w:highlight w:val="yellow"/>
            <w:rPrChange w:id="3886" w:author="Kaski Maiju" w:date="2025-03-19T14:31:00Z" w16du:dateUtc="2025-03-19T12:31:00Z">
              <w:rPr/>
            </w:rPrChange>
          </w:rPr>
          <w:delText>When a ship’s route is sent to VTS, the VTS will review the intended route and verify if the route is in accordance with all general and local area information and regulations. Additionally, necessary changes can be sent as a recommended route from shore side actors to the ship</w:delText>
        </w:r>
      </w:del>
    </w:p>
    <w:p w14:paraId="4AE4EBDF" w14:textId="46158CBA" w:rsidR="00D14277" w:rsidRPr="00144266" w:rsidDel="006C0517" w:rsidRDefault="00D14277">
      <w:pPr>
        <w:pStyle w:val="AppendixHead2"/>
        <w:rPr>
          <w:del w:id="3887" w:author="Kaski Maiju" w:date="2024-09-26T11:50:00Z" w16du:dateUtc="2024-09-26T08:50:00Z"/>
          <w:highlight w:val="yellow"/>
          <w:rPrChange w:id="3888" w:author="Kaski Maiju" w:date="2025-03-19T14:31:00Z" w16du:dateUtc="2025-03-19T12:31:00Z">
            <w:rPr>
              <w:del w:id="3889" w:author="Kaski Maiju" w:date="2024-09-26T11:50:00Z" w16du:dateUtc="2024-09-26T08:50:00Z"/>
            </w:rPr>
          </w:rPrChange>
        </w:rPr>
        <w:pPrChange w:id="3890" w:author="Kaski Maiju" w:date="2024-09-23T15:04:00Z" w16du:dateUtc="2024-09-23T12:04:00Z">
          <w:pPr>
            <w:pStyle w:val="Bullet1"/>
          </w:pPr>
        </w:pPrChange>
      </w:pPr>
      <w:bookmarkStart w:id="3891" w:name="_Toc170377904"/>
      <w:del w:id="3892" w:author="Kaski Maiju" w:date="2024-09-26T11:50:00Z" w16du:dateUtc="2024-09-26T08:50:00Z">
        <w:r w:rsidRPr="00144266" w:rsidDel="006C0517">
          <w:rPr>
            <w:highlight w:val="yellow"/>
            <w:rPrChange w:id="3893" w:author="Kaski Maiju" w:date="2025-03-19T14:31:00Z" w16du:dateUtc="2025-03-19T12:31:00Z">
              <w:rPr/>
            </w:rPrChange>
          </w:rPr>
          <w:delText xml:space="preserve">Slot Management Service </w:delText>
        </w:r>
      </w:del>
      <w:del w:id="3894" w:author="Kaski Maiju" w:date="2024-09-23T17:15:00Z" w16du:dateUtc="2024-09-23T14:15:00Z">
        <w:r w:rsidRPr="00144266" w:rsidDel="00640596">
          <w:rPr>
            <w:highlight w:val="yellow"/>
            <w:rPrChange w:id="3895" w:author="Kaski Maiju" w:date="2025-03-19T14:31:00Z" w16du:dateUtc="2025-03-19T12:31:00Z">
              <w:rPr/>
            </w:rPrChange>
          </w:rPr>
          <w:delText>including Just in Time</w:delText>
        </w:r>
        <w:bookmarkEnd w:id="3891"/>
        <w:r w:rsidRPr="00144266" w:rsidDel="00640596">
          <w:rPr>
            <w:highlight w:val="yellow"/>
            <w:rPrChange w:id="3896" w:author="Kaski Maiju" w:date="2025-03-19T14:31:00Z" w16du:dateUtc="2025-03-19T12:31:00Z">
              <w:rPr/>
            </w:rPrChange>
          </w:rPr>
          <w:delText xml:space="preserve"> </w:delText>
        </w:r>
      </w:del>
      <w:del w:id="3897" w:author="Kaski Maiju" w:date="2024-03-13T16:02:00Z">
        <w:r w:rsidRPr="00144266" w:rsidDel="005E285F">
          <w:rPr>
            <w:highlight w:val="yellow"/>
            <w:rPrChange w:id="3898" w:author="Kaski Maiju" w:date="2025-03-19T14:31:00Z" w16du:dateUtc="2025-03-19T12:31:00Z">
              <w:rPr/>
            </w:rPrChange>
          </w:rPr>
          <w:delText>(UC4)</w:delText>
        </w:r>
      </w:del>
    </w:p>
    <w:p w14:paraId="2E14C832" w14:textId="4E8DA2FD" w:rsidR="00137A91" w:rsidRPr="00144266" w:rsidDel="006C0517" w:rsidRDefault="00D14277">
      <w:pPr>
        <w:spacing w:line="259" w:lineRule="auto"/>
        <w:ind w:left="360"/>
        <w:rPr>
          <w:del w:id="3899" w:author="Kaski Maiju" w:date="2024-09-26T12:01:00Z" w16du:dateUtc="2024-09-26T09:01:00Z"/>
          <w:rFonts w:ascii="Calibri" w:eastAsia="Calibri" w:hAnsi="Calibri" w:cs="Times New Roman"/>
          <w:color w:val="FF0000"/>
          <w:szCs w:val="28"/>
          <w:highlight w:val="yellow"/>
          <w:rPrChange w:id="3900" w:author="Kaski Maiju" w:date="2025-03-19T14:31:00Z" w16du:dateUtc="2025-03-19T12:31:00Z">
            <w:rPr>
              <w:del w:id="3901" w:author="Kaski Maiju" w:date="2024-09-26T12:01:00Z" w16du:dateUtc="2024-09-26T09:01:00Z"/>
            </w:rPr>
          </w:rPrChange>
        </w:rPr>
        <w:pPrChange w:id="3902" w:author="Kaski Maiju" w:date="2024-09-26T12:01:00Z" w16du:dateUtc="2024-09-26T09:01:00Z">
          <w:pPr>
            <w:pStyle w:val="Bullet1"/>
            <w:numPr>
              <w:numId w:val="0"/>
            </w:numPr>
            <w:ind w:left="0" w:firstLine="0"/>
          </w:pPr>
        </w:pPrChange>
      </w:pPr>
      <w:del w:id="3903" w:author="Kaski Maiju" w:date="2024-09-23T17:16:00Z" w16du:dateUtc="2024-09-23T14:16:00Z">
        <w:r w:rsidRPr="00144266" w:rsidDel="00640596">
          <w:rPr>
            <w:highlight w:val="yellow"/>
            <w:rPrChange w:id="3904" w:author="Kaski Maiju" w:date="2025-03-19T14:31:00Z" w16du:dateUtc="2025-03-19T12:31:00Z">
              <w:rPr/>
            </w:rPrChange>
          </w:rPr>
          <w:delText xml:space="preserve">Slot Management Service (SMS) is primarily designed to regulate and coordinate the allocation of berthing slots and arrival/departure times for vessels in port in advance of entrance. Within this service the VTS authority(s) provide a specific timeslot towards the vessel and allocates vessels in a time window to ensure safe and sustainable voyages into the VTS area and extends the ability for VTS to organize vessels approaching and departing from the VTS area, reducing congestion and conflicts near port entrances and exits and implementing Just in Time arrival concepts.  </w:delText>
        </w:r>
      </w:del>
    </w:p>
    <w:p w14:paraId="7B3ECBA9" w14:textId="7DF6CA5F" w:rsidR="00D14277" w:rsidRPr="00144266" w:rsidDel="006C0517" w:rsidRDefault="00D14277">
      <w:pPr>
        <w:rPr>
          <w:del w:id="3905" w:author="Kaski Maiju" w:date="2024-09-26T12:01:00Z" w16du:dateUtc="2024-09-26T09:01:00Z"/>
          <w:highlight w:val="yellow"/>
          <w:rPrChange w:id="3906" w:author="Kaski Maiju" w:date="2025-03-19T14:31:00Z" w16du:dateUtc="2025-03-19T12:31:00Z">
            <w:rPr>
              <w:del w:id="3907" w:author="Kaski Maiju" w:date="2024-09-26T12:01:00Z" w16du:dateUtc="2024-09-26T09:01:00Z"/>
            </w:rPr>
          </w:rPrChange>
        </w:rPr>
        <w:pPrChange w:id="3908" w:author="Kaski Maiju" w:date="2024-09-26T12:01:00Z" w16du:dateUtc="2024-09-26T09:01:00Z">
          <w:pPr>
            <w:pStyle w:val="Bullet1"/>
          </w:pPr>
        </w:pPrChange>
      </w:pPr>
      <w:bookmarkStart w:id="3909" w:name="_Toc170377905"/>
      <w:del w:id="3910" w:author="Kaski Maiju" w:date="2024-09-26T12:01:00Z" w16du:dateUtc="2024-09-26T09:01:00Z">
        <w:r w:rsidRPr="00144266" w:rsidDel="006C0517">
          <w:rPr>
            <w:highlight w:val="yellow"/>
            <w:rPrChange w:id="3911" w:author="Kaski Maiju" w:date="2025-03-19T14:31:00Z" w16du:dateUtc="2025-03-19T12:31:00Z">
              <w:rPr/>
            </w:rPrChange>
          </w:rPr>
          <w:delText>Route Monitoring Service</w:delText>
        </w:r>
        <w:bookmarkEnd w:id="3909"/>
        <w:r w:rsidRPr="00144266" w:rsidDel="006C0517">
          <w:rPr>
            <w:highlight w:val="yellow"/>
            <w:rPrChange w:id="3912" w:author="Kaski Maiju" w:date="2025-03-19T14:31:00Z" w16du:dateUtc="2025-03-19T12:31:00Z">
              <w:rPr/>
            </w:rPrChange>
          </w:rPr>
          <w:delText xml:space="preserve"> </w:delText>
        </w:r>
      </w:del>
      <w:del w:id="3913" w:author="Kaski Maiju" w:date="2024-03-13T16:02:00Z">
        <w:r w:rsidRPr="00144266" w:rsidDel="005E285F">
          <w:rPr>
            <w:highlight w:val="yellow"/>
            <w:rPrChange w:id="3914" w:author="Kaski Maiju" w:date="2025-03-19T14:31:00Z" w16du:dateUtc="2025-03-19T12:31:00Z">
              <w:rPr/>
            </w:rPrChange>
          </w:rPr>
          <w:delText>(UC5)</w:delText>
        </w:r>
      </w:del>
    </w:p>
    <w:p w14:paraId="467D58EA" w14:textId="156747FA" w:rsidR="006D0F9C" w:rsidRPr="00144266" w:rsidDel="006C0517" w:rsidRDefault="00D14277">
      <w:pPr>
        <w:rPr>
          <w:del w:id="3915" w:author="Kaski Maiju" w:date="2024-09-26T12:01:00Z" w16du:dateUtc="2024-09-26T09:01:00Z"/>
          <w:highlight w:val="yellow"/>
          <w:rPrChange w:id="3916" w:author="Kaski Maiju" w:date="2025-03-19T14:31:00Z" w16du:dateUtc="2025-03-19T12:31:00Z">
            <w:rPr>
              <w:del w:id="3917" w:author="Kaski Maiju" w:date="2024-09-26T12:01:00Z" w16du:dateUtc="2024-09-26T09:01:00Z"/>
            </w:rPr>
          </w:rPrChange>
        </w:rPr>
        <w:pPrChange w:id="3918" w:author="Kaski Maiju" w:date="2024-09-26T12:01:00Z" w16du:dateUtc="2024-09-26T09:01:00Z">
          <w:pPr>
            <w:pStyle w:val="Leipteksti"/>
            <w:ind w:left="360"/>
          </w:pPr>
        </w:pPrChange>
      </w:pPr>
      <w:del w:id="3919" w:author="Kaski Maiju" w:date="2024-09-26T12:01:00Z" w16du:dateUtc="2024-09-26T09:01:00Z">
        <w:r w:rsidRPr="00144266" w:rsidDel="006C0517">
          <w:rPr>
            <w:highlight w:val="yellow"/>
            <w:rPrChange w:id="3920" w:author="Kaski Maiju" w:date="2025-03-19T14:31:00Z" w16du:dateUtc="2025-03-19T12:31:00Z">
              <w:rPr/>
            </w:rPrChange>
          </w:rPr>
          <w:delText>The Route Monitoring Service (RMS) is used to monitor vessels that they stay within the planned schedule and corridor as defined in the route plan. Within this service the VTS authority(s) will identify irregular or suspicious vessel activities, such as vessels that may be deviating from their routes or schedules, allowing the VTS operator to intervene promptly in case of potential safety hazards and navigational issues.</w:delText>
        </w:r>
      </w:del>
    </w:p>
    <w:p w14:paraId="6C4D203A" w14:textId="345AEE2D" w:rsidR="00835BD5" w:rsidRPr="00144266" w:rsidDel="006C0517" w:rsidRDefault="00AA0FAE">
      <w:pPr>
        <w:rPr>
          <w:del w:id="3921" w:author="Kaski Maiju" w:date="2024-09-26T12:01:00Z" w16du:dateUtc="2024-09-26T09:01:00Z"/>
          <w:highlight w:val="yellow"/>
          <w:rPrChange w:id="3922" w:author="Kaski Maiju" w:date="2025-03-19T14:31:00Z" w16du:dateUtc="2025-03-19T12:31:00Z">
            <w:rPr>
              <w:del w:id="3923" w:author="Kaski Maiju" w:date="2024-09-26T12:01:00Z" w16du:dateUtc="2024-09-26T09:01:00Z"/>
            </w:rPr>
          </w:rPrChange>
        </w:rPr>
        <w:pPrChange w:id="3924" w:author="Kaski Maiju" w:date="2024-09-26T12:01:00Z" w16du:dateUtc="2024-09-26T09:01:00Z">
          <w:pPr>
            <w:pStyle w:val="Otsikko3"/>
          </w:pPr>
        </w:pPrChange>
      </w:pPr>
      <w:bookmarkStart w:id="3925" w:name="_Toc170377906"/>
      <w:del w:id="3926" w:author="Kaski Maiju" w:date="2024-09-26T12:01:00Z" w16du:dateUtc="2024-09-26T09:01:00Z">
        <w:r w:rsidRPr="00144266" w:rsidDel="006C0517">
          <w:rPr>
            <w:highlight w:val="yellow"/>
            <w:rPrChange w:id="3927" w:author="Kaski Maiju" w:date="2025-03-19T14:31:00Z" w16du:dateUtc="2025-03-19T12:31:00Z">
              <w:rPr>
                <w:b w:val="0"/>
                <w:bCs w:val="0"/>
                <w:smallCaps w:val="0"/>
              </w:rPr>
            </w:rPrChange>
          </w:rPr>
          <w:delText>Other Technical Services associated with Maritime Service 1 – Vessel Traffic Services (VTS)</w:delText>
        </w:r>
        <w:bookmarkEnd w:id="3925"/>
      </w:del>
    </w:p>
    <w:p w14:paraId="60BBC95F" w14:textId="45E3AD0A" w:rsidR="000C75A8" w:rsidRPr="00144266" w:rsidDel="006C0517" w:rsidRDefault="000C75A8">
      <w:pPr>
        <w:rPr>
          <w:del w:id="3928" w:author="Kaski Maiju" w:date="2024-09-26T12:01:00Z" w16du:dateUtc="2024-09-26T09:01:00Z"/>
          <w:highlight w:val="yellow"/>
          <w:rPrChange w:id="3929" w:author="Kaski Maiju" w:date="2025-03-19T14:31:00Z" w16du:dateUtc="2025-03-19T12:31:00Z">
            <w:rPr>
              <w:del w:id="3930" w:author="Kaski Maiju" w:date="2024-09-26T12:01:00Z" w16du:dateUtc="2024-09-26T09:01:00Z"/>
            </w:rPr>
          </w:rPrChange>
        </w:rPr>
        <w:pPrChange w:id="3931" w:author="Kaski Maiju" w:date="2024-09-26T12:01:00Z" w16du:dateUtc="2024-09-26T09:01:00Z">
          <w:pPr>
            <w:pStyle w:val="Bullet1"/>
          </w:pPr>
        </w:pPrChange>
      </w:pPr>
      <w:bookmarkStart w:id="3932" w:name="_Toc111209590"/>
      <w:bookmarkStart w:id="3933" w:name="_Toc170377907"/>
      <w:del w:id="3934" w:author="Kaski Maiju" w:date="2024-09-26T12:01:00Z" w16du:dateUtc="2024-09-26T09:01:00Z">
        <w:r w:rsidRPr="00144266" w:rsidDel="006C0517">
          <w:rPr>
            <w:highlight w:val="yellow"/>
            <w:rPrChange w:id="3935" w:author="Kaski Maiju" w:date="2025-03-19T14:31:00Z" w16du:dateUtc="2025-03-19T12:31:00Z">
              <w:rPr/>
            </w:rPrChange>
          </w:rPr>
          <w:delText>Meteorology Service</w:delText>
        </w:r>
        <w:bookmarkEnd w:id="3932"/>
        <w:bookmarkEnd w:id="3933"/>
      </w:del>
    </w:p>
    <w:p w14:paraId="6DE6CD64" w14:textId="3BCC27A2" w:rsidR="00137A91" w:rsidRPr="00144266" w:rsidDel="006C0517" w:rsidRDefault="00156F85">
      <w:pPr>
        <w:rPr>
          <w:del w:id="3936" w:author="Kaski Maiju" w:date="2024-09-26T12:01:00Z" w16du:dateUtc="2024-09-26T09:01:00Z"/>
          <w:highlight w:val="yellow"/>
          <w:rPrChange w:id="3937" w:author="Kaski Maiju" w:date="2025-03-19T14:31:00Z" w16du:dateUtc="2025-03-19T12:31:00Z">
            <w:rPr>
              <w:del w:id="3938" w:author="Kaski Maiju" w:date="2024-09-26T12:01:00Z" w16du:dateUtc="2024-09-26T09:01:00Z"/>
            </w:rPr>
          </w:rPrChange>
        </w:rPr>
        <w:pPrChange w:id="3939" w:author="Kaski Maiju" w:date="2024-09-26T12:01:00Z" w16du:dateUtc="2024-09-26T09:01:00Z">
          <w:pPr>
            <w:pStyle w:val="Leipteksti"/>
            <w:ind w:left="360"/>
          </w:pPr>
        </w:pPrChange>
      </w:pPr>
      <w:del w:id="3940" w:author="Kaski Maiju" w:date="2024-09-26T12:01:00Z" w16du:dateUtc="2024-09-26T09:01:00Z">
        <w:r w:rsidRPr="00144266" w:rsidDel="006C0517">
          <w:rPr>
            <w:highlight w:val="yellow"/>
            <w:rPrChange w:id="3941" w:author="Kaski Maiju" w:date="2025-03-19T14:31:00Z" w16du:dateUtc="2025-03-19T12:31:00Z">
              <w:rPr/>
            </w:rPrChange>
          </w:rPr>
          <w:delText>The service supports the provision of information which could include the speed and direction of the prevailing wind, direction and height of the waves, visibility, atmospheric pressure, the formation of ice, etc.</w:delText>
        </w:r>
      </w:del>
    </w:p>
    <w:p w14:paraId="1F291E0D" w14:textId="61F7E2C8" w:rsidR="000C75A8" w:rsidRPr="00144266" w:rsidDel="006C0517" w:rsidRDefault="000C75A8">
      <w:pPr>
        <w:rPr>
          <w:del w:id="3942" w:author="Kaski Maiju" w:date="2024-09-26T12:01:00Z" w16du:dateUtc="2024-09-26T09:01:00Z"/>
          <w:highlight w:val="yellow"/>
          <w:rPrChange w:id="3943" w:author="Kaski Maiju" w:date="2025-03-19T14:31:00Z" w16du:dateUtc="2025-03-19T12:31:00Z">
            <w:rPr>
              <w:del w:id="3944" w:author="Kaski Maiju" w:date="2024-09-26T12:01:00Z" w16du:dateUtc="2024-09-26T09:01:00Z"/>
            </w:rPr>
          </w:rPrChange>
        </w:rPr>
        <w:pPrChange w:id="3945" w:author="Kaski Maiju" w:date="2024-09-26T12:01:00Z" w16du:dateUtc="2024-09-26T09:01:00Z">
          <w:pPr>
            <w:pStyle w:val="Bullet1"/>
          </w:pPr>
        </w:pPrChange>
      </w:pPr>
      <w:bookmarkStart w:id="3946" w:name="_Toc111209591"/>
      <w:bookmarkStart w:id="3947" w:name="_Toc170377908"/>
      <w:del w:id="3948" w:author="Kaski Maiju" w:date="2024-09-26T12:01:00Z" w16du:dateUtc="2024-09-26T09:01:00Z">
        <w:r w:rsidRPr="00144266" w:rsidDel="006C0517">
          <w:rPr>
            <w:highlight w:val="yellow"/>
            <w:rPrChange w:id="3949" w:author="Kaski Maiju" w:date="2025-03-19T14:31:00Z" w16du:dateUtc="2025-03-19T12:31:00Z">
              <w:rPr/>
            </w:rPrChange>
          </w:rPr>
          <w:delText>Meteorological warnings Service</w:delText>
        </w:r>
        <w:bookmarkEnd w:id="3946"/>
        <w:bookmarkEnd w:id="3947"/>
      </w:del>
    </w:p>
    <w:p w14:paraId="6EF7C3A4" w14:textId="560B0300" w:rsidR="00137A91" w:rsidRPr="00144266" w:rsidDel="006C0517" w:rsidRDefault="00835BD5">
      <w:pPr>
        <w:rPr>
          <w:del w:id="3950" w:author="Kaski Maiju" w:date="2024-09-26T12:01:00Z" w16du:dateUtc="2024-09-26T09:01:00Z"/>
          <w:highlight w:val="yellow"/>
          <w:rPrChange w:id="3951" w:author="Kaski Maiju" w:date="2025-03-19T14:31:00Z" w16du:dateUtc="2025-03-19T12:31:00Z">
            <w:rPr>
              <w:del w:id="3952" w:author="Kaski Maiju" w:date="2024-09-26T12:01:00Z" w16du:dateUtc="2024-09-26T09:01:00Z"/>
            </w:rPr>
          </w:rPrChange>
        </w:rPr>
        <w:pPrChange w:id="3953" w:author="Kaski Maiju" w:date="2024-09-26T12:01:00Z" w16du:dateUtc="2024-09-26T09:01:00Z">
          <w:pPr>
            <w:pStyle w:val="Leipteksti"/>
            <w:ind w:firstLine="360"/>
          </w:pPr>
        </w:pPrChange>
      </w:pPr>
      <w:del w:id="3954" w:author="Kaski Maiju" w:date="2024-09-26T12:01:00Z" w16du:dateUtc="2024-09-26T09:01:00Z">
        <w:r w:rsidRPr="00144266" w:rsidDel="006C0517">
          <w:rPr>
            <w:highlight w:val="yellow"/>
            <w:rPrChange w:id="3955" w:author="Kaski Maiju" w:date="2025-03-19T14:31:00Z" w16du:dateUtc="2025-03-19T12:31:00Z">
              <w:rPr/>
            </w:rPrChange>
          </w:rPr>
          <w:delText>The service supports the provision of warnings concerning gale, storm, tsunami, restricted visibility, etc.</w:delText>
        </w:r>
      </w:del>
    </w:p>
    <w:p w14:paraId="077298B7" w14:textId="49BC8D47" w:rsidR="000C75A8" w:rsidRPr="00144266" w:rsidDel="006C0517" w:rsidRDefault="000C75A8">
      <w:pPr>
        <w:rPr>
          <w:del w:id="3956" w:author="Kaski Maiju" w:date="2024-09-26T12:01:00Z" w16du:dateUtc="2024-09-26T09:01:00Z"/>
          <w:highlight w:val="yellow"/>
          <w:rPrChange w:id="3957" w:author="Kaski Maiju" w:date="2025-03-19T14:31:00Z" w16du:dateUtc="2025-03-19T12:31:00Z">
            <w:rPr>
              <w:del w:id="3958" w:author="Kaski Maiju" w:date="2024-09-26T12:01:00Z" w16du:dateUtc="2024-09-26T09:01:00Z"/>
            </w:rPr>
          </w:rPrChange>
        </w:rPr>
        <w:pPrChange w:id="3959" w:author="Kaski Maiju" w:date="2024-09-26T12:01:00Z" w16du:dateUtc="2024-09-26T09:01:00Z">
          <w:pPr>
            <w:pStyle w:val="Bullet1"/>
          </w:pPr>
        </w:pPrChange>
      </w:pPr>
      <w:bookmarkStart w:id="3960" w:name="_Toc111209592"/>
      <w:bookmarkStart w:id="3961" w:name="_Toc170377909"/>
      <w:del w:id="3962" w:author="Kaski Maiju" w:date="2024-09-26T12:01:00Z" w16du:dateUtc="2024-09-26T09:01:00Z">
        <w:r w:rsidRPr="00144266" w:rsidDel="006C0517">
          <w:rPr>
            <w:highlight w:val="yellow"/>
            <w:rPrChange w:id="3963" w:author="Kaski Maiju" w:date="2025-03-19T14:31:00Z" w16du:dateUtc="2025-03-19T12:31:00Z">
              <w:rPr/>
            </w:rPrChange>
          </w:rPr>
          <w:delText>Hydrographic Service</w:delText>
        </w:r>
        <w:bookmarkEnd w:id="3960"/>
        <w:bookmarkEnd w:id="3961"/>
      </w:del>
    </w:p>
    <w:p w14:paraId="61882394" w14:textId="589B57B5" w:rsidR="00137A91" w:rsidRPr="00144266" w:rsidDel="006C0517" w:rsidRDefault="00835BD5">
      <w:pPr>
        <w:rPr>
          <w:del w:id="3964" w:author="Kaski Maiju" w:date="2024-09-26T12:01:00Z" w16du:dateUtc="2024-09-26T09:01:00Z"/>
          <w:highlight w:val="yellow"/>
          <w:rPrChange w:id="3965" w:author="Kaski Maiju" w:date="2025-03-19T14:31:00Z" w16du:dateUtc="2025-03-19T12:31:00Z">
            <w:rPr>
              <w:del w:id="3966" w:author="Kaski Maiju" w:date="2024-09-26T12:01:00Z" w16du:dateUtc="2024-09-26T09:01:00Z"/>
            </w:rPr>
          </w:rPrChange>
        </w:rPr>
        <w:pPrChange w:id="3967" w:author="Kaski Maiju" w:date="2024-09-26T12:01:00Z" w16du:dateUtc="2024-09-26T09:01:00Z">
          <w:pPr>
            <w:pStyle w:val="Leipteksti"/>
            <w:ind w:left="360"/>
          </w:pPr>
        </w:pPrChange>
      </w:pPr>
      <w:del w:id="3968" w:author="Kaski Maiju" w:date="2024-09-26T12:01:00Z" w16du:dateUtc="2024-09-26T09:01:00Z">
        <w:r w:rsidRPr="00144266" w:rsidDel="006C0517">
          <w:rPr>
            <w:highlight w:val="yellow"/>
            <w:rPrChange w:id="3969" w:author="Kaski Maiju" w:date="2025-03-19T14:31:00Z" w16du:dateUtc="2025-03-19T12:31:00Z">
              <w:rPr/>
            </w:rPrChange>
          </w:rPr>
          <w:delText>The service supports the provision of information which could include factors such as the stability of the seabed, sea depth, the accuracy of surveys, tidal ranges, tidal streams, prevailing currents and swell, etc.</w:delText>
        </w:r>
      </w:del>
    </w:p>
    <w:p w14:paraId="52595C9A" w14:textId="2B4404DA" w:rsidR="000C75A8" w:rsidRPr="00144266" w:rsidDel="006C0517" w:rsidRDefault="000C75A8">
      <w:pPr>
        <w:rPr>
          <w:del w:id="3970" w:author="Kaski Maiju" w:date="2024-09-26T12:01:00Z" w16du:dateUtc="2024-09-26T09:01:00Z"/>
          <w:highlight w:val="yellow"/>
          <w:rPrChange w:id="3971" w:author="Kaski Maiju" w:date="2025-03-19T14:31:00Z" w16du:dateUtc="2025-03-19T12:31:00Z">
            <w:rPr>
              <w:del w:id="3972" w:author="Kaski Maiju" w:date="2024-09-26T12:01:00Z" w16du:dateUtc="2024-09-26T09:01:00Z"/>
            </w:rPr>
          </w:rPrChange>
        </w:rPr>
        <w:pPrChange w:id="3973" w:author="Kaski Maiju" w:date="2024-09-26T12:01:00Z" w16du:dateUtc="2024-09-26T09:01:00Z">
          <w:pPr>
            <w:pStyle w:val="Bullet1"/>
          </w:pPr>
        </w:pPrChange>
      </w:pPr>
      <w:bookmarkStart w:id="3974" w:name="_Toc111209593"/>
      <w:bookmarkStart w:id="3975" w:name="_Toc170377910"/>
      <w:del w:id="3976" w:author="Kaski Maiju" w:date="2024-09-26T12:01:00Z" w16du:dateUtc="2024-09-26T09:01:00Z">
        <w:r w:rsidRPr="00144266" w:rsidDel="006C0517">
          <w:rPr>
            <w:highlight w:val="yellow"/>
            <w:rPrChange w:id="3977" w:author="Kaski Maiju" w:date="2025-03-19T14:31:00Z" w16du:dateUtc="2025-03-19T12:31:00Z">
              <w:rPr/>
            </w:rPrChange>
          </w:rPr>
          <w:delText>AtoN information Service</w:delText>
        </w:r>
        <w:bookmarkEnd w:id="3974"/>
        <w:bookmarkEnd w:id="3975"/>
      </w:del>
    </w:p>
    <w:p w14:paraId="6CD85C42" w14:textId="479BC244" w:rsidR="00137A91" w:rsidRPr="00144266" w:rsidDel="006C0517" w:rsidRDefault="00835BD5">
      <w:pPr>
        <w:rPr>
          <w:del w:id="3978" w:author="Kaski Maiju" w:date="2024-09-26T12:01:00Z" w16du:dateUtc="2024-09-26T09:01:00Z"/>
          <w:highlight w:val="yellow"/>
          <w:rPrChange w:id="3979" w:author="Kaski Maiju" w:date="2025-03-19T14:31:00Z" w16du:dateUtc="2025-03-19T12:31:00Z">
            <w:rPr>
              <w:del w:id="3980" w:author="Kaski Maiju" w:date="2024-09-26T12:01:00Z" w16du:dateUtc="2024-09-26T09:01:00Z"/>
            </w:rPr>
          </w:rPrChange>
        </w:rPr>
        <w:pPrChange w:id="3981" w:author="Kaski Maiju" w:date="2024-09-26T12:01:00Z" w16du:dateUtc="2024-09-26T09:01:00Z">
          <w:pPr>
            <w:pStyle w:val="Leipteksti"/>
            <w:ind w:firstLine="360"/>
          </w:pPr>
        </w:pPrChange>
      </w:pPr>
      <w:del w:id="3982" w:author="Kaski Maiju" w:date="2024-09-26T12:01:00Z" w16du:dateUtc="2024-09-26T09:01:00Z">
        <w:r w:rsidRPr="00144266" w:rsidDel="006C0517">
          <w:rPr>
            <w:highlight w:val="yellow"/>
            <w:rPrChange w:id="3983" w:author="Kaski Maiju" w:date="2025-03-19T14:31:00Z" w16du:dateUtc="2025-03-19T12:31:00Z">
              <w:rPr/>
            </w:rPrChange>
          </w:rPr>
          <w:delText>The service supports the provision of Aids to Navigation information for end-users (primarily navigators).</w:delText>
        </w:r>
      </w:del>
    </w:p>
    <w:p w14:paraId="49425BA8" w14:textId="330B15E5" w:rsidR="000C75A8" w:rsidRPr="00144266" w:rsidDel="006C0517" w:rsidRDefault="000C75A8">
      <w:pPr>
        <w:rPr>
          <w:del w:id="3984" w:author="Kaski Maiju" w:date="2024-09-26T12:01:00Z" w16du:dateUtc="2024-09-26T09:01:00Z"/>
          <w:highlight w:val="yellow"/>
          <w:rPrChange w:id="3985" w:author="Kaski Maiju" w:date="2025-03-19T14:31:00Z" w16du:dateUtc="2025-03-19T12:31:00Z">
            <w:rPr>
              <w:del w:id="3986" w:author="Kaski Maiju" w:date="2024-09-26T12:01:00Z" w16du:dateUtc="2024-09-26T09:01:00Z"/>
            </w:rPr>
          </w:rPrChange>
        </w:rPr>
        <w:pPrChange w:id="3987" w:author="Kaski Maiju" w:date="2024-09-26T12:01:00Z" w16du:dateUtc="2024-09-26T09:01:00Z">
          <w:pPr>
            <w:pStyle w:val="Bullet1"/>
          </w:pPr>
        </w:pPrChange>
      </w:pPr>
      <w:bookmarkStart w:id="3988" w:name="_Toc111209594"/>
      <w:bookmarkStart w:id="3989" w:name="_Toc170377911"/>
      <w:del w:id="3990" w:author="Kaski Maiju" w:date="2024-09-26T12:01:00Z" w16du:dateUtc="2024-09-26T09:01:00Z">
        <w:r w:rsidRPr="00144266" w:rsidDel="006C0517">
          <w:rPr>
            <w:highlight w:val="yellow"/>
            <w:rPrChange w:id="3991" w:author="Kaski Maiju" w:date="2025-03-19T14:31:00Z" w16du:dateUtc="2025-03-19T12:31:00Z">
              <w:rPr/>
            </w:rPrChange>
          </w:rPr>
          <w:delText xml:space="preserve">Navigational warning </w:delText>
        </w:r>
        <w:r w:rsidR="00D14277" w:rsidRPr="00144266" w:rsidDel="006C0517">
          <w:rPr>
            <w:highlight w:val="yellow"/>
            <w:rPrChange w:id="3992" w:author="Kaski Maiju" w:date="2025-03-19T14:31:00Z" w16du:dateUtc="2025-03-19T12:31:00Z">
              <w:rPr/>
            </w:rPrChange>
          </w:rPr>
          <w:delText>S</w:delText>
        </w:r>
        <w:r w:rsidRPr="00144266" w:rsidDel="006C0517">
          <w:rPr>
            <w:highlight w:val="yellow"/>
            <w:rPrChange w:id="3993" w:author="Kaski Maiju" w:date="2025-03-19T14:31:00Z" w16du:dateUtc="2025-03-19T12:31:00Z">
              <w:rPr/>
            </w:rPrChange>
          </w:rPr>
          <w:delText>ervice</w:delText>
        </w:r>
        <w:bookmarkEnd w:id="3988"/>
        <w:bookmarkEnd w:id="3989"/>
      </w:del>
    </w:p>
    <w:p w14:paraId="79F844CD" w14:textId="3C208B38" w:rsidR="00137A91" w:rsidRPr="00144266" w:rsidDel="006C0517" w:rsidRDefault="00835BD5">
      <w:pPr>
        <w:rPr>
          <w:del w:id="3994" w:author="Kaski Maiju" w:date="2024-09-26T12:01:00Z" w16du:dateUtc="2024-09-26T09:01:00Z"/>
          <w:highlight w:val="yellow"/>
          <w:rPrChange w:id="3995" w:author="Kaski Maiju" w:date="2025-03-19T14:31:00Z" w16du:dateUtc="2025-03-19T12:31:00Z">
            <w:rPr>
              <w:del w:id="3996" w:author="Kaski Maiju" w:date="2024-09-26T12:01:00Z" w16du:dateUtc="2024-09-26T09:01:00Z"/>
            </w:rPr>
          </w:rPrChange>
        </w:rPr>
        <w:pPrChange w:id="3997" w:author="Kaski Maiju" w:date="2024-09-26T12:01:00Z" w16du:dateUtc="2024-09-26T09:01:00Z">
          <w:pPr>
            <w:pStyle w:val="Leipteksti"/>
            <w:ind w:left="360"/>
          </w:pPr>
        </w:pPrChange>
      </w:pPr>
      <w:del w:id="3998" w:author="Kaski Maiju" w:date="2024-09-26T12:01:00Z" w16du:dateUtc="2024-09-26T09:01:00Z">
        <w:r w:rsidRPr="00144266" w:rsidDel="006C0517">
          <w:rPr>
            <w:highlight w:val="yellow"/>
            <w:rPrChange w:id="3999" w:author="Kaski Maiju" w:date="2025-03-19T14:31:00Z" w16du:dateUtc="2025-03-19T12:31:00Z">
              <w:rPr/>
            </w:rPrChange>
          </w:rPr>
          <w:delText>The service supports the provision of safety-related messages such as dangerous wrecks, obstacles not otherwise promulgated, diving operations, vessels not under command, etc.</w:delText>
        </w:r>
      </w:del>
    </w:p>
    <w:p w14:paraId="497FD8BA" w14:textId="546E75B2" w:rsidR="00D14277" w:rsidRPr="00144266" w:rsidDel="006C0517" w:rsidRDefault="00D14277">
      <w:pPr>
        <w:rPr>
          <w:del w:id="4000" w:author="Kaski Maiju" w:date="2024-09-26T12:01:00Z" w16du:dateUtc="2024-09-26T09:01:00Z"/>
          <w:highlight w:val="yellow"/>
          <w:rPrChange w:id="4001" w:author="Kaski Maiju" w:date="2025-03-19T14:31:00Z" w16du:dateUtc="2025-03-19T12:31:00Z">
            <w:rPr>
              <w:del w:id="4002" w:author="Kaski Maiju" w:date="2024-09-26T12:01:00Z" w16du:dateUtc="2024-09-26T09:01:00Z"/>
            </w:rPr>
          </w:rPrChange>
        </w:rPr>
        <w:pPrChange w:id="4003" w:author="Kaski Maiju" w:date="2024-09-26T12:01:00Z" w16du:dateUtc="2024-09-26T09:01:00Z">
          <w:pPr>
            <w:pStyle w:val="Bullet1"/>
          </w:pPr>
        </w:pPrChange>
      </w:pPr>
      <w:bookmarkStart w:id="4004" w:name="_Toc170377912"/>
      <w:del w:id="4005" w:author="Kaski Maiju" w:date="2024-09-26T12:01:00Z" w16du:dateUtc="2024-09-26T09:01:00Z">
        <w:r w:rsidRPr="00144266" w:rsidDel="006C0517">
          <w:rPr>
            <w:highlight w:val="yellow"/>
            <w:rPrChange w:id="4006" w:author="Kaski Maiju" w:date="2025-03-19T14:31:00Z" w16du:dateUtc="2025-03-19T12:31:00Z">
              <w:rPr/>
            </w:rPrChange>
          </w:rPr>
          <w:delText>Ice navigation Service</w:delText>
        </w:r>
        <w:bookmarkEnd w:id="4004"/>
      </w:del>
    </w:p>
    <w:p w14:paraId="5DA74A05" w14:textId="606F9482" w:rsidR="00137A91" w:rsidRPr="00144266" w:rsidDel="006C0517" w:rsidRDefault="00D14277">
      <w:pPr>
        <w:rPr>
          <w:del w:id="4007" w:author="Kaski Maiju" w:date="2024-09-26T12:01:00Z" w16du:dateUtc="2024-09-26T09:01:00Z"/>
          <w:b/>
          <w:bCs/>
          <w:highlight w:val="yellow"/>
          <w:rPrChange w:id="4008" w:author="Kaski Maiju" w:date="2025-03-19T14:31:00Z" w16du:dateUtc="2025-03-19T12:31:00Z">
            <w:rPr>
              <w:del w:id="4009" w:author="Kaski Maiju" w:date="2024-09-26T12:01:00Z" w16du:dateUtc="2024-09-26T09:01:00Z"/>
              <w:b/>
              <w:bCs/>
            </w:rPr>
          </w:rPrChange>
        </w:rPr>
        <w:pPrChange w:id="4010" w:author="Kaski Maiju" w:date="2024-09-26T12:01:00Z" w16du:dateUtc="2024-09-26T09:01:00Z">
          <w:pPr>
            <w:pStyle w:val="Bullet1"/>
            <w:numPr>
              <w:numId w:val="0"/>
            </w:numPr>
            <w:ind w:left="0" w:firstLine="0"/>
          </w:pPr>
        </w:pPrChange>
      </w:pPr>
      <w:del w:id="4011" w:author="Kaski Maiju" w:date="2024-09-26T12:01:00Z" w16du:dateUtc="2024-09-26T09:01:00Z">
        <w:r w:rsidRPr="00144266" w:rsidDel="006C0517">
          <w:rPr>
            <w:highlight w:val="yellow"/>
            <w:lang w:val="en-US"/>
            <w:rPrChange w:id="4012" w:author="Kaski Maiju" w:date="2025-03-19T14:31:00Z" w16du:dateUtc="2025-03-19T12:31:00Z">
              <w:rPr>
                <w:lang w:val="en-US"/>
              </w:rPr>
            </w:rPrChange>
          </w:rPr>
          <w:delText>The service provides information regarding best route, waiting positions, preparations for assistance, position in convoy, the last reported route, time for departures from port is important for the Icebreaking services.</w:delText>
        </w:r>
      </w:del>
    </w:p>
    <w:p w14:paraId="495417E2" w14:textId="0E3A55F7" w:rsidR="00137A91" w:rsidRPr="00144266" w:rsidDel="006C0517" w:rsidRDefault="00D14277">
      <w:pPr>
        <w:rPr>
          <w:del w:id="4013" w:author="Kaski Maiju" w:date="2024-09-26T12:01:00Z" w16du:dateUtc="2024-09-26T09:01:00Z"/>
          <w:highlight w:val="yellow"/>
          <w:lang w:eastAsia="en-GB"/>
          <w:rPrChange w:id="4014" w:author="Kaski Maiju" w:date="2025-03-19T14:31:00Z" w16du:dateUtc="2025-03-19T12:31:00Z">
            <w:rPr>
              <w:del w:id="4015" w:author="Kaski Maiju" w:date="2024-09-26T12:01:00Z" w16du:dateUtc="2024-09-26T09:01:00Z"/>
            </w:rPr>
          </w:rPrChange>
        </w:rPr>
        <w:pPrChange w:id="4016" w:author="Kaski Maiju" w:date="2024-09-26T12:01:00Z" w16du:dateUtc="2024-09-26T09:01:00Z">
          <w:pPr>
            <w:pStyle w:val="Bullet1"/>
          </w:pPr>
        </w:pPrChange>
      </w:pPr>
      <w:bookmarkStart w:id="4017" w:name="_Toc170377913"/>
      <w:del w:id="4018" w:author="Kaski Maiju" w:date="2024-09-26T12:01:00Z" w16du:dateUtc="2024-09-26T09:01:00Z">
        <w:r w:rsidRPr="00144266" w:rsidDel="006C0517">
          <w:rPr>
            <w:highlight w:val="yellow"/>
            <w:rPrChange w:id="4019" w:author="Kaski Maiju" w:date="2025-03-19T14:31:00Z" w16du:dateUtc="2025-03-19T12:31:00Z">
              <w:rPr/>
            </w:rPrChange>
          </w:rPr>
          <w:delText>Under Keel Clearance Service</w:delText>
        </w:r>
        <w:bookmarkEnd w:id="4017"/>
      </w:del>
    </w:p>
    <w:p w14:paraId="3CF4FCB6" w14:textId="3A4D7206" w:rsidR="00D14277" w:rsidRPr="00144266" w:rsidDel="006C0517" w:rsidRDefault="00D14277">
      <w:pPr>
        <w:rPr>
          <w:del w:id="4020" w:author="Kaski Maiju" w:date="2024-09-26T12:01:00Z" w16du:dateUtc="2024-09-26T09:01:00Z"/>
          <w:highlight w:val="yellow"/>
          <w:rPrChange w:id="4021" w:author="Kaski Maiju" w:date="2025-03-19T14:31:00Z" w16du:dateUtc="2025-03-19T12:31:00Z">
            <w:rPr>
              <w:del w:id="4022" w:author="Kaski Maiju" w:date="2024-09-26T12:01:00Z" w16du:dateUtc="2024-09-26T09:01:00Z"/>
            </w:rPr>
          </w:rPrChange>
        </w:rPr>
        <w:pPrChange w:id="4023" w:author="Kaski Maiju" w:date="2024-09-26T12:01:00Z" w16du:dateUtc="2024-09-26T09:01:00Z">
          <w:pPr>
            <w:pStyle w:val="Bullet1"/>
          </w:pPr>
        </w:pPrChange>
      </w:pPr>
      <w:bookmarkStart w:id="4024" w:name="_Toc170377914"/>
      <w:del w:id="4025" w:author="Kaski Maiju" w:date="2024-09-26T12:01:00Z" w16du:dateUtc="2024-09-26T09:01:00Z">
        <w:r w:rsidRPr="00144266" w:rsidDel="006C0517">
          <w:rPr>
            <w:highlight w:val="yellow"/>
            <w:rPrChange w:id="4026" w:author="Kaski Maiju" w:date="2025-03-19T14:31:00Z" w16du:dateUtc="2025-03-19T12:31:00Z">
              <w:rPr/>
            </w:rPrChange>
          </w:rPr>
          <w:delText>Search and rescue Service</w:delText>
        </w:r>
        <w:bookmarkEnd w:id="4024"/>
      </w:del>
    </w:p>
    <w:p w14:paraId="1276670D" w14:textId="481C2872" w:rsidR="00D14277" w:rsidRPr="00144266" w:rsidDel="006C0517" w:rsidRDefault="00D14277">
      <w:pPr>
        <w:rPr>
          <w:del w:id="4027" w:author="Kaski Maiju" w:date="2024-09-26T12:01:00Z" w16du:dateUtc="2024-09-26T09:01:00Z"/>
          <w:highlight w:val="yellow"/>
          <w:rPrChange w:id="4028" w:author="Kaski Maiju" w:date="2025-03-19T14:31:00Z" w16du:dateUtc="2025-03-19T12:31:00Z">
            <w:rPr>
              <w:del w:id="4029" w:author="Kaski Maiju" w:date="2024-09-26T12:01:00Z" w16du:dateUtc="2024-09-26T09:01:00Z"/>
            </w:rPr>
          </w:rPrChange>
        </w:rPr>
        <w:pPrChange w:id="4030" w:author="Kaski Maiju" w:date="2024-09-26T12:01:00Z" w16du:dateUtc="2024-09-26T09:01:00Z">
          <w:pPr>
            <w:pStyle w:val="Leipteksti"/>
            <w:ind w:left="360"/>
          </w:pPr>
        </w:pPrChange>
      </w:pPr>
    </w:p>
    <w:p w14:paraId="60D21C17" w14:textId="4B73375D" w:rsidR="00E736BF" w:rsidRPr="00144266" w:rsidDel="00A811DA" w:rsidRDefault="003A1409">
      <w:pPr>
        <w:rPr>
          <w:del w:id="4031" w:author="Kaski Maiju" w:date="2024-06-26T11:42:00Z"/>
          <w:highlight w:val="yellow"/>
          <w:rPrChange w:id="4032" w:author="Kaski Maiju" w:date="2025-03-19T14:31:00Z" w16du:dateUtc="2025-03-19T12:31:00Z">
            <w:rPr>
              <w:del w:id="4033" w:author="Kaski Maiju" w:date="2024-06-26T11:42:00Z"/>
            </w:rPr>
          </w:rPrChange>
        </w:rPr>
        <w:pPrChange w:id="4034" w:author="Kaski Maiju" w:date="2024-09-26T12:01:00Z" w16du:dateUtc="2024-09-26T09:01:00Z">
          <w:pPr>
            <w:pStyle w:val="Otsikko1"/>
            <w:suppressAutoHyphens/>
          </w:pPr>
        </w:pPrChange>
      </w:pPr>
      <w:bookmarkStart w:id="4035" w:name="_Toc129848898"/>
      <w:bookmarkStart w:id="4036" w:name="_Toc129848899"/>
      <w:bookmarkStart w:id="4037" w:name="_Toc129848900"/>
      <w:bookmarkStart w:id="4038" w:name="_Toc129848901"/>
      <w:bookmarkEnd w:id="4035"/>
      <w:bookmarkEnd w:id="4036"/>
      <w:bookmarkEnd w:id="4037"/>
      <w:bookmarkEnd w:id="4038"/>
      <w:del w:id="4039" w:author="Kaski Maiju" w:date="2024-06-26T11:42:00Z">
        <w:r w:rsidRPr="00144266" w:rsidDel="00A811DA">
          <w:rPr>
            <w:highlight w:val="yellow"/>
            <w:rPrChange w:id="4040" w:author="Kaski Maiju" w:date="2025-03-19T14:31:00Z" w16du:dateUtc="2025-03-19T12:31:00Z">
              <w:rPr>
                <w:b w:val="0"/>
                <w:bCs w:val="0"/>
                <w:caps w:val="0"/>
              </w:rPr>
            </w:rPrChange>
          </w:rPr>
          <w:delText>part D</w:delText>
        </w:r>
        <w:r w:rsidR="00E736BF" w:rsidRPr="00144266" w:rsidDel="00A811DA">
          <w:rPr>
            <w:highlight w:val="yellow"/>
            <w:rPrChange w:id="4041" w:author="Kaski Maiju" w:date="2025-03-19T14:31:00Z" w16du:dateUtc="2025-03-19T12:31:00Z">
              <w:rPr>
                <w:b w:val="0"/>
                <w:bCs w:val="0"/>
                <w:caps w:val="0"/>
              </w:rPr>
            </w:rPrChange>
          </w:rPr>
          <w:delText xml:space="preserve"> </w:delText>
        </w:r>
        <w:r w:rsidR="006427C1" w:rsidRPr="00144266" w:rsidDel="00A811DA">
          <w:rPr>
            <w:highlight w:val="yellow"/>
            <w:rPrChange w:id="4042" w:author="Kaski Maiju" w:date="2025-03-19T14:31:00Z" w16du:dateUtc="2025-03-19T12:31:00Z">
              <w:rPr>
                <w:b w:val="0"/>
                <w:bCs w:val="0"/>
                <w:caps w:val="0"/>
              </w:rPr>
            </w:rPrChange>
          </w:rPr>
          <w:tab/>
        </w:r>
        <w:r w:rsidR="00E736BF" w:rsidRPr="00144266" w:rsidDel="00A811DA">
          <w:rPr>
            <w:highlight w:val="yellow"/>
            <w:rPrChange w:id="4043" w:author="Kaski Maiju" w:date="2025-03-19T14:31:00Z" w16du:dateUtc="2025-03-19T12:31:00Z">
              <w:rPr>
                <w:b w:val="0"/>
                <w:bCs w:val="0"/>
                <w:caps w:val="0"/>
              </w:rPr>
            </w:rPrChange>
          </w:rPr>
          <w:delText xml:space="preserve">current technologies used </w:delText>
        </w:r>
        <w:r w:rsidR="006427C1" w:rsidRPr="00144266" w:rsidDel="00A811DA">
          <w:rPr>
            <w:highlight w:val="yellow"/>
            <w:rPrChange w:id="4044" w:author="Kaski Maiju" w:date="2025-03-19T14:31:00Z" w16du:dateUtc="2025-03-19T12:31:00Z">
              <w:rPr>
                <w:b w:val="0"/>
                <w:bCs w:val="0"/>
                <w:caps w:val="0"/>
              </w:rPr>
            </w:rPrChange>
          </w:rPr>
          <w:delText>for the</w:delText>
        </w:r>
        <w:r w:rsidR="00E736BF" w:rsidRPr="00144266" w:rsidDel="00A811DA">
          <w:rPr>
            <w:highlight w:val="yellow"/>
            <w:rPrChange w:id="4045" w:author="Kaski Maiju" w:date="2025-03-19T14:31:00Z" w16du:dateUtc="2025-03-19T12:31:00Z">
              <w:rPr>
                <w:b w:val="0"/>
                <w:bCs w:val="0"/>
                <w:caps w:val="0"/>
              </w:rPr>
            </w:rPrChange>
          </w:rPr>
          <w:delText xml:space="preserve"> exchange VTS information</w:delText>
        </w:r>
      </w:del>
      <w:ins w:id="4046" w:author="Karlsson, Fredrik" w:date="2024-03-14T14:22:00Z">
        <w:del w:id="4047" w:author="Kaski Maiju" w:date="2024-06-26T11:42:00Z">
          <w:r w:rsidR="00A25873" w:rsidRPr="00144266" w:rsidDel="00A811DA">
            <w:rPr>
              <w:highlight w:val="yellow"/>
              <w:rPrChange w:id="4048" w:author="Kaski Maiju" w:date="2025-03-19T14:31:00Z" w16du:dateUtc="2025-03-19T12:31:00Z">
                <w:rPr>
                  <w:b w:val="0"/>
                  <w:bCs w:val="0"/>
                  <w:caps w:val="0"/>
                </w:rPr>
              </w:rPrChange>
            </w:rPr>
            <w:delText>BLA BLA BLA</w:delText>
          </w:r>
        </w:del>
      </w:ins>
      <w:bookmarkStart w:id="4049" w:name="_Toc170377915"/>
      <w:bookmarkEnd w:id="4049"/>
    </w:p>
    <w:p w14:paraId="4A7E3930" w14:textId="1E1FC141" w:rsidR="00160476" w:rsidRPr="00144266" w:rsidDel="00A811DA" w:rsidRDefault="00160476">
      <w:pPr>
        <w:rPr>
          <w:del w:id="4050" w:author="Kaski Maiju" w:date="2024-06-26T11:42:00Z"/>
          <w:highlight w:val="yellow"/>
          <w:rPrChange w:id="4051" w:author="Kaski Maiju" w:date="2025-03-19T14:31:00Z" w16du:dateUtc="2025-03-19T12:31:00Z">
            <w:rPr>
              <w:del w:id="4052" w:author="Kaski Maiju" w:date="2024-06-26T11:42:00Z"/>
            </w:rPr>
          </w:rPrChange>
        </w:rPr>
        <w:pPrChange w:id="4053" w:author="Kaski Maiju" w:date="2024-09-26T12:01:00Z" w16du:dateUtc="2024-09-26T09:01:00Z">
          <w:pPr>
            <w:pStyle w:val="Heading1separationline"/>
          </w:pPr>
        </w:pPrChange>
      </w:pPr>
      <w:bookmarkStart w:id="4054" w:name="_Toc170377916"/>
      <w:bookmarkEnd w:id="4054"/>
    </w:p>
    <w:p w14:paraId="39D3C7B7" w14:textId="4345A59E" w:rsidR="00144F8D" w:rsidRPr="00144266" w:rsidDel="00A811DA" w:rsidRDefault="00144F8D">
      <w:pPr>
        <w:rPr>
          <w:del w:id="4055" w:author="Kaski Maiju" w:date="2024-06-26T11:42:00Z"/>
          <w:highlight w:val="yellow"/>
          <w:rPrChange w:id="4056" w:author="Kaski Maiju" w:date="2025-03-19T14:31:00Z" w16du:dateUtc="2025-03-19T12:31:00Z">
            <w:rPr>
              <w:del w:id="4057" w:author="Kaski Maiju" w:date="2024-06-26T11:42:00Z"/>
            </w:rPr>
          </w:rPrChange>
        </w:rPr>
        <w:pPrChange w:id="4058" w:author="Kaski Maiju" w:date="2024-09-26T12:01:00Z" w16du:dateUtc="2024-09-26T09:01:00Z">
          <w:pPr>
            <w:pStyle w:val="Leipteksti"/>
          </w:pPr>
        </w:pPrChange>
      </w:pPr>
      <w:bookmarkStart w:id="4059" w:name="_Toc170377917"/>
      <w:bookmarkEnd w:id="4059"/>
    </w:p>
    <w:p w14:paraId="23349AB9" w14:textId="712974EB" w:rsidR="00160476" w:rsidRPr="00144266" w:rsidDel="00A811DA" w:rsidRDefault="00160476">
      <w:pPr>
        <w:rPr>
          <w:del w:id="4060" w:author="Kaski Maiju" w:date="2024-06-26T11:42:00Z"/>
          <w:strike/>
          <w:highlight w:val="yellow"/>
          <w:rPrChange w:id="4061" w:author="Kaski Maiju" w:date="2025-03-19T14:31:00Z" w16du:dateUtc="2025-03-19T12:31:00Z">
            <w:rPr>
              <w:del w:id="4062" w:author="Kaski Maiju" w:date="2024-06-26T11:42:00Z"/>
            </w:rPr>
          </w:rPrChange>
        </w:rPr>
        <w:pPrChange w:id="4063" w:author="Kaski Maiju" w:date="2024-09-26T12:01:00Z" w16du:dateUtc="2024-09-26T09:01:00Z">
          <w:pPr>
            <w:pStyle w:val="Otsikko2"/>
          </w:pPr>
        </w:pPrChange>
      </w:pPr>
      <w:del w:id="4064" w:author="Kaski Maiju" w:date="2024-06-26T11:42:00Z">
        <w:r w:rsidRPr="00144266" w:rsidDel="00A811DA">
          <w:rPr>
            <w:rFonts w:asciiTheme="majorHAnsi" w:eastAsiaTheme="majorEastAsia" w:hAnsiTheme="majorHAnsi" w:cstheme="majorBidi"/>
            <w:b/>
            <w:caps/>
            <w:strike/>
            <w:color w:val="00558C"/>
            <w:sz w:val="24"/>
            <w:szCs w:val="24"/>
            <w:highlight w:val="yellow"/>
            <w:rPrChange w:id="4065" w:author="Kaski Maiju" w:date="2025-03-19T14:31:00Z" w16du:dateUtc="2025-03-19T12:31:00Z">
              <w:rPr/>
            </w:rPrChange>
          </w:rPr>
          <w:delText>IALA GUIDELINEs</w:delText>
        </w:r>
        <w:bookmarkStart w:id="4066" w:name="_Toc170377918"/>
        <w:bookmarkEnd w:id="4066"/>
      </w:del>
    </w:p>
    <w:p w14:paraId="26100B20" w14:textId="5E7748FD" w:rsidR="00160476" w:rsidRPr="00144266" w:rsidDel="00A811DA" w:rsidRDefault="00160476">
      <w:pPr>
        <w:rPr>
          <w:del w:id="4067" w:author="Kaski Maiju" w:date="2024-06-26T11:42:00Z"/>
          <w:strike/>
          <w:highlight w:val="yellow"/>
          <w:rPrChange w:id="4068" w:author="Kaski Maiju" w:date="2025-03-19T14:31:00Z" w16du:dateUtc="2025-03-19T12:31:00Z">
            <w:rPr>
              <w:del w:id="4069" w:author="Kaski Maiju" w:date="2024-06-26T11:42:00Z"/>
            </w:rPr>
          </w:rPrChange>
        </w:rPr>
        <w:pPrChange w:id="4070" w:author="Kaski Maiju" w:date="2024-09-26T12:01:00Z" w16du:dateUtc="2024-09-26T09:01:00Z">
          <w:pPr>
            <w:pStyle w:val="Heading2separationline"/>
          </w:pPr>
        </w:pPrChange>
      </w:pPr>
      <w:bookmarkStart w:id="4071" w:name="_Toc170377919"/>
      <w:bookmarkEnd w:id="4071"/>
    </w:p>
    <w:p w14:paraId="0C8A8061" w14:textId="088E9514" w:rsidR="00F30B99" w:rsidRPr="00144266" w:rsidDel="00A811DA" w:rsidRDefault="00F30B99">
      <w:pPr>
        <w:rPr>
          <w:del w:id="4072" w:author="Kaski Maiju" w:date="2024-06-26T11:42:00Z"/>
          <w:strike/>
          <w:highlight w:val="yellow"/>
          <w:rPrChange w:id="4073" w:author="Kaski Maiju" w:date="2025-03-19T14:31:00Z" w16du:dateUtc="2025-03-19T12:31:00Z">
            <w:rPr>
              <w:del w:id="4074" w:author="Kaski Maiju" w:date="2024-06-26T11:42:00Z"/>
            </w:rPr>
          </w:rPrChange>
        </w:rPr>
        <w:pPrChange w:id="4075" w:author="Kaski Maiju" w:date="2024-09-26T12:01:00Z" w16du:dateUtc="2024-09-26T09:01:00Z">
          <w:pPr>
            <w:pStyle w:val="Leipteksti"/>
          </w:pPr>
        </w:pPrChange>
      </w:pPr>
      <w:del w:id="4076" w:author="Kaski Maiju" w:date="2024-06-26T11:42:00Z">
        <w:r w:rsidRPr="00144266" w:rsidDel="00A811DA">
          <w:rPr>
            <w:strike/>
            <w:sz w:val="22"/>
            <w:highlight w:val="yellow"/>
            <w:rPrChange w:id="4077" w:author="Kaski Maiju" w:date="2025-03-19T14:31:00Z" w16du:dateUtc="2025-03-19T12:31:00Z">
              <w:rPr/>
            </w:rPrChange>
          </w:rPr>
          <w:delText xml:space="preserve">G1081 Provision of virtual Aids to </w:delText>
        </w:r>
        <w:commentRangeStart w:id="4078"/>
        <w:r w:rsidRPr="00144266" w:rsidDel="00A811DA">
          <w:rPr>
            <w:strike/>
            <w:sz w:val="22"/>
            <w:highlight w:val="yellow"/>
            <w:rPrChange w:id="4079" w:author="Kaski Maiju" w:date="2025-03-19T14:31:00Z" w16du:dateUtc="2025-03-19T12:31:00Z">
              <w:rPr/>
            </w:rPrChange>
          </w:rPr>
          <w:delText>Navigation</w:delText>
        </w:r>
        <w:commentRangeEnd w:id="4078"/>
        <w:r w:rsidR="00A25873" w:rsidRPr="00144266" w:rsidDel="00A811DA">
          <w:rPr>
            <w:rStyle w:val="Kommentinviite"/>
            <w:strike/>
            <w:highlight w:val="yellow"/>
            <w:rPrChange w:id="4080" w:author="Kaski Maiju" w:date="2025-03-19T14:31:00Z" w16du:dateUtc="2025-03-19T12:31:00Z">
              <w:rPr>
                <w:rStyle w:val="Kommentinviite"/>
              </w:rPr>
            </w:rPrChange>
          </w:rPr>
          <w:commentReference w:id="4078"/>
        </w:r>
        <w:bookmarkStart w:id="4081" w:name="_Toc170377920"/>
        <w:bookmarkEnd w:id="4081"/>
      </w:del>
    </w:p>
    <w:p w14:paraId="52FECDE8" w14:textId="6D989689" w:rsidR="00F30B99" w:rsidRPr="00144266" w:rsidDel="00A811DA" w:rsidRDefault="00F30B99">
      <w:pPr>
        <w:rPr>
          <w:del w:id="4082" w:author="Kaski Maiju" w:date="2024-06-26T11:42:00Z"/>
          <w:strike/>
          <w:highlight w:val="yellow"/>
          <w:rPrChange w:id="4083" w:author="Kaski Maiju" w:date="2025-03-19T14:31:00Z" w16du:dateUtc="2025-03-19T12:31:00Z">
            <w:rPr>
              <w:del w:id="4084" w:author="Kaski Maiju" w:date="2024-06-26T11:42:00Z"/>
            </w:rPr>
          </w:rPrChange>
        </w:rPr>
        <w:pPrChange w:id="4085" w:author="Kaski Maiju" w:date="2024-09-26T12:01:00Z" w16du:dateUtc="2024-09-26T09:01:00Z">
          <w:pPr>
            <w:pStyle w:val="Leipteksti"/>
          </w:pPr>
        </w:pPrChange>
      </w:pPr>
      <w:del w:id="4086" w:author="Kaski Maiju" w:date="2024-06-26T11:42:00Z">
        <w:r w:rsidRPr="00144266" w:rsidDel="00A811DA">
          <w:rPr>
            <w:strike/>
            <w:sz w:val="22"/>
            <w:highlight w:val="yellow"/>
            <w:rPrChange w:id="4087" w:author="Kaski Maiju" w:date="2025-03-19T14:31:00Z" w16du:dateUtc="2025-03-19T12:31:00Z">
              <w:rPr/>
            </w:rPrChange>
          </w:rPr>
          <w:delText>G1155 The development of a description of a Maritime Service in the context of e‐ navigation </w:delText>
        </w:r>
        <w:bookmarkStart w:id="4088" w:name="_Toc170377921"/>
        <w:bookmarkEnd w:id="4088"/>
      </w:del>
    </w:p>
    <w:p w14:paraId="4E47FC01" w14:textId="0AAE98F8" w:rsidR="00160476" w:rsidRPr="00144266" w:rsidDel="00A811DA" w:rsidRDefault="00160476">
      <w:pPr>
        <w:rPr>
          <w:del w:id="4089" w:author="Kaski Maiju" w:date="2024-06-26T11:42:00Z"/>
          <w:strike/>
          <w:highlight w:val="yellow"/>
          <w:rPrChange w:id="4090" w:author="Kaski Maiju" w:date="2025-03-19T14:31:00Z" w16du:dateUtc="2025-03-19T12:31:00Z">
            <w:rPr>
              <w:del w:id="4091" w:author="Kaski Maiju" w:date="2024-06-26T11:42:00Z"/>
            </w:rPr>
          </w:rPrChange>
        </w:rPr>
        <w:pPrChange w:id="4092" w:author="Kaski Maiju" w:date="2024-09-26T12:01:00Z" w16du:dateUtc="2024-09-26T09:01:00Z">
          <w:pPr>
            <w:pStyle w:val="Leipteksti"/>
          </w:pPr>
        </w:pPrChange>
      </w:pPr>
      <w:del w:id="4093" w:author="Kaski Maiju" w:date="2024-06-26T11:42:00Z">
        <w:r w:rsidRPr="00144266" w:rsidDel="00A811DA">
          <w:rPr>
            <w:strike/>
            <w:sz w:val="22"/>
            <w:highlight w:val="yellow"/>
            <w:rPrChange w:id="4094" w:author="Kaski Maiju" w:date="2025-03-19T14:31:00Z" w16du:dateUtc="2025-03-19T12:31:00Z">
              <w:rPr/>
            </w:rPrChange>
          </w:rPr>
          <w:delText>G1157 Web service based S-100 data exchange</w:delText>
        </w:r>
        <w:bookmarkStart w:id="4095" w:name="_Toc170377922"/>
        <w:bookmarkEnd w:id="4095"/>
      </w:del>
    </w:p>
    <w:p w14:paraId="3181E2D2" w14:textId="1771D026" w:rsidR="00160476" w:rsidRPr="00144266" w:rsidDel="00A811DA" w:rsidRDefault="00160476">
      <w:pPr>
        <w:rPr>
          <w:del w:id="4096" w:author="Kaski Maiju" w:date="2024-06-26T11:42:00Z"/>
          <w:strike/>
          <w:highlight w:val="yellow"/>
          <w:rPrChange w:id="4097" w:author="Kaski Maiju" w:date="2025-03-19T14:31:00Z" w16du:dateUtc="2025-03-19T12:31:00Z">
            <w:rPr>
              <w:del w:id="4098" w:author="Kaski Maiju" w:date="2024-06-26T11:42:00Z"/>
            </w:rPr>
          </w:rPrChange>
        </w:rPr>
        <w:pPrChange w:id="4099" w:author="Kaski Maiju" w:date="2024-09-26T12:01:00Z" w16du:dateUtc="2024-09-26T09:01:00Z">
          <w:pPr>
            <w:pStyle w:val="Leipteksti"/>
          </w:pPr>
        </w:pPrChange>
      </w:pPr>
      <w:del w:id="4100" w:author="Kaski Maiju" w:date="2024-06-26T11:42:00Z">
        <w:r w:rsidRPr="00144266" w:rsidDel="00A811DA">
          <w:rPr>
            <w:strike/>
            <w:sz w:val="22"/>
            <w:highlight w:val="yellow"/>
            <w:rPrChange w:id="4101" w:author="Kaski Maiju" w:date="2025-03-19T14:31:00Z" w16du:dateUtc="2025-03-19T12:31:00Z">
              <w:rPr/>
            </w:rPrChange>
          </w:rPr>
          <w:delText>G1143 Unique identifiers for maritime resources</w:delText>
        </w:r>
        <w:bookmarkStart w:id="4102" w:name="_Toc170377923"/>
        <w:bookmarkEnd w:id="4102"/>
      </w:del>
    </w:p>
    <w:p w14:paraId="53054660" w14:textId="45172DFB" w:rsidR="00160476" w:rsidRPr="00144266" w:rsidDel="00A811DA" w:rsidRDefault="00160476">
      <w:pPr>
        <w:rPr>
          <w:del w:id="4103" w:author="Kaski Maiju" w:date="2024-06-26T11:42:00Z"/>
          <w:strike/>
          <w:highlight w:val="yellow"/>
          <w:rPrChange w:id="4104" w:author="Kaski Maiju" w:date="2025-03-19T14:31:00Z" w16du:dateUtc="2025-03-19T12:31:00Z">
            <w:rPr>
              <w:del w:id="4105" w:author="Kaski Maiju" w:date="2024-06-26T11:42:00Z"/>
            </w:rPr>
          </w:rPrChange>
        </w:rPr>
        <w:pPrChange w:id="4106" w:author="Kaski Maiju" w:date="2024-09-26T12:01:00Z" w16du:dateUtc="2024-09-26T09:01:00Z">
          <w:pPr>
            <w:pStyle w:val="Otsikko2"/>
          </w:pPr>
        </w:pPrChange>
      </w:pPr>
      <w:del w:id="4107" w:author="Kaski Maiju" w:date="2024-06-26T11:42:00Z">
        <w:r w:rsidRPr="00144266" w:rsidDel="00A811DA">
          <w:rPr>
            <w:rFonts w:asciiTheme="majorHAnsi" w:eastAsiaTheme="majorEastAsia" w:hAnsiTheme="majorHAnsi" w:cstheme="majorBidi"/>
            <w:b/>
            <w:caps/>
            <w:strike/>
            <w:color w:val="00558C"/>
            <w:sz w:val="24"/>
            <w:szCs w:val="24"/>
            <w:highlight w:val="yellow"/>
            <w:rPrChange w:id="4108" w:author="Kaski Maiju" w:date="2025-03-19T14:31:00Z" w16du:dateUtc="2025-03-19T12:31:00Z">
              <w:rPr/>
            </w:rPrChange>
          </w:rPr>
          <w:delText>IHO</w:delText>
        </w:r>
        <w:bookmarkStart w:id="4109" w:name="_Toc170377924"/>
        <w:bookmarkEnd w:id="4109"/>
      </w:del>
    </w:p>
    <w:p w14:paraId="59969E2E" w14:textId="254BC23D" w:rsidR="00A700C8" w:rsidRPr="00144266" w:rsidDel="00A811DA" w:rsidRDefault="00A700C8">
      <w:pPr>
        <w:rPr>
          <w:del w:id="4110" w:author="Kaski Maiju" w:date="2024-06-26T11:42:00Z"/>
          <w:strike/>
          <w:highlight w:val="yellow"/>
          <w:rPrChange w:id="4111" w:author="Kaski Maiju" w:date="2025-03-19T14:31:00Z" w16du:dateUtc="2025-03-19T12:31:00Z">
            <w:rPr>
              <w:del w:id="4112" w:author="Kaski Maiju" w:date="2024-06-26T11:42:00Z"/>
            </w:rPr>
          </w:rPrChange>
        </w:rPr>
        <w:pPrChange w:id="4113" w:author="Kaski Maiju" w:date="2024-09-26T12:01:00Z" w16du:dateUtc="2024-09-26T09:01:00Z">
          <w:pPr>
            <w:pStyle w:val="Heading2separationline"/>
          </w:pPr>
        </w:pPrChange>
      </w:pPr>
      <w:bookmarkStart w:id="4114" w:name="_Toc170377925"/>
      <w:bookmarkEnd w:id="4114"/>
    </w:p>
    <w:p w14:paraId="53C085FE" w14:textId="26CD33B4" w:rsidR="00A700C8" w:rsidRPr="00144266" w:rsidDel="00A811DA" w:rsidRDefault="00A700C8">
      <w:pPr>
        <w:rPr>
          <w:del w:id="4115" w:author="Kaski Maiju" w:date="2024-06-26T11:42:00Z"/>
          <w:strike/>
          <w:highlight w:val="yellow"/>
          <w:rPrChange w:id="4116" w:author="Kaski Maiju" w:date="2025-03-19T14:31:00Z" w16du:dateUtc="2025-03-19T12:31:00Z">
            <w:rPr>
              <w:del w:id="4117" w:author="Kaski Maiju" w:date="2024-06-26T11:42:00Z"/>
            </w:rPr>
          </w:rPrChange>
        </w:rPr>
        <w:pPrChange w:id="4118" w:author="Kaski Maiju" w:date="2024-09-26T12:01:00Z" w16du:dateUtc="2024-09-26T09:01:00Z">
          <w:pPr>
            <w:pStyle w:val="Leipteksti"/>
          </w:pPr>
        </w:pPrChange>
      </w:pPr>
      <w:del w:id="4119" w:author="Kaski Maiju" w:date="2024-06-26T11:42:00Z">
        <w:r w:rsidRPr="00144266" w:rsidDel="00A811DA">
          <w:rPr>
            <w:strike/>
            <w:sz w:val="22"/>
            <w:highlight w:val="yellow"/>
            <w:rPrChange w:id="4120" w:author="Kaski Maiju" w:date="2025-03-19T14:31:00Z" w16du:dateUtc="2025-03-19T12:31:00Z">
              <w:rPr/>
            </w:rPrChange>
          </w:rPr>
          <w:delText xml:space="preserve">S-100 … </w:delText>
        </w:r>
        <w:bookmarkStart w:id="4121" w:name="_Toc170377926"/>
        <w:bookmarkEnd w:id="4121"/>
      </w:del>
    </w:p>
    <w:p w14:paraId="51D30EE5" w14:textId="6410C1B3" w:rsidR="00A700C8" w:rsidRPr="00144266" w:rsidDel="00A811DA" w:rsidRDefault="00A700C8">
      <w:pPr>
        <w:rPr>
          <w:del w:id="4122" w:author="Kaski Maiju" w:date="2024-06-26T11:42:00Z"/>
          <w:strike/>
          <w:highlight w:val="yellow"/>
          <w:rPrChange w:id="4123" w:author="Kaski Maiju" w:date="2025-03-19T14:31:00Z" w16du:dateUtc="2025-03-19T12:31:00Z">
            <w:rPr>
              <w:del w:id="4124" w:author="Kaski Maiju" w:date="2024-06-26T11:42:00Z"/>
            </w:rPr>
          </w:rPrChange>
        </w:rPr>
        <w:pPrChange w:id="4125" w:author="Kaski Maiju" w:date="2024-09-26T12:01:00Z" w16du:dateUtc="2024-09-26T09:01:00Z">
          <w:pPr>
            <w:pStyle w:val="Leipteksti"/>
          </w:pPr>
        </w:pPrChange>
      </w:pPr>
      <w:del w:id="4126" w:author="Kaski Maiju" w:date="2024-06-26T11:42:00Z">
        <w:r w:rsidRPr="00144266" w:rsidDel="00A811DA">
          <w:rPr>
            <w:strike/>
            <w:sz w:val="22"/>
            <w:highlight w:val="yellow"/>
            <w:rPrChange w:id="4127" w:author="Kaski Maiju" w:date="2025-03-19T14:31:00Z" w16du:dateUtc="2025-03-19T12:31:00Z">
              <w:rPr/>
            </w:rPrChange>
          </w:rPr>
          <w:delText>[S-127, S-129?]</w:delText>
        </w:r>
        <w:bookmarkStart w:id="4128" w:name="_Toc170377927"/>
        <w:bookmarkEnd w:id="4128"/>
      </w:del>
    </w:p>
    <w:p w14:paraId="7887BC80" w14:textId="5AB3EA05" w:rsidR="00160476" w:rsidRPr="00144266" w:rsidDel="00A811DA" w:rsidRDefault="00160476">
      <w:pPr>
        <w:rPr>
          <w:del w:id="4129" w:author="Kaski Maiju" w:date="2024-06-26T11:42:00Z"/>
          <w:strike/>
          <w:highlight w:val="yellow"/>
          <w:rPrChange w:id="4130" w:author="Kaski Maiju" w:date="2025-03-19T14:31:00Z" w16du:dateUtc="2025-03-19T12:31:00Z">
            <w:rPr>
              <w:del w:id="4131" w:author="Kaski Maiju" w:date="2024-06-26T11:42:00Z"/>
            </w:rPr>
          </w:rPrChange>
        </w:rPr>
        <w:pPrChange w:id="4132" w:author="Kaski Maiju" w:date="2024-09-26T12:01:00Z" w16du:dateUtc="2024-09-26T09:01:00Z">
          <w:pPr>
            <w:pStyle w:val="Otsikko2"/>
          </w:pPr>
        </w:pPrChange>
      </w:pPr>
      <w:del w:id="4133" w:author="Kaski Maiju" w:date="2024-06-26T11:42:00Z">
        <w:r w:rsidRPr="00144266" w:rsidDel="00A811DA">
          <w:rPr>
            <w:rFonts w:asciiTheme="majorHAnsi" w:eastAsiaTheme="majorEastAsia" w:hAnsiTheme="majorHAnsi" w:cstheme="majorBidi"/>
            <w:b/>
            <w:caps/>
            <w:strike/>
            <w:color w:val="00558C"/>
            <w:sz w:val="24"/>
            <w:szCs w:val="24"/>
            <w:highlight w:val="yellow"/>
            <w:rPrChange w:id="4134" w:author="Kaski Maiju" w:date="2025-03-19T14:31:00Z" w16du:dateUtc="2025-03-19T12:31:00Z">
              <w:rPr/>
            </w:rPrChange>
          </w:rPr>
          <w:delText>IEC</w:delText>
        </w:r>
        <w:bookmarkStart w:id="4135" w:name="_Toc170377928"/>
        <w:bookmarkEnd w:id="4135"/>
      </w:del>
    </w:p>
    <w:p w14:paraId="2D6C9F3B" w14:textId="4325A65F" w:rsidR="00962AE0" w:rsidRPr="00144266" w:rsidDel="00A811DA" w:rsidRDefault="00962AE0">
      <w:pPr>
        <w:rPr>
          <w:del w:id="4136" w:author="Kaski Maiju" w:date="2024-06-26T11:42:00Z"/>
          <w:strike/>
          <w:highlight w:val="yellow"/>
          <w:rPrChange w:id="4137" w:author="Kaski Maiju" w:date="2025-03-19T14:31:00Z" w16du:dateUtc="2025-03-19T12:31:00Z">
            <w:rPr>
              <w:del w:id="4138" w:author="Kaski Maiju" w:date="2024-06-26T11:42:00Z"/>
            </w:rPr>
          </w:rPrChange>
        </w:rPr>
        <w:pPrChange w:id="4139" w:author="Kaski Maiju" w:date="2024-09-26T12:01:00Z" w16du:dateUtc="2024-09-26T09:01:00Z">
          <w:pPr>
            <w:pStyle w:val="Heading2separationline"/>
          </w:pPr>
        </w:pPrChange>
      </w:pPr>
      <w:bookmarkStart w:id="4140" w:name="_Toc170377929"/>
      <w:bookmarkEnd w:id="4140"/>
    </w:p>
    <w:p w14:paraId="5AEBEB2D" w14:textId="55F3F225" w:rsidR="00962AE0" w:rsidRPr="00144266" w:rsidDel="00A811DA" w:rsidRDefault="00962AE0">
      <w:pPr>
        <w:rPr>
          <w:del w:id="4141" w:author="Kaski Maiju" w:date="2024-06-26T11:42:00Z"/>
          <w:strike/>
          <w:highlight w:val="yellow"/>
          <w:rPrChange w:id="4142" w:author="Kaski Maiju" w:date="2025-03-19T14:31:00Z" w16du:dateUtc="2025-03-19T12:31:00Z">
            <w:rPr>
              <w:del w:id="4143" w:author="Kaski Maiju" w:date="2024-06-26T11:42:00Z"/>
            </w:rPr>
          </w:rPrChange>
        </w:rPr>
        <w:pPrChange w:id="4144" w:author="Kaski Maiju" w:date="2024-09-26T12:01:00Z" w16du:dateUtc="2024-09-26T09:01:00Z">
          <w:pPr>
            <w:pStyle w:val="Leipteksti"/>
          </w:pPr>
        </w:pPrChange>
      </w:pPr>
      <w:del w:id="4145" w:author="Kaski Maiju" w:date="2024-06-26T11:42:00Z">
        <w:r w:rsidRPr="00144266" w:rsidDel="00A811DA">
          <w:rPr>
            <w:strike/>
            <w:sz w:val="22"/>
            <w:highlight w:val="yellow"/>
            <w:rPrChange w:id="4146" w:author="Kaski Maiju" w:date="2025-03-19T14:31:00Z" w16du:dateUtc="2025-03-19T12:31:00Z">
              <w:rPr/>
            </w:rPrChange>
          </w:rPr>
          <w:delText>IEC 63173-2 Secure exchange and communication of S-100 based products (SECOM)</w:delText>
        </w:r>
        <w:bookmarkStart w:id="4147" w:name="_Toc170377930"/>
        <w:bookmarkEnd w:id="4147"/>
      </w:del>
    </w:p>
    <w:p w14:paraId="40493D4B" w14:textId="20D06231" w:rsidR="00962AE0" w:rsidRPr="00144266" w:rsidDel="00A811DA" w:rsidRDefault="00962AE0">
      <w:pPr>
        <w:rPr>
          <w:del w:id="4148" w:author="Kaski Maiju" w:date="2024-06-26T11:42:00Z"/>
          <w:strike/>
          <w:highlight w:val="yellow"/>
          <w:rPrChange w:id="4149" w:author="Kaski Maiju" w:date="2025-03-19T14:31:00Z" w16du:dateUtc="2025-03-19T12:31:00Z">
            <w:rPr>
              <w:del w:id="4150" w:author="Kaski Maiju" w:date="2024-06-26T11:42:00Z"/>
            </w:rPr>
          </w:rPrChange>
        </w:rPr>
        <w:pPrChange w:id="4151" w:author="Kaski Maiju" w:date="2024-09-26T12:01:00Z" w16du:dateUtc="2024-09-26T09:01:00Z">
          <w:pPr>
            <w:pStyle w:val="Otsikko2"/>
          </w:pPr>
        </w:pPrChange>
      </w:pPr>
      <w:del w:id="4152" w:author="Kaski Maiju" w:date="2024-06-26T11:42:00Z">
        <w:r w:rsidRPr="00144266" w:rsidDel="00A811DA">
          <w:rPr>
            <w:rFonts w:asciiTheme="majorHAnsi" w:eastAsiaTheme="majorEastAsia" w:hAnsiTheme="majorHAnsi" w:cstheme="majorBidi"/>
            <w:b/>
            <w:caps/>
            <w:strike/>
            <w:color w:val="00558C"/>
            <w:sz w:val="24"/>
            <w:szCs w:val="24"/>
            <w:highlight w:val="yellow"/>
            <w:rPrChange w:id="4153" w:author="Kaski Maiju" w:date="2025-03-19T14:31:00Z" w16du:dateUtc="2025-03-19T12:31:00Z">
              <w:rPr/>
            </w:rPrChange>
          </w:rPr>
          <w:delText>IMO</w:delText>
        </w:r>
        <w:bookmarkStart w:id="4154" w:name="_Toc170377931"/>
        <w:bookmarkEnd w:id="4154"/>
      </w:del>
    </w:p>
    <w:p w14:paraId="55822D46" w14:textId="7553C62B" w:rsidR="00962AE0" w:rsidRPr="00144266" w:rsidDel="00A811DA" w:rsidRDefault="00962AE0">
      <w:pPr>
        <w:rPr>
          <w:del w:id="4155" w:author="Kaski Maiju" w:date="2024-06-26T11:42:00Z"/>
          <w:strike/>
          <w:highlight w:val="yellow"/>
          <w:rPrChange w:id="4156" w:author="Kaski Maiju" w:date="2025-03-19T14:31:00Z" w16du:dateUtc="2025-03-19T12:31:00Z">
            <w:rPr>
              <w:del w:id="4157" w:author="Kaski Maiju" w:date="2024-06-26T11:42:00Z"/>
            </w:rPr>
          </w:rPrChange>
        </w:rPr>
        <w:pPrChange w:id="4158" w:author="Kaski Maiju" w:date="2024-09-26T12:01:00Z" w16du:dateUtc="2024-09-26T09:01:00Z">
          <w:pPr>
            <w:pStyle w:val="Heading2separationline"/>
          </w:pPr>
        </w:pPrChange>
      </w:pPr>
      <w:bookmarkStart w:id="4159" w:name="_Toc170377932"/>
      <w:bookmarkEnd w:id="4159"/>
    </w:p>
    <w:p w14:paraId="67B2F0BA" w14:textId="033F52B3" w:rsidR="00962AE0" w:rsidRPr="00144266" w:rsidDel="00A811DA" w:rsidRDefault="00962AE0">
      <w:pPr>
        <w:rPr>
          <w:del w:id="4160" w:author="Kaski Maiju" w:date="2024-06-26T11:42:00Z"/>
          <w:strike/>
          <w:highlight w:val="yellow"/>
          <w:rPrChange w:id="4161" w:author="Kaski Maiju" w:date="2025-03-19T14:31:00Z" w16du:dateUtc="2025-03-19T12:31:00Z">
            <w:rPr>
              <w:del w:id="4162" w:author="Kaski Maiju" w:date="2024-06-26T11:42:00Z"/>
            </w:rPr>
          </w:rPrChange>
        </w:rPr>
        <w:pPrChange w:id="4163" w:author="Kaski Maiju" w:date="2024-09-26T12:01:00Z" w16du:dateUtc="2024-09-26T09:01:00Z">
          <w:pPr>
            <w:pStyle w:val="Leipteksti"/>
          </w:pPr>
        </w:pPrChange>
      </w:pPr>
      <w:del w:id="4164" w:author="Kaski Maiju" w:date="2024-06-26T11:42:00Z">
        <w:r w:rsidRPr="00144266" w:rsidDel="00A811DA">
          <w:rPr>
            <w:strike/>
            <w:sz w:val="22"/>
            <w:highlight w:val="yellow"/>
            <w:rPrChange w:id="4165" w:author="Kaski Maiju" w:date="2025-03-19T14:31:00Z" w16du:dateUtc="2025-03-19T12:31:00Z">
              <w:rPr/>
            </w:rPrChange>
          </w:rPr>
          <w:delText>SN.1/Circ.289 Guidance on the use of AIS application-specific messages</w:delText>
        </w:r>
        <w:bookmarkStart w:id="4166" w:name="_Toc170377933"/>
        <w:bookmarkEnd w:id="4166"/>
      </w:del>
    </w:p>
    <w:p w14:paraId="733E6D8B" w14:textId="5502A1E8" w:rsidR="00854BCE" w:rsidRPr="00144266" w:rsidDel="006D0F9C" w:rsidRDefault="00646AFD">
      <w:pPr>
        <w:rPr>
          <w:del w:id="4167" w:author="Kaski Maiju" w:date="2024-09-23T15:05:00Z" w16du:dateUtc="2024-09-23T12:05:00Z"/>
          <w:highlight w:val="yellow"/>
          <w:rPrChange w:id="4168" w:author="Kaski Maiju" w:date="2025-03-19T14:31:00Z" w16du:dateUtc="2025-03-19T12:31:00Z">
            <w:rPr>
              <w:del w:id="4169" w:author="Kaski Maiju" w:date="2024-09-23T15:05:00Z" w16du:dateUtc="2024-09-23T12:05:00Z"/>
            </w:rPr>
          </w:rPrChange>
        </w:rPr>
        <w:pPrChange w:id="4170" w:author="Kaski Maiju" w:date="2024-09-26T12:01:00Z" w16du:dateUtc="2024-09-26T09:01:00Z">
          <w:pPr>
            <w:pStyle w:val="Otsikko1"/>
            <w:suppressAutoHyphens/>
          </w:pPr>
        </w:pPrChange>
      </w:pPr>
      <w:bookmarkStart w:id="4171" w:name="_Toc170377934"/>
      <w:del w:id="4172" w:author="Kaski Maiju" w:date="2024-09-23T15:05:00Z" w16du:dateUtc="2024-09-23T12:05:00Z">
        <w:r w:rsidRPr="00144266" w:rsidDel="006D0F9C">
          <w:rPr>
            <w:highlight w:val="yellow"/>
            <w:rPrChange w:id="4173" w:author="Kaski Maiju" w:date="2025-03-19T14:31:00Z" w16du:dateUtc="2025-03-19T12:31:00Z">
              <w:rPr>
                <w:b w:val="0"/>
                <w:bCs w:val="0"/>
                <w:caps w:val="0"/>
              </w:rPr>
            </w:rPrChange>
          </w:rPr>
          <w:delText>DEFINITIONS</w:delText>
        </w:r>
        <w:bookmarkEnd w:id="4171"/>
      </w:del>
    </w:p>
    <w:p w14:paraId="3CFD6FF2" w14:textId="610A34AB" w:rsidR="00646AFD" w:rsidRPr="00144266" w:rsidDel="006D0F9C" w:rsidRDefault="00646AFD">
      <w:pPr>
        <w:rPr>
          <w:del w:id="4174" w:author="Kaski Maiju" w:date="2024-09-23T15:05:00Z" w16du:dateUtc="2024-09-23T12:05:00Z"/>
          <w:highlight w:val="yellow"/>
          <w:rPrChange w:id="4175" w:author="Kaski Maiju" w:date="2025-03-19T14:31:00Z" w16du:dateUtc="2025-03-19T12:31:00Z">
            <w:rPr>
              <w:del w:id="4176" w:author="Kaski Maiju" w:date="2024-09-23T15:05:00Z" w16du:dateUtc="2024-09-23T12:05:00Z"/>
            </w:rPr>
          </w:rPrChange>
        </w:rPr>
        <w:pPrChange w:id="4177" w:author="Kaski Maiju" w:date="2024-09-26T12:01:00Z" w16du:dateUtc="2024-09-26T09:01:00Z">
          <w:pPr>
            <w:pStyle w:val="Heading1separationline"/>
            <w:suppressAutoHyphens/>
          </w:pPr>
        </w:pPrChange>
      </w:pPr>
    </w:p>
    <w:p w14:paraId="61BC79E5" w14:textId="4BDDA2EC" w:rsidR="00933EE0" w:rsidRPr="00144266" w:rsidDel="006D0F9C" w:rsidRDefault="00C843AC">
      <w:pPr>
        <w:rPr>
          <w:del w:id="4178" w:author="Kaski Maiju" w:date="2024-09-23T15:05:00Z" w16du:dateUtc="2024-09-23T12:05:00Z"/>
          <w:color w:val="21A7FF" w:themeColor="accent1" w:themeTint="99"/>
          <w:highlight w:val="yellow"/>
          <w:rPrChange w:id="4179" w:author="Kaski Maiju" w:date="2025-03-19T14:31:00Z" w16du:dateUtc="2025-03-19T12:31:00Z">
            <w:rPr>
              <w:del w:id="4180" w:author="Kaski Maiju" w:date="2024-09-23T15:05:00Z" w16du:dateUtc="2024-09-23T12:05:00Z"/>
              <w:color w:val="21A7FF" w:themeColor="accent1" w:themeTint="99"/>
            </w:rPr>
          </w:rPrChange>
        </w:rPr>
        <w:pPrChange w:id="4181" w:author="Kaski Maiju" w:date="2024-09-26T12:01:00Z" w16du:dateUtc="2024-09-26T09:01:00Z">
          <w:pPr>
            <w:pStyle w:val="Leipteksti"/>
            <w:suppressAutoHyphens/>
          </w:pPr>
        </w:pPrChange>
      </w:pPr>
      <w:bookmarkStart w:id="4182" w:name="_Hlk59209504"/>
      <w:del w:id="4183" w:author="Kaski Maiju" w:date="2024-09-23T15:05:00Z" w16du:dateUtc="2024-09-23T12:05:00Z">
        <w:r w:rsidRPr="00144266" w:rsidDel="006D0F9C">
          <w:rPr>
            <w:rStyle w:val="LeiptekstiChar"/>
            <w:color w:val="21A7FF" w:themeColor="accent1" w:themeTint="99"/>
            <w:highlight w:val="yellow"/>
            <w:rPrChange w:id="4184" w:author="Kaski Maiju" w:date="2025-03-19T14:31:00Z" w16du:dateUtc="2025-03-19T12:31:00Z">
              <w:rPr>
                <w:rStyle w:val="LeiptekstiChar"/>
                <w:color w:val="21A7FF" w:themeColor="accent1" w:themeTint="99"/>
              </w:rPr>
            </w:rPrChange>
          </w:rPr>
          <w:delText xml:space="preserve">The definitions of terms used in this Guideline can be found in the </w:delText>
        </w:r>
        <w:r w:rsidRPr="00144266" w:rsidDel="006D0F9C">
          <w:rPr>
            <w:rStyle w:val="LeiptekstiChar"/>
            <w:i/>
            <w:iCs/>
            <w:color w:val="21A7FF" w:themeColor="accent1" w:themeTint="99"/>
            <w:highlight w:val="yellow"/>
            <w:rPrChange w:id="4185" w:author="Kaski Maiju" w:date="2025-03-19T14:31:00Z" w16du:dateUtc="2025-03-19T12:31:00Z">
              <w:rPr>
                <w:rStyle w:val="LeiptekstiChar"/>
                <w:i/>
                <w:iCs/>
                <w:color w:val="21A7FF" w:themeColor="accent1" w:themeTint="99"/>
              </w:rPr>
            </w:rPrChange>
          </w:rPr>
          <w:delText>International Dictionary of Marine Aids to Navigation</w:delText>
        </w:r>
        <w:r w:rsidRPr="00144266" w:rsidDel="006D0F9C">
          <w:rPr>
            <w:rStyle w:val="LeiptekstiChar"/>
            <w:color w:val="21A7FF" w:themeColor="accent1" w:themeTint="99"/>
            <w:highlight w:val="yellow"/>
            <w:rPrChange w:id="4186" w:author="Kaski Maiju" w:date="2025-03-19T14:31:00Z" w16du:dateUtc="2025-03-19T12:31:00Z">
              <w:rPr>
                <w:rStyle w:val="LeiptekstiChar"/>
                <w:color w:val="21A7FF" w:themeColor="accent1" w:themeTint="99"/>
              </w:rPr>
            </w:rPrChange>
          </w:rPr>
          <w:delText xml:space="preserve"> (IALA </w:delText>
        </w:r>
        <w:r w:rsidR="002C605E" w:rsidRPr="00144266" w:rsidDel="006D0F9C">
          <w:rPr>
            <w:rStyle w:val="LeiptekstiChar"/>
            <w:color w:val="21A7FF" w:themeColor="accent1" w:themeTint="99"/>
            <w:highlight w:val="yellow"/>
            <w:rPrChange w:id="4187" w:author="Kaski Maiju" w:date="2025-03-19T14:31:00Z" w16du:dateUtc="2025-03-19T12:31:00Z">
              <w:rPr>
                <w:rStyle w:val="LeiptekstiChar"/>
                <w:color w:val="21A7FF" w:themeColor="accent1" w:themeTint="99"/>
              </w:rPr>
            </w:rPrChange>
          </w:rPr>
          <w:delText>d</w:delText>
        </w:r>
        <w:r w:rsidRPr="00144266" w:rsidDel="006D0F9C">
          <w:rPr>
            <w:rStyle w:val="LeiptekstiChar"/>
            <w:color w:val="21A7FF" w:themeColor="accent1" w:themeTint="99"/>
            <w:highlight w:val="yellow"/>
            <w:rPrChange w:id="4188" w:author="Kaski Maiju" w:date="2025-03-19T14:31:00Z" w16du:dateUtc="2025-03-19T12:31:00Z">
              <w:rPr>
                <w:rStyle w:val="LeiptekstiChar"/>
                <w:color w:val="21A7FF" w:themeColor="accent1" w:themeTint="99"/>
              </w:rPr>
            </w:rPrChange>
          </w:rPr>
          <w:delText xml:space="preserve">ictionary) at </w:delText>
        </w:r>
        <w:r w:rsidRPr="00144266" w:rsidDel="006D0F9C">
          <w:rPr>
            <w:highlight w:val="yellow"/>
            <w:rPrChange w:id="4189" w:author="Kaski Maiju" w:date="2025-03-19T14:31:00Z" w16du:dateUtc="2025-03-19T12:31:00Z">
              <w:rPr>
                <w:sz w:val="18"/>
              </w:rPr>
            </w:rPrChange>
          </w:rPr>
          <w:fldChar w:fldCharType="begin"/>
        </w:r>
        <w:r w:rsidRPr="00144266" w:rsidDel="006D0F9C">
          <w:rPr>
            <w:highlight w:val="yellow"/>
            <w:rPrChange w:id="4190" w:author="Kaski Maiju" w:date="2025-03-19T14:31:00Z" w16du:dateUtc="2025-03-19T12:31:00Z">
              <w:rPr/>
            </w:rPrChange>
          </w:rPr>
          <w:delInstrText>HYPERLINK "http://www.iala-aism.org/wiki/dictionary"</w:delInstrText>
        </w:r>
        <w:r w:rsidRPr="002B10CE" w:rsidDel="006D0F9C">
          <w:rPr>
            <w:highlight w:val="yellow"/>
          </w:rPr>
        </w:r>
        <w:r w:rsidRPr="00144266" w:rsidDel="006D0F9C">
          <w:rPr>
            <w:highlight w:val="yellow"/>
            <w:rPrChange w:id="4191" w:author="Kaski Maiju" w:date="2025-03-19T14:31:00Z" w16du:dateUtc="2025-03-19T12:31:00Z">
              <w:rPr>
                <w:rStyle w:val="LeiptekstiChar"/>
                <w:color w:val="21A7FF" w:themeColor="accent1" w:themeTint="99"/>
              </w:rPr>
            </w:rPrChange>
          </w:rPr>
          <w:fldChar w:fldCharType="separate"/>
        </w:r>
        <w:r w:rsidRPr="00144266" w:rsidDel="006D0F9C">
          <w:rPr>
            <w:rStyle w:val="LeiptekstiChar"/>
            <w:color w:val="21A7FF" w:themeColor="accent1" w:themeTint="99"/>
            <w:highlight w:val="yellow"/>
            <w:rPrChange w:id="4192" w:author="Kaski Maiju" w:date="2025-03-19T14:31:00Z" w16du:dateUtc="2025-03-19T12:31:00Z">
              <w:rPr>
                <w:rStyle w:val="LeiptekstiChar"/>
                <w:color w:val="21A7FF" w:themeColor="accent1" w:themeTint="99"/>
              </w:rPr>
            </w:rPrChange>
          </w:rPr>
          <w:delText>http://www.iala-aism.org/wiki/dictionary</w:delText>
        </w:r>
        <w:r w:rsidRPr="00144266" w:rsidDel="006D0F9C">
          <w:rPr>
            <w:rStyle w:val="LeiptekstiChar"/>
            <w:color w:val="21A7FF" w:themeColor="accent1" w:themeTint="99"/>
            <w:sz w:val="22"/>
            <w:highlight w:val="yellow"/>
            <w:rPrChange w:id="4193" w:author="Kaski Maiju" w:date="2025-03-19T14:31:00Z" w16du:dateUtc="2025-03-19T12:31:00Z">
              <w:rPr>
                <w:rStyle w:val="LeiptekstiChar"/>
                <w:color w:val="21A7FF" w:themeColor="accent1" w:themeTint="99"/>
              </w:rPr>
            </w:rPrChange>
          </w:rPr>
          <w:fldChar w:fldCharType="end"/>
        </w:r>
        <w:r w:rsidRPr="00144266" w:rsidDel="006D0F9C">
          <w:rPr>
            <w:rStyle w:val="LeiptekstiChar"/>
            <w:color w:val="21A7FF" w:themeColor="accent1" w:themeTint="99"/>
            <w:highlight w:val="yellow"/>
            <w:rPrChange w:id="4194" w:author="Kaski Maiju" w:date="2025-03-19T14:31:00Z" w16du:dateUtc="2025-03-19T12:31:00Z">
              <w:rPr>
                <w:rStyle w:val="LeiptekstiChar"/>
                <w:color w:val="21A7FF" w:themeColor="accent1" w:themeTint="99"/>
              </w:rPr>
            </w:rPrChange>
          </w:rPr>
          <w:delText xml:space="preserve"> and were checked as correct at the time of going to print. Where conflict arises, the IALA Dictionary should be considered as</w:delText>
        </w:r>
        <w:r w:rsidRPr="00144266" w:rsidDel="006D0F9C">
          <w:rPr>
            <w:color w:val="21A7FF" w:themeColor="accent1" w:themeTint="99"/>
            <w:highlight w:val="yellow"/>
            <w:rPrChange w:id="4195" w:author="Kaski Maiju" w:date="2025-03-19T14:31:00Z" w16du:dateUtc="2025-03-19T12:31:00Z">
              <w:rPr>
                <w:color w:val="21A7FF" w:themeColor="accent1" w:themeTint="99"/>
              </w:rPr>
            </w:rPrChange>
          </w:rPr>
          <w:delText xml:space="preserve"> the authoritative source of definitions used in IALA documents.</w:delText>
        </w:r>
      </w:del>
    </w:p>
    <w:p w14:paraId="169D1E03" w14:textId="32A5CF21" w:rsidR="00AD12E6" w:rsidRPr="00144266" w:rsidDel="006D0F9C" w:rsidRDefault="00AD12E6">
      <w:pPr>
        <w:rPr>
          <w:del w:id="4196" w:author="Kaski Maiju" w:date="2024-09-23T15:05:00Z" w16du:dateUtc="2024-09-23T12:05:00Z"/>
          <w:highlight w:val="yellow"/>
          <w:rPrChange w:id="4197" w:author="Kaski Maiju" w:date="2025-03-19T14:31:00Z" w16du:dateUtc="2025-03-19T12:31:00Z">
            <w:rPr>
              <w:del w:id="4198" w:author="Kaski Maiju" w:date="2024-09-23T15:05:00Z" w16du:dateUtc="2024-09-23T12:05:00Z"/>
            </w:rPr>
          </w:rPrChange>
        </w:rPr>
        <w:pPrChange w:id="4199" w:author="Kaski Maiju" w:date="2024-09-26T12:01:00Z" w16du:dateUtc="2024-09-26T09:01:00Z">
          <w:pPr>
            <w:pStyle w:val="Otsikko1"/>
            <w:keepLines w:val="0"/>
            <w:suppressAutoHyphens/>
          </w:pPr>
        </w:pPrChange>
      </w:pPr>
      <w:bookmarkStart w:id="4200" w:name="_Toc170377935"/>
      <w:bookmarkStart w:id="4201" w:name="_Hlk59202516"/>
      <w:bookmarkEnd w:id="4182"/>
      <w:del w:id="4202" w:author="Kaski Maiju" w:date="2024-09-23T15:05:00Z" w16du:dateUtc="2024-09-23T12:05:00Z">
        <w:r w:rsidRPr="00144266" w:rsidDel="006D0F9C">
          <w:rPr>
            <w:highlight w:val="yellow"/>
            <w:rPrChange w:id="4203" w:author="Kaski Maiju" w:date="2025-03-19T14:31:00Z" w16du:dateUtc="2025-03-19T12:31:00Z">
              <w:rPr>
                <w:b w:val="0"/>
                <w:bCs w:val="0"/>
                <w:caps w:val="0"/>
              </w:rPr>
            </w:rPrChange>
          </w:rPr>
          <w:delText>abbreviations</w:delText>
        </w:r>
        <w:bookmarkEnd w:id="4200"/>
      </w:del>
    </w:p>
    <w:p w14:paraId="24950812" w14:textId="07F276BB" w:rsidR="00AD12E6" w:rsidRPr="00144266" w:rsidDel="006D0F9C" w:rsidRDefault="00AD12E6">
      <w:pPr>
        <w:rPr>
          <w:del w:id="4204" w:author="Kaski Maiju" w:date="2024-09-23T15:05:00Z" w16du:dateUtc="2024-09-23T12:05:00Z"/>
          <w:highlight w:val="yellow"/>
          <w:rPrChange w:id="4205" w:author="Kaski Maiju" w:date="2025-03-19T14:31:00Z" w16du:dateUtc="2025-03-19T12:31:00Z">
            <w:rPr>
              <w:del w:id="4206" w:author="Kaski Maiju" w:date="2024-09-23T15:05:00Z" w16du:dateUtc="2024-09-23T12:05:00Z"/>
            </w:rPr>
          </w:rPrChange>
        </w:rPr>
        <w:pPrChange w:id="4207" w:author="Kaski Maiju" w:date="2024-09-26T12:01:00Z" w16du:dateUtc="2024-09-26T09:01:00Z">
          <w:pPr>
            <w:pStyle w:val="Heading1separationline"/>
            <w:keepNext/>
            <w:suppressAutoHyphens/>
          </w:pPr>
        </w:pPrChange>
      </w:pPr>
    </w:p>
    <w:p w14:paraId="0463701C" w14:textId="09F6B13A" w:rsidR="001D11AC" w:rsidRPr="00144266" w:rsidDel="006D0F9C" w:rsidRDefault="001D11AC">
      <w:pPr>
        <w:rPr>
          <w:del w:id="4208" w:author="Kaski Maiju" w:date="2024-09-23T15:05:00Z" w16du:dateUtc="2024-09-23T12:05:00Z"/>
          <w:color w:val="21A7FF" w:themeColor="accent1" w:themeTint="99"/>
          <w:highlight w:val="yellow"/>
          <w:rPrChange w:id="4209" w:author="Kaski Maiju" w:date="2025-03-19T14:31:00Z" w16du:dateUtc="2025-03-19T12:31:00Z">
            <w:rPr>
              <w:del w:id="4210" w:author="Kaski Maiju" w:date="2024-09-23T15:05:00Z" w16du:dateUtc="2024-09-23T12:05:00Z"/>
              <w:color w:val="21A7FF" w:themeColor="accent1" w:themeTint="99"/>
            </w:rPr>
          </w:rPrChange>
        </w:rPr>
        <w:pPrChange w:id="4211" w:author="Kaski Maiju" w:date="2024-09-26T12:01:00Z" w16du:dateUtc="2024-09-26T09:01:00Z">
          <w:pPr>
            <w:pStyle w:val="Leipteksti"/>
            <w:keepNext/>
            <w:suppressAutoHyphens/>
          </w:pPr>
        </w:pPrChange>
      </w:pPr>
      <w:del w:id="4212" w:author="Kaski Maiju" w:date="2024-09-23T15:05:00Z" w16du:dateUtc="2024-09-23T12:05:00Z">
        <w:r w:rsidRPr="00144266" w:rsidDel="006D0F9C">
          <w:rPr>
            <w:color w:val="21A7FF" w:themeColor="accent1" w:themeTint="99"/>
            <w:highlight w:val="yellow"/>
            <w:rPrChange w:id="4213" w:author="Kaski Maiju" w:date="2025-03-19T14:31:00Z" w16du:dateUtc="2025-03-19T12:31:00Z">
              <w:rPr>
                <w:color w:val="21A7FF" w:themeColor="accent1" w:themeTint="99"/>
              </w:rPr>
            </w:rPrChange>
          </w:rPr>
          <w:delText xml:space="preserve">This section should be typed with the </w:delText>
        </w:r>
        <w:r w:rsidRPr="00144266" w:rsidDel="006D0F9C">
          <w:rPr>
            <w:b/>
            <w:bCs/>
            <w:color w:val="21A7FF" w:themeColor="accent1" w:themeTint="99"/>
            <w:highlight w:val="yellow"/>
            <w:rPrChange w:id="4214" w:author="Kaski Maiju" w:date="2025-03-19T14:31:00Z" w16du:dateUtc="2025-03-19T12:31:00Z">
              <w:rPr>
                <w:b/>
                <w:bCs/>
                <w:color w:val="21A7FF" w:themeColor="accent1" w:themeTint="99"/>
              </w:rPr>
            </w:rPrChange>
          </w:rPr>
          <w:delText>A</w:delText>
        </w:r>
        <w:r w:rsidR="00AD12E6" w:rsidRPr="00144266" w:rsidDel="006D0F9C">
          <w:rPr>
            <w:b/>
            <w:bCs/>
            <w:color w:val="21A7FF" w:themeColor="accent1" w:themeTint="99"/>
            <w:highlight w:val="yellow"/>
            <w:rPrChange w:id="4215" w:author="Kaski Maiju" w:date="2025-03-19T14:31:00Z" w16du:dateUtc="2025-03-19T12:31:00Z">
              <w:rPr>
                <w:b/>
                <w:bCs/>
                <w:color w:val="21A7FF" w:themeColor="accent1" w:themeTint="99"/>
              </w:rPr>
            </w:rPrChange>
          </w:rPr>
          <w:delText>bbreviations</w:delText>
        </w:r>
        <w:r w:rsidRPr="00144266" w:rsidDel="006D0F9C">
          <w:rPr>
            <w:color w:val="21A7FF" w:themeColor="accent1" w:themeTint="99"/>
            <w:highlight w:val="yellow"/>
            <w:rPrChange w:id="4216" w:author="Kaski Maiju" w:date="2025-03-19T14:31:00Z" w16du:dateUtc="2025-03-19T12:31:00Z">
              <w:rPr>
                <w:color w:val="21A7FF" w:themeColor="accent1" w:themeTint="99"/>
              </w:rPr>
            </w:rPrChange>
          </w:rPr>
          <w:delText xml:space="preserve"> style. The acronym or initialism is typed and then tab is pressed so that the style inserts the appropriate tabs and paragraph spacings e.g.:</w:delText>
        </w:r>
      </w:del>
    </w:p>
    <w:p w14:paraId="75D0A647" w14:textId="4350278E" w:rsidR="001D11AC" w:rsidRPr="00144266" w:rsidDel="006D0F9C" w:rsidRDefault="001D11AC">
      <w:pPr>
        <w:rPr>
          <w:del w:id="4217" w:author="Kaski Maiju" w:date="2024-09-23T15:05:00Z" w16du:dateUtc="2024-09-23T12:05:00Z"/>
          <w:color w:val="21A7FF" w:themeColor="accent1" w:themeTint="99"/>
          <w:highlight w:val="yellow"/>
          <w:rPrChange w:id="4218" w:author="Kaski Maiju" w:date="2025-03-19T14:31:00Z" w16du:dateUtc="2025-03-19T12:31:00Z">
            <w:rPr>
              <w:del w:id="4219" w:author="Kaski Maiju" w:date="2024-09-23T15:05:00Z" w16du:dateUtc="2024-09-23T12:05:00Z"/>
              <w:color w:val="21A7FF" w:themeColor="accent1" w:themeTint="99"/>
            </w:rPr>
          </w:rPrChange>
        </w:rPr>
        <w:pPrChange w:id="4220" w:author="Kaski Maiju" w:date="2024-09-26T12:01:00Z" w16du:dateUtc="2024-09-26T09:01:00Z">
          <w:pPr>
            <w:pStyle w:val="Abbreviations"/>
            <w:keepNext/>
            <w:suppressAutoHyphens/>
          </w:pPr>
        </w:pPrChange>
      </w:pPr>
      <w:del w:id="4221" w:author="Kaski Maiju" w:date="2024-09-23T15:05:00Z" w16du:dateUtc="2024-09-23T12:05:00Z">
        <w:r w:rsidRPr="00144266" w:rsidDel="006D0F9C">
          <w:rPr>
            <w:color w:val="21A7FF" w:themeColor="accent1" w:themeTint="99"/>
            <w:highlight w:val="yellow"/>
            <w:rPrChange w:id="4222" w:author="Kaski Maiju" w:date="2025-03-19T14:31:00Z" w16du:dateUtc="2025-03-19T12:31:00Z">
              <w:rPr>
                <w:color w:val="21A7FF" w:themeColor="accent1" w:themeTint="99"/>
              </w:rPr>
            </w:rPrChange>
          </w:rPr>
          <w:delText>NGO</w:delText>
        </w:r>
        <w:r w:rsidRPr="00144266" w:rsidDel="006D0F9C">
          <w:rPr>
            <w:color w:val="21A7FF" w:themeColor="accent1" w:themeTint="99"/>
            <w:highlight w:val="yellow"/>
            <w:rPrChange w:id="4223" w:author="Kaski Maiju" w:date="2025-03-19T14:31:00Z" w16du:dateUtc="2025-03-19T12:31:00Z">
              <w:rPr>
                <w:color w:val="21A7FF" w:themeColor="accent1" w:themeTint="99"/>
              </w:rPr>
            </w:rPrChange>
          </w:rPr>
          <w:tab/>
          <w:delText>Non-governmental organi</w:delText>
        </w:r>
        <w:r w:rsidR="002C605E" w:rsidRPr="00144266" w:rsidDel="006D0F9C">
          <w:rPr>
            <w:color w:val="21A7FF" w:themeColor="accent1" w:themeTint="99"/>
            <w:highlight w:val="yellow"/>
            <w:rPrChange w:id="4224" w:author="Kaski Maiju" w:date="2025-03-19T14:31:00Z" w16du:dateUtc="2025-03-19T12:31:00Z">
              <w:rPr>
                <w:color w:val="21A7FF" w:themeColor="accent1" w:themeTint="99"/>
              </w:rPr>
            </w:rPrChange>
          </w:rPr>
          <w:delText>z</w:delText>
        </w:r>
        <w:r w:rsidRPr="00144266" w:rsidDel="006D0F9C">
          <w:rPr>
            <w:color w:val="21A7FF" w:themeColor="accent1" w:themeTint="99"/>
            <w:highlight w:val="yellow"/>
            <w:rPrChange w:id="4225" w:author="Kaski Maiju" w:date="2025-03-19T14:31:00Z" w16du:dateUtc="2025-03-19T12:31:00Z">
              <w:rPr>
                <w:color w:val="21A7FF" w:themeColor="accent1" w:themeTint="99"/>
              </w:rPr>
            </w:rPrChange>
          </w:rPr>
          <w:delText>ation</w:delText>
        </w:r>
      </w:del>
    </w:p>
    <w:p w14:paraId="6087F644" w14:textId="2859354E" w:rsidR="001D11AC" w:rsidRPr="00144266" w:rsidDel="006D0F9C" w:rsidRDefault="001D11AC">
      <w:pPr>
        <w:rPr>
          <w:del w:id="4226" w:author="Kaski Maiju" w:date="2024-09-23T15:05:00Z" w16du:dateUtc="2024-09-23T12:05:00Z"/>
          <w:color w:val="21A7FF" w:themeColor="accent1" w:themeTint="99"/>
          <w:highlight w:val="yellow"/>
          <w:rPrChange w:id="4227" w:author="Kaski Maiju" w:date="2025-03-19T14:31:00Z" w16du:dateUtc="2025-03-19T12:31:00Z">
            <w:rPr>
              <w:del w:id="4228" w:author="Kaski Maiju" w:date="2024-09-23T15:05:00Z" w16du:dateUtc="2024-09-23T12:05:00Z"/>
              <w:color w:val="21A7FF" w:themeColor="accent1" w:themeTint="99"/>
            </w:rPr>
          </w:rPrChange>
        </w:rPr>
        <w:pPrChange w:id="4229" w:author="Kaski Maiju" w:date="2024-09-26T12:01:00Z" w16du:dateUtc="2024-09-26T09:01:00Z">
          <w:pPr>
            <w:pStyle w:val="Abbreviations"/>
            <w:keepNext/>
            <w:suppressAutoHyphens/>
          </w:pPr>
        </w:pPrChange>
      </w:pPr>
      <w:del w:id="4230" w:author="Kaski Maiju" w:date="2024-09-23T15:05:00Z" w16du:dateUtc="2024-09-23T12:05:00Z">
        <w:r w:rsidRPr="00144266" w:rsidDel="006D0F9C">
          <w:rPr>
            <w:color w:val="21A7FF" w:themeColor="accent1" w:themeTint="99"/>
            <w:highlight w:val="yellow"/>
            <w:rPrChange w:id="4231" w:author="Kaski Maiju" w:date="2025-03-19T14:31:00Z" w16du:dateUtc="2025-03-19T12:31:00Z">
              <w:rPr>
                <w:color w:val="21A7FF" w:themeColor="accent1" w:themeTint="99"/>
              </w:rPr>
            </w:rPrChange>
          </w:rPr>
          <w:delText>VTS</w:delText>
        </w:r>
        <w:r w:rsidRPr="00144266" w:rsidDel="006D0F9C">
          <w:rPr>
            <w:color w:val="21A7FF" w:themeColor="accent1" w:themeTint="99"/>
            <w:highlight w:val="yellow"/>
            <w:rPrChange w:id="4232" w:author="Kaski Maiju" w:date="2025-03-19T14:31:00Z" w16du:dateUtc="2025-03-19T12:31:00Z">
              <w:rPr>
                <w:color w:val="21A7FF" w:themeColor="accent1" w:themeTint="99"/>
              </w:rPr>
            </w:rPrChange>
          </w:rPr>
          <w:tab/>
          <w:delText>Vessel Traffic Services</w:delText>
        </w:r>
      </w:del>
    </w:p>
    <w:p w14:paraId="5AFF6DF0" w14:textId="312CB039" w:rsidR="001D11AC" w:rsidRPr="00144266" w:rsidDel="006D0F9C" w:rsidRDefault="001D11AC">
      <w:pPr>
        <w:rPr>
          <w:del w:id="4233" w:author="Kaski Maiju" w:date="2024-09-23T15:05:00Z" w16du:dateUtc="2024-09-23T12:05:00Z"/>
          <w:color w:val="21A7FF" w:themeColor="accent1" w:themeTint="99"/>
          <w:highlight w:val="yellow"/>
          <w:rPrChange w:id="4234" w:author="Kaski Maiju" w:date="2025-03-19T14:31:00Z" w16du:dateUtc="2025-03-19T12:31:00Z">
            <w:rPr>
              <w:del w:id="4235" w:author="Kaski Maiju" w:date="2024-09-23T15:05:00Z" w16du:dateUtc="2024-09-23T12:05:00Z"/>
              <w:color w:val="21A7FF" w:themeColor="accent1" w:themeTint="99"/>
            </w:rPr>
          </w:rPrChange>
        </w:rPr>
        <w:pPrChange w:id="4236" w:author="Kaski Maiju" w:date="2024-09-26T12:01:00Z" w16du:dateUtc="2024-09-26T09:01:00Z">
          <w:pPr>
            <w:pStyle w:val="Leipteksti"/>
            <w:keepNext/>
            <w:suppressAutoHyphens/>
          </w:pPr>
        </w:pPrChange>
      </w:pPr>
      <w:del w:id="4237" w:author="Kaski Maiju" w:date="2024-09-23T15:05:00Z" w16du:dateUtc="2024-09-23T12:05:00Z">
        <w:r w:rsidRPr="00144266" w:rsidDel="006D0F9C">
          <w:rPr>
            <w:color w:val="21A7FF" w:themeColor="accent1" w:themeTint="99"/>
            <w:highlight w:val="yellow"/>
            <w:rPrChange w:id="4238" w:author="Kaski Maiju" w:date="2025-03-19T14:31:00Z" w16du:dateUtc="2025-03-19T12:31:00Z">
              <w:rPr>
                <w:color w:val="21A7FF" w:themeColor="accent1" w:themeTint="99"/>
              </w:rPr>
            </w:rPrChange>
          </w:rPr>
          <w:delText xml:space="preserve">The list should be typed in alphabetical order. The text automatically aligns as an indented paragraph until carriage return is hit and then the next </w:delText>
        </w:r>
        <w:r w:rsidR="00AD12E6" w:rsidRPr="00144266" w:rsidDel="006D0F9C">
          <w:rPr>
            <w:color w:val="21A7FF" w:themeColor="accent1" w:themeTint="99"/>
            <w:highlight w:val="yellow"/>
            <w:rPrChange w:id="4239" w:author="Kaski Maiju" w:date="2025-03-19T14:31:00Z" w16du:dateUtc="2025-03-19T12:31:00Z">
              <w:rPr>
                <w:color w:val="21A7FF" w:themeColor="accent1" w:themeTint="99"/>
              </w:rPr>
            </w:rPrChange>
          </w:rPr>
          <w:delText>term</w:delText>
        </w:r>
        <w:r w:rsidRPr="00144266" w:rsidDel="006D0F9C">
          <w:rPr>
            <w:color w:val="21A7FF" w:themeColor="accent1" w:themeTint="99"/>
            <w:highlight w:val="yellow"/>
            <w:rPrChange w:id="4240" w:author="Kaski Maiju" w:date="2025-03-19T14:31:00Z" w16du:dateUtc="2025-03-19T12:31:00Z">
              <w:rPr>
                <w:color w:val="21A7FF" w:themeColor="accent1" w:themeTint="99"/>
              </w:rPr>
            </w:rPrChange>
          </w:rPr>
          <w:delText xml:space="preserve"> can be entered.</w:delText>
        </w:r>
      </w:del>
    </w:p>
    <w:p w14:paraId="142964DC" w14:textId="1CA801FE" w:rsidR="00224DAB" w:rsidRPr="00144266" w:rsidDel="006D0F9C" w:rsidRDefault="00200579">
      <w:pPr>
        <w:rPr>
          <w:del w:id="4241" w:author="Kaski Maiju" w:date="2024-09-23T15:05:00Z" w16du:dateUtc="2024-09-23T12:05:00Z"/>
          <w:highlight w:val="yellow"/>
          <w:rPrChange w:id="4242" w:author="Kaski Maiju" w:date="2025-03-19T14:31:00Z" w16du:dateUtc="2025-03-19T12:31:00Z">
            <w:rPr>
              <w:del w:id="4243" w:author="Kaski Maiju" w:date="2024-09-23T15:05:00Z" w16du:dateUtc="2024-09-23T12:05:00Z"/>
            </w:rPr>
          </w:rPrChange>
        </w:rPr>
        <w:pPrChange w:id="4244" w:author="Kaski Maiju" w:date="2024-09-26T12:01:00Z" w16du:dateUtc="2024-09-26T09:01:00Z">
          <w:pPr>
            <w:pStyle w:val="Otsikko1"/>
            <w:suppressAutoHyphens/>
          </w:pPr>
        </w:pPrChange>
      </w:pPr>
      <w:bookmarkStart w:id="4245" w:name="_Toc170377936"/>
      <w:bookmarkEnd w:id="4201"/>
      <w:del w:id="4246" w:author="Kaski Maiju" w:date="2024-09-23T15:05:00Z" w16du:dateUtc="2024-09-23T12:05:00Z">
        <w:r w:rsidRPr="00144266" w:rsidDel="006D0F9C">
          <w:rPr>
            <w:highlight w:val="yellow"/>
            <w:rPrChange w:id="4247" w:author="Kaski Maiju" w:date="2025-03-19T14:31:00Z" w16du:dateUtc="2025-03-19T12:31:00Z">
              <w:rPr>
                <w:b w:val="0"/>
                <w:bCs w:val="0"/>
                <w:caps w:val="0"/>
              </w:rPr>
            </w:rPrChange>
          </w:rPr>
          <w:delText>references</w:delText>
        </w:r>
        <w:bookmarkEnd w:id="4245"/>
      </w:del>
    </w:p>
    <w:p w14:paraId="130F0924" w14:textId="63ECC935" w:rsidR="00200579" w:rsidRPr="00144266" w:rsidDel="006D0F9C" w:rsidRDefault="00200579">
      <w:pPr>
        <w:rPr>
          <w:del w:id="4248" w:author="Kaski Maiju" w:date="2024-09-23T15:05:00Z" w16du:dateUtc="2024-09-23T12:05:00Z"/>
          <w:highlight w:val="yellow"/>
          <w:rPrChange w:id="4249" w:author="Kaski Maiju" w:date="2025-03-19T14:31:00Z" w16du:dateUtc="2025-03-19T12:31:00Z">
            <w:rPr>
              <w:del w:id="4250" w:author="Kaski Maiju" w:date="2024-09-23T15:05:00Z" w16du:dateUtc="2024-09-23T12:05:00Z"/>
            </w:rPr>
          </w:rPrChange>
        </w:rPr>
        <w:pPrChange w:id="4251" w:author="Kaski Maiju" w:date="2024-09-26T12:01:00Z" w16du:dateUtc="2024-09-26T09:01:00Z">
          <w:pPr>
            <w:pStyle w:val="Heading1separationline"/>
            <w:suppressAutoHyphens/>
          </w:pPr>
        </w:pPrChange>
      </w:pPr>
    </w:p>
    <w:p w14:paraId="42DE6CEA" w14:textId="461742FC" w:rsidR="00CF10E3" w:rsidRPr="00144266" w:rsidDel="006D0F9C" w:rsidRDefault="00CF10E3">
      <w:pPr>
        <w:rPr>
          <w:del w:id="4252" w:author="Kaski Maiju" w:date="2024-09-23T15:05:00Z" w16du:dateUtc="2024-09-23T12:05:00Z"/>
          <w:color w:val="21A7FF" w:themeColor="accent1" w:themeTint="99"/>
          <w:highlight w:val="yellow"/>
          <w:rPrChange w:id="4253" w:author="Kaski Maiju" w:date="2025-03-19T14:31:00Z" w16du:dateUtc="2025-03-19T12:31:00Z">
            <w:rPr>
              <w:del w:id="4254" w:author="Kaski Maiju" w:date="2024-09-23T15:05:00Z" w16du:dateUtc="2024-09-23T12:05:00Z"/>
              <w:color w:val="21A7FF" w:themeColor="accent1" w:themeTint="99"/>
            </w:rPr>
          </w:rPrChange>
        </w:rPr>
        <w:pPrChange w:id="4255" w:author="Kaski Maiju" w:date="2024-09-26T12:01:00Z" w16du:dateUtc="2024-09-26T09:01:00Z">
          <w:pPr>
            <w:pStyle w:val="Leipteksti"/>
            <w:suppressAutoHyphens/>
          </w:pPr>
        </w:pPrChange>
      </w:pPr>
      <w:bookmarkStart w:id="4256" w:name="_Hlk59209161"/>
      <w:del w:id="4257" w:author="Kaski Maiju" w:date="2024-09-23T15:05:00Z" w16du:dateUtc="2024-09-23T12:05:00Z">
        <w:r w:rsidRPr="00144266" w:rsidDel="006D0F9C">
          <w:rPr>
            <w:color w:val="21A7FF" w:themeColor="accent1" w:themeTint="99"/>
            <w:highlight w:val="yellow"/>
            <w:rPrChange w:id="4258" w:author="Kaski Maiju" w:date="2025-03-19T14:31:00Z" w16du:dateUtc="2025-03-19T12:31:00Z">
              <w:rPr>
                <w:color w:val="21A7FF" w:themeColor="accent1" w:themeTint="99"/>
              </w:rPr>
            </w:rPrChange>
          </w:rPr>
          <w:delText xml:space="preserve">References are sources directly referred to in the running text and should be given a sequential number, starting at 1. The reference number should be included as close to the referenced text as possible and included as a number within square brackets. </w:delText>
        </w:r>
      </w:del>
    </w:p>
    <w:p w14:paraId="6A0527BE" w14:textId="71BDC6D0" w:rsidR="00CF10E3" w:rsidRPr="00144266" w:rsidDel="006D0F9C" w:rsidRDefault="00CF10E3">
      <w:pPr>
        <w:rPr>
          <w:del w:id="4259" w:author="Kaski Maiju" w:date="2024-09-23T15:05:00Z" w16du:dateUtc="2024-09-23T12:05:00Z"/>
          <w:color w:val="21A7FF" w:themeColor="accent1" w:themeTint="99"/>
          <w:highlight w:val="yellow"/>
          <w:rPrChange w:id="4260" w:author="Kaski Maiju" w:date="2025-03-19T14:31:00Z" w16du:dateUtc="2025-03-19T12:31:00Z">
            <w:rPr>
              <w:del w:id="4261" w:author="Kaski Maiju" w:date="2024-09-23T15:05:00Z" w16du:dateUtc="2024-09-23T12:05:00Z"/>
              <w:color w:val="21A7FF" w:themeColor="accent1" w:themeTint="99"/>
            </w:rPr>
          </w:rPrChange>
        </w:rPr>
        <w:pPrChange w:id="4262" w:author="Kaski Maiju" w:date="2024-09-26T12:01:00Z" w16du:dateUtc="2024-09-26T09:01:00Z">
          <w:pPr>
            <w:pStyle w:val="Leipteksti"/>
            <w:suppressAutoHyphens/>
          </w:pPr>
        </w:pPrChange>
      </w:pPr>
      <w:bookmarkStart w:id="4263" w:name="_Hlk60409076"/>
      <w:del w:id="4264" w:author="Kaski Maiju" w:date="2024-09-23T15:05:00Z" w16du:dateUtc="2024-09-23T12:05:00Z">
        <w:r w:rsidRPr="00144266" w:rsidDel="006D0F9C">
          <w:rPr>
            <w:color w:val="21A7FF" w:themeColor="accent1" w:themeTint="99"/>
            <w:highlight w:val="yellow"/>
            <w:rPrChange w:id="4265" w:author="Kaski Maiju" w:date="2025-03-19T14:31:00Z" w16du:dateUtc="2025-03-19T12:31:00Z">
              <w:rPr>
                <w:color w:val="21A7FF" w:themeColor="accent1" w:themeTint="99"/>
              </w:rPr>
            </w:rPrChange>
          </w:rPr>
          <w:delText xml:space="preserve">The reference should be listed in the References section in the following syntax using the </w:delText>
        </w:r>
        <w:r w:rsidRPr="00144266" w:rsidDel="006D0F9C">
          <w:rPr>
            <w:b/>
            <w:bCs/>
            <w:color w:val="21A7FF" w:themeColor="accent1" w:themeTint="99"/>
            <w:highlight w:val="yellow"/>
            <w:rPrChange w:id="4266" w:author="Kaski Maiju" w:date="2025-03-19T14:31:00Z" w16du:dateUtc="2025-03-19T12:31:00Z">
              <w:rPr>
                <w:b/>
                <w:bCs/>
                <w:color w:val="21A7FF" w:themeColor="accent1" w:themeTint="99"/>
              </w:rPr>
            </w:rPrChange>
          </w:rPr>
          <w:delText>Reference</w:delText>
        </w:r>
        <w:r w:rsidRPr="00144266" w:rsidDel="006D0F9C">
          <w:rPr>
            <w:color w:val="21A7FF" w:themeColor="accent1" w:themeTint="99"/>
            <w:highlight w:val="yellow"/>
            <w:rPrChange w:id="4267" w:author="Kaski Maiju" w:date="2025-03-19T14:31:00Z" w16du:dateUtc="2025-03-19T12:31:00Z">
              <w:rPr>
                <w:color w:val="21A7FF" w:themeColor="accent1" w:themeTint="99"/>
              </w:rPr>
            </w:rPrChange>
          </w:rPr>
          <w:delText xml:space="preserve"> </w:delText>
        </w:r>
        <w:r w:rsidR="0022582A" w:rsidRPr="00144266" w:rsidDel="006D0F9C">
          <w:rPr>
            <w:b/>
            <w:bCs/>
            <w:color w:val="21A7FF" w:themeColor="accent1" w:themeTint="99"/>
            <w:highlight w:val="yellow"/>
            <w:rPrChange w:id="4268" w:author="Kaski Maiju" w:date="2025-03-19T14:31:00Z" w16du:dateUtc="2025-03-19T12:31:00Z">
              <w:rPr>
                <w:b/>
                <w:bCs/>
                <w:color w:val="21A7FF" w:themeColor="accent1" w:themeTint="99"/>
              </w:rPr>
            </w:rPrChange>
          </w:rPr>
          <w:delText>list</w:delText>
        </w:r>
        <w:r w:rsidR="0022582A" w:rsidRPr="00144266" w:rsidDel="006D0F9C">
          <w:rPr>
            <w:color w:val="21A7FF" w:themeColor="accent1" w:themeTint="99"/>
            <w:highlight w:val="yellow"/>
            <w:rPrChange w:id="4269" w:author="Kaski Maiju" w:date="2025-03-19T14:31:00Z" w16du:dateUtc="2025-03-19T12:31:00Z">
              <w:rPr>
                <w:color w:val="21A7FF" w:themeColor="accent1" w:themeTint="99"/>
              </w:rPr>
            </w:rPrChange>
          </w:rPr>
          <w:delText xml:space="preserve"> </w:delText>
        </w:r>
        <w:r w:rsidRPr="00144266" w:rsidDel="006D0F9C">
          <w:rPr>
            <w:color w:val="21A7FF" w:themeColor="accent1" w:themeTint="99"/>
            <w:highlight w:val="yellow"/>
            <w:rPrChange w:id="4270" w:author="Kaski Maiju" w:date="2025-03-19T14:31:00Z" w16du:dateUtc="2025-03-19T12:31:00Z">
              <w:rPr>
                <w:color w:val="21A7FF" w:themeColor="accent1" w:themeTint="99"/>
              </w:rPr>
            </w:rPrChange>
          </w:rPr>
          <w:delText>style:</w:delText>
        </w:r>
      </w:del>
    </w:p>
    <w:p w14:paraId="62D2A2F3" w14:textId="430904F6" w:rsidR="005F1314" w:rsidRPr="00144266" w:rsidDel="006D0F9C" w:rsidRDefault="00A23CAC">
      <w:pPr>
        <w:rPr>
          <w:del w:id="4271" w:author="Kaski Maiju" w:date="2024-09-23T15:05:00Z" w16du:dateUtc="2024-09-23T12:05:00Z"/>
          <w:color w:val="21A7FF" w:themeColor="accent1" w:themeTint="99"/>
          <w:highlight w:val="yellow"/>
          <w:rPrChange w:id="4272" w:author="Kaski Maiju" w:date="2025-03-19T14:31:00Z" w16du:dateUtc="2025-03-19T12:31:00Z">
            <w:rPr>
              <w:del w:id="4273" w:author="Kaski Maiju" w:date="2024-09-23T15:05:00Z" w16du:dateUtc="2024-09-23T12:05:00Z"/>
              <w:color w:val="21A7FF" w:themeColor="accent1" w:themeTint="99"/>
            </w:rPr>
          </w:rPrChange>
        </w:rPr>
        <w:pPrChange w:id="4274" w:author="Kaski Maiju" w:date="2024-09-26T12:01:00Z" w16du:dateUtc="2024-09-26T09:01:00Z">
          <w:pPr>
            <w:pStyle w:val="Leipteksti"/>
            <w:suppressAutoHyphens/>
            <w:jc w:val="center"/>
          </w:pPr>
        </w:pPrChange>
      </w:pPr>
      <w:del w:id="4275" w:author="Kaski Maiju" w:date="2024-09-23T15:05:00Z" w16du:dateUtc="2024-09-23T12:05:00Z">
        <w:r w:rsidRPr="00144266" w:rsidDel="006D0F9C">
          <w:rPr>
            <w:rStyle w:val="LeiptekstiChar"/>
            <w:color w:val="21A7FF" w:themeColor="accent1" w:themeTint="99"/>
            <w:highlight w:val="yellow"/>
            <w:rPrChange w:id="4276" w:author="Kaski Maiju" w:date="2025-03-19T14:31:00Z" w16du:dateUtc="2025-03-19T12:31:00Z">
              <w:rPr>
                <w:rStyle w:val="LeiptekstiChar"/>
                <w:color w:val="21A7FF" w:themeColor="accent1" w:themeTint="99"/>
              </w:rPr>
            </w:rPrChange>
          </w:rPr>
          <w:delText>[</w:delText>
        </w:r>
        <w:r w:rsidR="0022582A" w:rsidRPr="00144266" w:rsidDel="006D0F9C">
          <w:rPr>
            <w:rStyle w:val="LeiptekstiChar"/>
            <w:color w:val="21A7FF" w:themeColor="accent1" w:themeTint="99"/>
            <w:highlight w:val="yellow"/>
            <w:rPrChange w:id="4277" w:author="Kaski Maiju" w:date="2025-03-19T14:31:00Z" w16du:dateUtc="2025-03-19T12:31:00Z">
              <w:rPr>
                <w:rStyle w:val="LeiptekstiChar"/>
                <w:color w:val="21A7FF" w:themeColor="accent1" w:themeTint="99"/>
              </w:rPr>
            </w:rPrChange>
          </w:rPr>
          <w:delText xml:space="preserve">Author </w:delText>
        </w:r>
        <w:r w:rsidR="00CF10E3" w:rsidRPr="00144266" w:rsidDel="006D0F9C">
          <w:rPr>
            <w:rStyle w:val="LeiptekstiChar"/>
            <w:color w:val="21A7FF" w:themeColor="accent1" w:themeTint="99"/>
            <w:highlight w:val="yellow"/>
            <w:rPrChange w:id="4278" w:author="Kaski Maiju" w:date="2025-03-19T14:31:00Z" w16du:dateUtc="2025-03-19T12:31:00Z">
              <w:rPr>
                <w:rStyle w:val="LeiptekstiChar"/>
                <w:color w:val="21A7FF" w:themeColor="accent1" w:themeTint="99"/>
              </w:rPr>
            </w:rPrChange>
          </w:rPr>
          <w:delText>surname</w:delText>
        </w:r>
        <w:r w:rsidRPr="00144266" w:rsidDel="006D0F9C">
          <w:rPr>
            <w:rStyle w:val="LeiptekstiChar"/>
            <w:color w:val="21A7FF" w:themeColor="accent1" w:themeTint="99"/>
            <w:highlight w:val="yellow"/>
            <w:rPrChange w:id="4279" w:author="Kaski Maiju" w:date="2025-03-19T14:31:00Z" w16du:dateUtc="2025-03-19T12:31:00Z">
              <w:rPr>
                <w:rStyle w:val="LeiptekstiChar"/>
                <w:color w:val="21A7FF" w:themeColor="accent1" w:themeTint="99"/>
              </w:rPr>
            </w:rPrChange>
          </w:rPr>
          <w:delText>,] &lt;</w:delText>
        </w:r>
        <w:r w:rsidR="00CF10E3" w:rsidRPr="00144266" w:rsidDel="006D0F9C">
          <w:rPr>
            <w:rStyle w:val="LeiptekstiChar"/>
            <w:color w:val="21A7FF" w:themeColor="accent1" w:themeTint="99"/>
            <w:highlight w:val="yellow"/>
            <w:rPrChange w:id="4280" w:author="Kaski Maiju" w:date="2025-03-19T14:31:00Z" w16du:dateUtc="2025-03-19T12:31:00Z">
              <w:rPr>
                <w:rStyle w:val="LeiptekstiChar"/>
                <w:color w:val="21A7FF" w:themeColor="accent1" w:themeTint="99"/>
              </w:rPr>
            </w:rPrChange>
          </w:rPr>
          <w:delText>space</w:delText>
        </w:r>
        <w:r w:rsidRPr="00144266" w:rsidDel="006D0F9C">
          <w:rPr>
            <w:rStyle w:val="LeiptekstiChar"/>
            <w:color w:val="21A7FF" w:themeColor="accent1" w:themeTint="99"/>
            <w:highlight w:val="yellow"/>
            <w:rPrChange w:id="4281" w:author="Kaski Maiju" w:date="2025-03-19T14:31:00Z" w16du:dateUtc="2025-03-19T12:31:00Z">
              <w:rPr>
                <w:rStyle w:val="LeiptekstiChar"/>
                <w:color w:val="21A7FF" w:themeColor="accent1" w:themeTint="99"/>
              </w:rPr>
            </w:rPrChange>
          </w:rPr>
          <w:delText>&gt; [</w:delText>
        </w:r>
        <w:r w:rsidR="00CF10E3" w:rsidRPr="00144266" w:rsidDel="006D0F9C">
          <w:rPr>
            <w:rStyle w:val="LeiptekstiChar"/>
            <w:color w:val="21A7FF" w:themeColor="accent1" w:themeTint="99"/>
            <w:highlight w:val="yellow"/>
            <w:rPrChange w:id="4282" w:author="Kaski Maiju" w:date="2025-03-19T14:31:00Z" w16du:dateUtc="2025-03-19T12:31:00Z">
              <w:rPr>
                <w:rStyle w:val="LeiptekstiChar"/>
                <w:color w:val="21A7FF" w:themeColor="accent1" w:themeTint="99"/>
              </w:rPr>
            </w:rPrChange>
          </w:rPr>
          <w:delText>initial.</w:delText>
        </w:r>
        <w:r w:rsidRPr="00144266" w:rsidDel="006D0F9C">
          <w:rPr>
            <w:rStyle w:val="LeiptekstiChar"/>
            <w:color w:val="21A7FF" w:themeColor="accent1" w:themeTint="99"/>
            <w:highlight w:val="yellow"/>
            <w:rPrChange w:id="4283" w:author="Kaski Maiju" w:date="2025-03-19T14:31:00Z" w16du:dateUtc="2025-03-19T12:31:00Z">
              <w:rPr>
                <w:rStyle w:val="LeiptekstiChar"/>
                <w:color w:val="21A7FF" w:themeColor="accent1" w:themeTint="99"/>
              </w:rPr>
            </w:rPrChange>
          </w:rPr>
          <w:delText>] &lt;</w:delText>
        </w:r>
        <w:r w:rsidR="00CF10E3" w:rsidRPr="00144266" w:rsidDel="006D0F9C">
          <w:rPr>
            <w:rStyle w:val="LeiptekstiChar"/>
            <w:color w:val="21A7FF" w:themeColor="accent1" w:themeTint="99"/>
            <w:highlight w:val="yellow"/>
            <w:rPrChange w:id="4284" w:author="Kaski Maiju" w:date="2025-03-19T14:31:00Z" w16du:dateUtc="2025-03-19T12:31:00Z">
              <w:rPr>
                <w:rStyle w:val="LeiptekstiChar"/>
                <w:color w:val="21A7FF" w:themeColor="accent1" w:themeTint="99"/>
              </w:rPr>
            </w:rPrChange>
          </w:rPr>
          <w:delText>space</w:delText>
        </w:r>
        <w:r w:rsidRPr="00144266" w:rsidDel="006D0F9C">
          <w:rPr>
            <w:rStyle w:val="LeiptekstiChar"/>
            <w:color w:val="21A7FF" w:themeColor="accent1" w:themeTint="99"/>
            <w:highlight w:val="yellow"/>
            <w:rPrChange w:id="4285" w:author="Kaski Maiju" w:date="2025-03-19T14:31:00Z" w16du:dateUtc="2025-03-19T12:31:00Z">
              <w:rPr>
                <w:rStyle w:val="LeiptekstiChar"/>
                <w:color w:val="21A7FF" w:themeColor="accent1" w:themeTint="99"/>
              </w:rPr>
            </w:rPrChange>
          </w:rPr>
          <w:delText>&gt; [</w:delText>
        </w:r>
        <w:r w:rsidR="00CF10E3" w:rsidRPr="00144266" w:rsidDel="006D0F9C">
          <w:rPr>
            <w:rStyle w:val="LeiptekstiChar"/>
            <w:color w:val="21A7FF" w:themeColor="accent1" w:themeTint="99"/>
            <w:highlight w:val="yellow"/>
            <w:rPrChange w:id="4286" w:author="Kaski Maiju" w:date="2025-03-19T14:31:00Z" w16du:dateUtc="2025-03-19T12:31:00Z">
              <w:rPr>
                <w:rStyle w:val="LeiptekstiChar"/>
                <w:color w:val="21A7FF" w:themeColor="accent1" w:themeTint="99"/>
              </w:rPr>
            </w:rPrChange>
          </w:rPr>
          <w:delText>year</w:delText>
        </w:r>
        <w:r w:rsidRPr="00144266" w:rsidDel="006D0F9C">
          <w:rPr>
            <w:rStyle w:val="LeiptekstiChar"/>
            <w:color w:val="21A7FF" w:themeColor="accent1" w:themeTint="99"/>
            <w:highlight w:val="yellow"/>
            <w:rPrChange w:id="4287" w:author="Kaski Maiju" w:date="2025-03-19T14:31:00Z" w16du:dateUtc="2025-03-19T12:31:00Z">
              <w:rPr>
                <w:rStyle w:val="LeiptekstiChar"/>
                <w:color w:val="21A7FF" w:themeColor="accent1" w:themeTint="99"/>
              </w:rPr>
            </w:rPrChange>
          </w:rPr>
          <w:delText>] &lt;</w:delText>
        </w:r>
        <w:r w:rsidR="00CF10E3" w:rsidRPr="00144266" w:rsidDel="006D0F9C">
          <w:rPr>
            <w:rStyle w:val="LeiptekstiChar"/>
            <w:color w:val="21A7FF" w:themeColor="accent1" w:themeTint="99"/>
            <w:highlight w:val="yellow"/>
            <w:rPrChange w:id="4288" w:author="Kaski Maiju" w:date="2025-03-19T14:31:00Z" w16du:dateUtc="2025-03-19T12:31:00Z">
              <w:rPr>
                <w:rStyle w:val="LeiptekstiChar"/>
                <w:color w:val="21A7FF" w:themeColor="accent1" w:themeTint="99"/>
              </w:rPr>
            </w:rPrChange>
          </w:rPr>
          <w:delText>space</w:delText>
        </w:r>
        <w:r w:rsidRPr="00144266" w:rsidDel="006D0F9C">
          <w:rPr>
            <w:rStyle w:val="LeiptekstiChar"/>
            <w:color w:val="21A7FF" w:themeColor="accent1" w:themeTint="99"/>
            <w:highlight w:val="yellow"/>
            <w:rPrChange w:id="4289" w:author="Kaski Maiju" w:date="2025-03-19T14:31:00Z" w16du:dateUtc="2025-03-19T12:31:00Z">
              <w:rPr>
                <w:rStyle w:val="LeiptekstiChar"/>
                <w:color w:val="21A7FF" w:themeColor="accent1" w:themeTint="99"/>
              </w:rPr>
            </w:rPrChange>
          </w:rPr>
          <w:delText>&gt; [</w:delText>
        </w:r>
        <w:r w:rsidR="0022582A" w:rsidRPr="00144266" w:rsidDel="006D0F9C">
          <w:rPr>
            <w:rStyle w:val="LeiptekstiChar"/>
            <w:color w:val="21A7FF" w:themeColor="accent1" w:themeTint="99"/>
            <w:highlight w:val="yellow"/>
            <w:rPrChange w:id="4290" w:author="Kaski Maiju" w:date="2025-03-19T14:31:00Z" w16du:dateUtc="2025-03-19T12:31:00Z">
              <w:rPr>
                <w:rStyle w:val="LeiptekstiChar"/>
                <w:color w:val="21A7FF" w:themeColor="accent1" w:themeTint="99"/>
              </w:rPr>
            </w:rPrChange>
          </w:rPr>
          <w:delText>title</w:delText>
        </w:r>
        <w:r w:rsidR="00CF10E3" w:rsidRPr="00144266" w:rsidDel="006D0F9C">
          <w:rPr>
            <w:color w:val="21A7FF" w:themeColor="accent1" w:themeTint="99"/>
            <w:highlight w:val="yellow"/>
            <w:rPrChange w:id="4291" w:author="Kaski Maiju" w:date="2025-03-19T14:31:00Z" w16du:dateUtc="2025-03-19T12:31:00Z">
              <w:rPr>
                <w:color w:val="21A7FF" w:themeColor="accent1" w:themeTint="99"/>
              </w:rPr>
            </w:rPrChange>
          </w:rPr>
          <w:delText>.</w:delText>
        </w:r>
        <w:r w:rsidRPr="00144266" w:rsidDel="006D0F9C">
          <w:rPr>
            <w:color w:val="21A7FF" w:themeColor="accent1" w:themeTint="99"/>
            <w:highlight w:val="yellow"/>
            <w:rPrChange w:id="4292" w:author="Kaski Maiju" w:date="2025-03-19T14:31:00Z" w16du:dateUtc="2025-03-19T12:31:00Z">
              <w:rPr>
                <w:color w:val="21A7FF" w:themeColor="accent1" w:themeTint="99"/>
              </w:rPr>
            </w:rPrChange>
          </w:rPr>
          <w:delText>]</w:delText>
        </w:r>
      </w:del>
    </w:p>
    <w:p w14:paraId="45C238F1" w14:textId="21EC3239" w:rsidR="00CF10E3" w:rsidRPr="00144266" w:rsidDel="006D0F9C" w:rsidRDefault="00CF10E3">
      <w:pPr>
        <w:rPr>
          <w:del w:id="4293" w:author="Kaski Maiju" w:date="2024-09-23T15:05:00Z" w16du:dateUtc="2024-09-23T12:05:00Z"/>
          <w:color w:val="21A7FF" w:themeColor="accent1" w:themeTint="99"/>
          <w:highlight w:val="yellow"/>
          <w:rPrChange w:id="4294" w:author="Kaski Maiju" w:date="2025-03-19T14:31:00Z" w16du:dateUtc="2025-03-19T12:31:00Z">
            <w:rPr>
              <w:del w:id="4295" w:author="Kaski Maiju" w:date="2024-09-23T15:05:00Z" w16du:dateUtc="2024-09-23T12:05:00Z"/>
              <w:color w:val="21A7FF" w:themeColor="accent1" w:themeTint="99"/>
            </w:rPr>
          </w:rPrChange>
        </w:rPr>
        <w:pPrChange w:id="4296" w:author="Kaski Maiju" w:date="2024-09-26T12:01:00Z" w16du:dateUtc="2024-09-26T09:01:00Z">
          <w:pPr>
            <w:pStyle w:val="Leipteksti"/>
            <w:suppressAutoHyphens/>
            <w:jc w:val="left"/>
          </w:pPr>
        </w:pPrChange>
      </w:pPr>
      <w:del w:id="4297" w:author="Kaski Maiju" w:date="2024-09-23T15:05:00Z" w16du:dateUtc="2024-09-23T12:05:00Z">
        <w:r w:rsidRPr="00144266" w:rsidDel="006D0F9C">
          <w:rPr>
            <w:color w:val="21A7FF" w:themeColor="accent1" w:themeTint="99"/>
            <w:highlight w:val="yellow"/>
            <w:rPrChange w:id="4298" w:author="Kaski Maiju" w:date="2025-03-19T14:31:00Z" w16du:dateUtc="2025-03-19T12:31:00Z">
              <w:rPr>
                <w:color w:val="21A7FF" w:themeColor="accent1" w:themeTint="99"/>
              </w:rPr>
            </w:rPrChange>
          </w:rPr>
          <w:delText>For example:</w:delText>
        </w:r>
      </w:del>
    </w:p>
    <w:p w14:paraId="470F4846" w14:textId="336470B0" w:rsidR="00CF10E3" w:rsidRPr="00144266" w:rsidDel="006D0F9C" w:rsidRDefault="00CF10E3">
      <w:pPr>
        <w:rPr>
          <w:del w:id="4299" w:author="Kaski Maiju" w:date="2024-09-23T15:05:00Z" w16du:dateUtc="2024-09-23T12:05:00Z"/>
          <w:color w:val="21A7FF" w:themeColor="accent1" w:themeTint="99"/>
          <w:highlight w:val="yellow"/>
          <w:rPrChange w:id="4300" w:author="Kaski Maiju" w:date="2025-03-19T14:31:00Z" w16du:dateUtc="2025-03-19T12:31:00Z">
            <w:rPr>
              <w:del w:id="4301" w:author="Kaski Maiju" w:date="2024-09-23T15:05:00Z" w16du:dateUtc="2024-09-23T12:05:00Z"/>
              <w:color w:val="21A7FF" w:themeColor="accent1" w:themeTint="99"/>
            </w:rPr>
          </w:rPrChange>
        </w:rPr>
        <w:pPrChange w:id="4302" w:author="Kaski Maiju" w:date="2024-09-26T12:01:00Z" w16du:dateUtc="2024-09-26T09:01:00Z">
          <w:pPr>
            <w:pStyle w:val="Leipteksti"/>
            <w:suppressAutoHyphens/>
            <w:ind w:left="708"/>
          </w:pPr>
        </w:pPrChange>
      </w:pPr>
      <w:del w:id="4303" w:author="Kaski Maiju" w:date="2024-09-23T15:05:00Z" w16du:dateUtc="2024-09-23T12:05:00Z">
        <w:r w:rsidRPr="00144266" w:rsidDel="006D0F9C">
          <w:rPr>
            <w:color w:val="21A7FF" w:themeColor="accent1" w:themeTint="99"/>
            <w:highlight w:val="yellow"/>
            <w:rPrChange w:id="4304" w:author="Kaski Maiju" w:date="2025-03-19T14:31:00Z" w16du:dateUtc="2025-03-19T12:31:00Z">
              <w:rPr>
                <w:color w:val="21A7FF" w:themeColor="accent1" w:themeTint="99"/>
              </w:rPr>
            </w:rPrChange>
          </w:rPr>
          <w:delText xml:space="preserve">“Hawking also suggests ways that quantum mechanics can be combined with the theory of special relativity [1]. This text builds on his discussion of the instability of black holes described in </w:delText>
        </w:r>
        <w:r w:rsidRPr="00144266" w:rsidDel="006D0F9C">
          <w:rPr>
            <w:i/>
            <w:iCs/>
            <w:color w:val="21A7FF" w:themeColor="accent1" w:themeTint="99"/>
            <w:highlight w:val="yellow"/>
            <w:rPrChange w:id="4305" w:author="Kaski Maiju" w:date="2025-03-19T14:31:00Z" w16du:dateUtc="2025-03-19T12:31:00Z">
              <w:rPr>
                <w:i/>
                <w:iCs/>
                <w:color w:val="21A7FF" w:themeColor="accent1" w:themeTint="99"/>
              </w:rPr>
            </w:rPrChange>
          </w:rPr>
          <w:delText>A Brief History of Time</w:delText>
        </w:r>
        <w:r w:rsidR="00286250" w:rsidRPr="00144266" w:rsidDel="006D0F9C">
          <w:rPr>
            <w:color w:val="21A7FF" w:themeColor="accent1" w:themeTint="99"/>
            <w:highlight w:val="yellow"/>
            <w:rPrChange w:id="4306" w:author="Kaski Maiju" w:date="2025-03-19T14:31:00Z" w16du:dateUtc="2025-03-19T12:31:00Z">
              <w:rPr>
                <w:color w:val="21A7FF" w:themeColor="accent1" w:themeTint="99"/>
              </w:rPr>
            </w:rPrChange>
          </w:rPr>
          <w:delText xml:space="preserve"> [2].</w:delText>
        </w:r>
        <w:r w:rsidRPr="00144266" w:rsidDel="006D0F9C">
          <w:rPr>
            <w:color w:val="21A7FF" w:themeColor="accent1" w:themeTint="99"/>
            <w:highlight w:val="yellow"/>
            <w:rPrChange w:id="4307" w:author="Kaski Maiju" w:date="2025-03-19T14:31:00Z" w16du:dateUtc="2025-03-19T12:31:00Z">
              <w:rPr>
                <w:color w:val="21A7FF" w:themeColor="accent1" w:themeTint="99"/>
              </w:rPr>
            </w:rPrChange>
          </w:rPr>
          <w:delText xml:space="preserve">” </w:delText>
        </w:r>
      </w:del>
    </w:p>
    <w:p w14:paraId="30546D4A" w14:textId="5A32F70F" w:rsidR="00CF10E3" w:rsidRPr="00144266" w:rsidDel="006D0F9C" w:rsidRDefault="00CF10E3">
      <w:pPr>
        <w:rPr>
          <w:del w:id="4308" w:author="Kaski Maiju" w:date="2024-09-23T15:05:00Z" w16du:dateUtc="2024-09-23T12:05:00Z"/>
          <w:color w:val="21A7FF" w:themeColor="accent1" w:themeTint="99"/>
          <w:highlight w:val="yellow"/>
          <w:rPrChange w:id="4309" w:author="Kaski Maiju" w:date="2025-03-19T14:31:00Z" w16du:dateUtc="2025-03-19T12:31:00Z">
            <w:rPr>
              <w:del w:id="4310" w:author="Kaski Maiju" w:date="2024-09-23T15:05:00Z" w16du:dateUtc="2024-09-23T12:05:00Z"/>
              <w:color w:val="21A7FF" w:themeColor="accent1" w:themeTint="99"/>
            </w:rPr>
          </w:rPrChange>
        </w:rPr>
        <w:pPrChange w:id="4311" w:author="Kaski Maiju" w:date="2024-09-26T12:01:00Z" w16du:dateUtc="2024-09-26T09:01:00Z">
          <w:pPr>
            <w:pStyle w:val="Leipteksti"/>
            <w:suppressAutoHyphens/>
          </w:pPr>
        </w:pPrChange>
      </w:pPr>
      <w:del w:id="4312" w:author="Kaski Maiju" w:date="2024-09-23T15:05:00Z" w16du:dateUtc="2024-09-23T12:05:00Z">
        <w:r w:rsidRPr="00144266" w:rsidDel="006D0F9C">
          <w:rPr>
            <w:color w:val="21A7FF" w:themeColor="accent1" w:themeTint="99"/>
            <w:highlight w:val="yellow"/>
            <w:rPrChange w:id="4313" w:author="Kaski Maiju" w:date="2025-03-19T14:31:00Z" w16du:dateUtc="2025-03-19T12:31:00Z">
              <w:rPr>
                <w:color w:val="21A7FF" w:themeColor="accent1" w:themeTint="99"/>
              </w:rPr>
            </w:rPrChange>
          </w:rPr>
          <w:delText xml:space="preserve">should be included in the reference list as follows: </w:delText>
        </w:r>
      </w:del>
    </w:p>
    <w:p w14:paraId="31F16AC7" w14:textId="6CAB1E62" w:rsidR="00CF10E3" w:rsidRPr="00144266" w:rsidDel="006D0F9C" w:rsidRDefault="00CF10E3">
      <w:pPr>
        <w:rPr>
          <w:del w:id="4314" w:author="Kaski Maiju" w:date="2024-09-23T15:05:00Z" w16du:dateUtc="2024-09-23T12:05:00Z"/>
          <w:color w:val="21A7FF" w:themeColor="accent1" w:themeTint="99"/>
          <w:highlight w:val="yellow"/>
          <w:rPrChange w:id="4315" w:author="Kaski Maiju" w:date="2025-03-19T14:31:00Z" w16du:dateUtc="2025-03-19T12:31:00Z">
            <w:rPr>
              <w:del w:id="4316" w:author="Kaski Maiju" w:date="2024-09-23T15:05:00Z" w16du:dateUtc="2024-09-23T12:05:00Z"/>
              <w:color w:val="21A7FF" w:themeColor="accent1" w:themeTint="99"/>
            </w:rPr>
          </w:rPrChange>
        </w:rPr>
        <w:pPrChange w:id="4317" w:author="Kaski Maiju" w:date="2024-09-26T12:01:00Z" w16du:dateUtc="2024-09-26T09:01:00Z">
          <w:pPr>
            <w:pStyle w:val="Reference"/>
            <w:suppressAutoHyphens/>
          </w:pPr>
        </w:pPrChange>
      </w:pPr>
      <w:bookmarkStart w:id="4318" w:name="_Hlk58941431"/>
      <w:bookmarkStart w:id="4319" w:name="_Hlk58941398"/>
      <w:bookmarkEnd w:id="4263"/>
      <w:del w:id="4320" w:author="Kaski Maiju" w:date="2024-09-23T15:05:00Z" w16du:dateUtc="2024-09-23T12:05:00Z">
        <w:r w:rsidRPr="00144266" w:rsidDel="006D0F9C">
          <w:rPr>
            <w:color w:val="21A7FF" w:themeColor="accent1" w:themeTint="99"/>
            <w:highlight w:val="yellow"/>
            <w:rPrChange w:id="4321" w:author="Kaski Maiju" w:date="2025-03-19T14:31:00Z" w16du:dateUtc="2025-03-19T12:31:00Z">
              <w:rPr>
                <w:color w:val="21A7FF" w:themeColor="accent1" w:themeTint="99"/>
              </w:rPr>
            </w:rPrChange>
          </w:rPr>
          <w:delText>Hawking, S. (2001) The Universe in a Nutshell.</w:delText>
        </w:r>
      </w:del>
    </w:p>
    <w:p w14:paraId="159A254B" w14:textId="17A3E962" w:rsidR="00CF10E3" w:rsidRPr="00144266" w:rsidDel="006D0F9C" w:rsidRDefault="00CF10E3">
      <w:pPr>
        <w:rPr>
          <w:del w:id="4322" w:author="Kaski Maiju" w:date="2024-09-23T15:05:00Z" w16du:dateUtc="2024-09-23T12:05:00Z"/>
          <w:color w:val="21A7FF" w:themeColor="accent1" w:themeTint="99"/>
          <w:highlight w:val="yellow"/>
          <w:rPrChange w:id="4323" w:author="Kaski Maiju" w:date="2025-03-19T14:31:00Z" w16du:dateUtc="2025-03-19T12:31:00Z">
            <w:rPr>
              <w:del w:id="4324" w:author="Kaski Maiju" w:date="2024-09-23T15:05:00Z" w16du:dateUtc="2024-09-23T12:05:00Z"/>
              <w:color w:val="21A7FF" w:themeColor="accent1" w:themeTint="99"/>
            </w:rPr>
          </w:rPrChange>
        </w:rPr>
        <w:pPrChange w:id="4325" w:author="Kaski Maiju" w:date="2024-09-26T12:01:00Z" w16du:dateUtc="2024-09-26T09:01:00Z">
          <w:pPr>
            <w:pStyle w:val="Reference"/>
            <w:suppressAutoHyphens/>
          </w:pPr>
        </w:pPrChange>
      </w:pPr>
      <w:bookmarkStart w:id="4326" w:name="_Hlk58941458"/>
      <w:bookmarkEnd w:id="4318"/>
      <w:del w:id="4327" w:author="Kaski Maiju" w:date="2024-09-23T15:05:00Z" w16du:dateUtc="2024-09-23T12:05:00Z">
        <w:r w:rsidRPr="00144266" w:rsidDel="006D0F9C">
          <w:rPr>
            <w:color w:val="21A7FF" w:themeColor="accent1" w:themeTint="99"/>
            <w:highlight w:val="yellow"/>
            <w:rPrChange w:id="4328" w:author="Kaski Maiju" w:date="2025-03-19T14:31:00Z" w16du:dateUtc="2025-03-19T12:31:00Z">
              <w:rPr>
                <w:color w:val="21A7FF" w:themeColor="accent1" w:themeTint="99"/>
              </w:rPr>
            </w:rPrChange>
          </w:rPr>
          <w:delText>Hawking, S. (1988) A Brief History of Time.</w:delText>
        </w:r>
      </w:del>
    </w:p>
    <w:bookmarkEnd w:id="4319"/>
    <w:bookmarkEnd w:id="4326"/>
    <w:p w14:paraId="55956F48" w14:textId="51EFE3EB" w:rsidR="003032C4" w:rsidRPr="00144266" w:rsidDel="006D0F9C" w:rsidRDefault="009F4A19">
      <w:pPr>
        <w:rPr>
          <w:del w:id="4329" w:author="Kaski Maiju" w:date="2024-09-23T15:05:00Z" w16du:dateUtc="2024-09-23T12:05:00Z"/>
          <w:color w:val="21A7FF" w:themeColor="accent1" w:themeTint="99"/>
          <w:highlight w:val="yellow"/>
          <w:rPrChange w:id="4330" w:author="Kaski Maiju" w:date="2025-03-19T14:31:00Z" w16du:dateUtc="2025-03-19T12:31:00Z">
            <w:rPr>
              <w:del w:id="4331" w:author="Kaski Maiju" w:date="2024-09-23T15:05:00Z" w16du:dateUtc="2024-09-23T12:05:00Z"/>
              <w:color w:val="21A7FF" w:themeColor="accent1" w:themeTint="99"/>
            </w:rPr>
          </w:rPrChange>
        </w:rPr>
        <w:pPrChange w:id="4332" w:author="Kaski Maiju" w:date="2024-09-26T12:01:00Z" w16du:dateUtc="2024-09-26T09:01:00Z">
          <w:pPr>
            <w:pStyle w:val="Leipteksti"/>
            <w:suppressAutoHyphens/>
          </w:pPr>
        </w:pPrChange>
      </w:pPr>
      <w:del w:id="4333" w:author="Kaski Maiju" w:date="2024-09-23T15:05:00Z" w16du:dateUtc="2024-09-23T12:05:00Z">
        <w:r w:rsidRPr="00144266" w:rsidDel="006D0F9C">
          <w:rPr>
            <w:color w:val="21A7FF" w:themeColor="accent1" w:themeTint="99"/>
            <w:highlight w:val="yellow"/>
            <w:rPrChange w:id="4334" w:author="Kaski Maiju" w:date="2025-03-19T14:31:00Z" w16du:dateUtc="2025-03-19T12:31:00Z">
              <w:rPr>
                <w:color w:val="21A7FF" w:themeColor="accent1" w:themeTint="99"/>
              </w:rPr>
            </w:rPrChange>
          </w:rPr>
          <w:delText xml:space="preserve">The </w:delText>
        </w:r>
        <w:r w:rsidRPr="00144266" w:rsidDel="006D0F9C">
          <w:rPr>
            <w:b/>
            <w:bCs/>
            <w:color w:val="21A7FF" w:themeColor="accent1" w:themeTint="99"/>
            <w:highlight w:val="yellow"/>
            <w:rPrChange w:id="4335" w:author="Kaski Maiju" w:date="2025-03-19T14:31:00Z" w16du:dateUtc="2025-03-19T12:31:00Z">
              <w:rPr>
                <w:b/>
                <w:bCs/>
                <w:color w:val="21A7FF" w:themeColor="accent1" w:themeTint="99"/>
              </w:rPr>
            </w:rPrChange>
          </w:rPr>
          <w:delText>R</w:delText>
        </w:r>
        <w:r w:rsidR="009630F5" w:rsidRPr="00144266" w:rsidDel="006D0F9C">
          <w:rPr>
            <w:b/>
            <w:bCs/>
            <w:color w:val="21A7FF" w:themeColor="accent1" w:themeTint="99"/>
            <w:highlight w:val="yellow"/>
            <w:rPrChange w:id="4336" w:author="Kaski Maiju" w:date="2025-03-19T14:31:00Z" w16du:dateUtc="2025-03-19T12:31:00Z">
              <w:rPr>
                <w:b/>
                <w:bCs/>
                <w:color w:val="21A7FF" w:themeColor="accent1" w:themeTint="99"/>
              </w:rPr>
            </w:rPrChange>
          </w:rPr>
          <w:delText xml:space="preserve">eference </w:delText>
        </w:r>
        <w:r w:rsidR="00CB7D0F" w:rsidRPr="00144266" w:rsidDel="006D0F9C">
          <w:rPr>
            <w:b/>
            <w:bCs/>
            <w:color w:val="21A7FF" w:themeColor="accent1" w:themeTint="99"/>
            <w:highlight w:val="yellow"/>
            <w:rPrChange w:id="4337" w:author="Kaski Maiju" w:date="2025-03-19T14:31:00Z" w16du:dateUtc="2025-03-19T12:31:00Z">
              <w:rPr>
                <w:b/>
                <w:bCs/>
                <w:color w:val="21A7FF" w:themeColor="accent1" w:themeTint="99"/>
              </w:rPr>
            </w:rPrChange>
          </w:rPr>
          <w:delText>list</w:delText>
        </w:r>
        <w:r w:rsidR="00CB7D0F" w:rsidRPr="00144266" w:rsidDel="006D0F9C">
          <w:rPr>
            <w:color w:val="21A7FF" w:themeColor="accent1" w:themeTint="99"/>
            <w:highlight w:val="yellow"/>
            <w:rPrChange w:id="4338" w:author="Kaski Maiju" w:date="2025-03-19T14:31:00Z" w16du:dateUtc="2025-03-19T12:31:00Z">
              <w:rPr>
                <w:color w:val="21A7FF" w:themeColor="accent1" w:themeTint="99"/>
              </w:rPr>
            </w:rPrChange>
          </w:rPr>
          <w:delText xml:space="preserve"> </w:delText>
        </w:r>
        <w:r w:rsidRPr="00144266" w:rsidDel="006D0F9C">
          <w:rPr>
            <w:color w:val="21A7FF" w:themeColor="accent1" w:themeTint="99"/>
            <w:highlight w:val="yellow"/>
            <w:rPrChange w:id="4339" w:author="Kaski Maiju" w:date="2025-03-19T14:31:00Z" w16du:dateUtc="2025-03-19T12:31:00Z">
              <w:rPr>
                <w:color w:val="21A7FF" w:themeColor="accent1" w:themeTint="99"/>
              </w:rPr>
            </w:rPrChange>
          </w:rPr>
          <w:delText>style will add a number for the reference as soon as you start typing the text and the paragraph will automatically align with the first line of text. Press</w:delText>
        </w:r>
        <w:r w:rsidR="0022582A" w:rsidRPr="00144266" w:rsidDel="006D0F9C">
          <w:rPr>
            <w:color w:val="21A7FF" w:themeColor="accent1" w:themeTint="99"/>
            <w:highlight w:val="yellow"/>
            <w:rPrChange w:id="4340" w:author="Kaski Maiju" w:date="2025-03-19T14:31:00Z" w16du:dateUtc="2025-03-19T12:31:00Z">
              <w:rPr>
                <w:color w:val="21A7FF" w:themeColor="accent1" w:themeTint="99"/>
              </w:rPr>
            </w:rPrChange>
          </w:rPr>
          <w:delText xml:space="preserve"> </w:delText>
        </w:r>
        <w:r w:rsidRPr="00144266" w:rsidDel="006D0F9C">
          <w:rPr>
            <w:color w:val="21A7FF" w:themeColor="accent1" w:themeTint="99"/>
            <w:highlight w:val="yellow"/>
            <w:rPrChange w:id="4341" w:author="Kaski Maiju" w:date="2025-03-19T14:31:00Z" w16du:dateUtc="2025-03-19T12:31:00Z">
              <w:rPr>
                <w:color w:val="21A7FF" w:themeColor="accent1" w:themeTint="99"/>
              </w:rPr>
            </w:rPrChange>
          </w:rPr>
          <w:delText xml:space="preserve">return to </w:delText>
        </w:r>
        <w:r w:rsidR="00213436" w:rsidRPr="00144266" w:rsidDel="006D0F9C">
          <w:rPr>
            <w:color w:val="21A7FF" w:themeColor="accent1" w:themeTint="99"/>
            <w:highlight w:val="yellow"/>
            <w:rPrChange w:id="4342" w:author="Kaski Maiju" w:date="2025-03-19T14:31:00Z" w16du:dateUtc="2025-03-19T12:31:00Z">
              <w:rPr>
                <w:color w:val="21A7FF" w:themeColor="accent1" w:themeTint="99"/>
              </w:rPr>
            </w:rPrChange>
          </w:rPr>
          <w:delText>enter a new reference in the list.</w:delText>
        </w:r>
      </w:del>
    </w:p>
    <w:p w14:paraId="60DB1078" w14:textId="6D7238E0" w:rsidR="0004255E" w:rsidRPr="00144266" w:rsidDel="006D0F9C" w:rsidRDefault="0004255E">
      <w:pPr>
        <w:rPr>
          <w:del w:id="4343" w:author="Kaski Maiju" w:date="2024-09-23T15:05:00Z" w16du:dateUtc="2024-09-23T12:05:00Z"/>
          <w:highlight w:val="yellow"/>
          <w:rPrChange w:id="4344" w:author="Kaski Maiju" w:date="2025-03-19T14:31:00Z" w16du:dateUtc="2025-03-19T12:31:00Z">
            <w:rPr>
              <w:del w:id="4345" w:author="Kaski Maiju" w:date="2024-09-23T15:05:00Z" w16du:dateUtc="2024-09-23T12:05:00Z"/>
            </w:rPr>
          </w:rPrChange>
        </w:rPr>
        <w:pPrChange w:id="4346" w:author="Kaski Maiju" w:date="2024-09-26T12:01:00Z" w16du:dateUtc="2024-09-26T09:01:00Z">
          <w:pPr>
            <w:pStyle w:val="Otsikko1"/>
            <w:suppressAutoHyphens/>
          </w:pPr>
        </w:pPrChange>
      </w:pPr>
      <w:bookmarkStart w:id="4347" w:name="_Toc170377937"/>
      <w:bookmarkEnd w:id="4256"/>
      <w:del w:id="4348" w:author="Kaski Maiju" w:date="2024-09-23T15:05:00Z" w16du:dateUtc="2024-09-23T12:05:00Z">
        <w:r w:rsidRPr="00144266" w:rsidDel="006D0F9C">
          <w:rPr>
            <w:highlight w:val="yellow"/>
            <w:rPrChange w:id="4349" w:author="Kaski Maiju" w:date="2025-03-19T14:31:00Z" w16du:dateUtc="2025-03-19T12:31:00Z">
              <w:rPr>
                <w:b w:val="0"/>
                <w:bCs w:val="0"/>
                <w:caps w:val="0"/>
              </w:rPr>
            </w:rPrChange>
          </w:rPr>
          <w:delText>Further reading</w:delText>
        </w:r>
        <w:bookmarkEnd w:id="4347"/>
      </w:del>
    </w:p>
    <w:p w14:paraId="4F13BA56" w14:textId="0A604B84" w:rsidR="0004255E" w:rsidRPr="00144266" w:rsidDel="006D0F9C" w:rsidRDefault="0004255E">
      <w:pPr>
        <w:rPr>
          <w:del w:id="4350" w:author="Kaski Maiju" w:date="2024-09-23T15:05:00Z" w16du:dateUtc="2024-09-23T12:05:00Z"/>
          <w:highlight w:val="yellow"/>
          <w:rPrChange w:id="4351" w:author="Kaski Maiju" w:date="2025-03-19T14:31:00Z" w16du:dateUtc="2025-03-19T12:31:00Z">
            <w:rPr>
              <w:del w:id="4352" w:author="Kaski Maiju" w:date="2024-09-23T15:05:00Z" w16du:dateUtc="2024-09-23T12:05:00Z"/>
            </w:rPr>
          </w:rPrChange>
        </w:rPr>
        <w:pPrChange w:id="4353" w:author="Kaski Maiju" w:date="2024-09-26T12:01:00Z" w16du:dateUtc="2024-09-26T09:01:00Z">
          <w:pPr>
            <w:pStyle w:val="Heading1separationline"/>
            <w:suppressAutoHyphens/>
          </w:pPr>
        </w:pPrChange>
      </w:pPr>
    </w:p>
    <w:p w14:paraId="42E060EA" w14:textId="31EDF6C1" w:rsidR="0022582A" w:rsidRPr="00144266" w:rsidDel="006D0F9C" w:rsidRDefault="0022582A">
      <w:pPr>
        <w:rPr>
          <w:del w:id="4354" w:author="Kaski Maiju" w:date="2024-09-23T15:05:00Z" w16du:dateUtc="2024-09-23T12:05:00Z"/>
          <w:color w:val="21A7FF" w:themeColor="accent1" w:themeTint="99"/>
          <w:highlight w:val="yellow"/>
          <w:rPrChange w:id="4355" w:author="Kaski Maiju" w:date="2025-03-19T14:31:00Z" w16du:dateUtc="2025-03-19T12:31:00Z">
            <w:rPr>
              <w:del w:id="4356" w:author="Kaski Maiju" w:date="2024-09-23T15:05:00Z" w16du:dateUtc="2024-09-23T12:05:00Z"/>
              <w:color w:val="21A7FF" w:themeColor="accent1" w:themeTint="99"/>
            </w:rPr>
          </w:rPrChange>
        </w:rPr>
        <w:pPrChange w:id="4357" w:author="Kaski Maiju" w:date="2024-09-26T12:01:00Z" w16du:dateUtc="2024-09-26T09:01:00Z">
          <w:pPr>
            <w:pStyle w:val="Leipteksti"/>
            <w:suppressAutoHyphens/>
          </w:pPr>
        </w:pPrChange>
      </w:pPr>
      <w:bookmarkStart w:id="4358" w:name="_Hlk58941611"/>
      <w:bookmarkStart w:id="4359" w:name="_Hlk59209242"/>
      <w:del w:id="4360" w:author="Kaski Maiju" w:date="2024-09-23T15:05:00Z" w16du:dateUtc="2024-09-23T12:05:00Z">
        <w:r w:rsidRPr="00144266" w:rsidDel="006D0F9C">
          <w:rPr>
            <w:color w:val="21A7FF" w:themeColor="accent1" w:themeTint="99"/>
            <w:highlight w:val="yellow"/>
            <w:rPrChange w:id="4361" w:author="Kaski Maiju" w:date="2025-03-19T14:31:00Z" w16du:dateUtc="2025-03-19T12:31:00Z">
              <w:rPr>
                <w:color w:val="21A7FF" w:themeColor="accent1" w:themeTint="99"/>
              </w:rPr>
            </w:rPrChange>
          </w:rPr>
          <w:delText xml:space="preserve">Any texts that are recommended to the reader without direct reference in the text should be listed within this section using the same syntax as the reference list. Sources should be listed using the </w:delText>
        </w:r>
        <w:r w:rsidRPr="00144266" w:rsidDel="006D0F9C">
          <w:rPr>
            <w:b/>
            <w:bCs/>
            <w:color w:val="21A7FF" w:themeColor="accent1" w:themeTint="99"/>
            <w:highlight w:val="yellow"/>
            <w:rPrChange w:id="4362" w:author="Kaski Maiju" w:date="2025-03-19T14:31:00Z" w16du:dateUtc="2025-03-19T12:31:00Z">
              <w:rPr>
                <w:b/>
                <w:bCs/>
                <w:color w:val="21A7FF" w:themeColor="accent1" w:themeTint="99"/>
              </w:rPr>
            </w:rPrChange>
          </w:rPr>
          <w:delText>Further reading</w:delText>
        </w:r>
        <w:r w:rsidRPr="00144266" w:rsidDel="006D0F9C">
          <w:rPr>
            <w:color w:val="21A7FF" w:themeColor="accent1" w:themeTint="99"/>
            <w:highlight w:val="yellow"/>
            <w:rPrChange w:id="4363" w:author="Kaski Maiju" w:date="2025-03-19T14:31:00Z" w16du:dateUtc="2025-03-19T12:31:00Z">
              <w:rPr>
                <w:color w:val="21A7FF" w:themeColor="accent1" w:themeTint="99"/>
              </w:rPr>
            </w:rPrChange>
          </w:rPr>
          <w:delText xml:space="preserve"> style.</w:delText>
        </w:r>
      </w:del>
    </w:p>
    <w:p w14:paraId="34F2CB86" w14:textId="1A26ECC5" w:rsidR="0022582A" w:rsidRPr="00144266" w:rsidDel="006D0F9C" w:rsidRDefault="0022582A">
      <w:pPr>
        <w:rPr>
          <w:del w:id="4364" w:author="Kaski Maiju" w:date="2024-09-23T15:05:00Z" w16du:dateUtc="2024-09-23T12:05:00Z"/>
          <w:color w:val="21A7FF" w:themeColor="accent1" w:themeTint="99"/>
          <w:highlight w:val="yellow"/>
          <w:rPrChange w:id="4365" w:author="Kaski Maiju" w:date="2025-03-19T14:31:00Z" w16du:dateUtc="2025-03-19T12:31:00Z">
            <w:rPr>
              <w:del w:id="4366" w:author="Kaski Maiju" w:date="2024-09-23T15:05:00Z" w16du:dateUtc="2024-09-23T12:05:00Z"/>
              <w:color w:val="21A7FF" w:themeColor="accent1" w:themeTint="99"/>
            </w:rPr>
          </w:rPrChange>
        </w:rPr>
        <w:pPrChange w:id="4367" w:author="Kaski Maiju" w:date="2024-09-26T12:01:00Z" w16du:dateUtc="2024-09-26T09:01:00Z">
          <w:pPr>
            <w:pStyle w:val="Furtherreading"/>
            <w:suppressAutoHyphens/>
          </w:pPr>
        </w:pPrChange>
      </w:pPr>
      <w:bookmarkStart w:id="4368" w:name="_Hlk58941649"/>
      <w:bookmarkEnd w:id="4358"/>
      <w:del w:id="4369" w:author="Kaski Maiju" w:date="2024-09-23T15:05:00Z" w16du:dateUtc="2024-09-23T12:05:00Z">
        <w:r w:rsidRPr="00144266" w:rsidDel="006D0F9C">
          <w:rPr>
            <w:color w:val="21A7FF" w:themeColor="accent1" w:themeTint="99"/>
            <w:highlight w:val="yellow"/>
            <w:rPrChange w:id="4370" w:author="Kaski Maiju" w:date="2025-03-19T14:31:00Z" w16du:dateUtc="2025-03-19T12:31:00Z">
              <w:rPr>
                <w:color w:val="21A7FF" w:themeColor="accent1" w:themeTint="99"/>
              </w:rPr>
            </w:rPrChange>
          </w:rPr>
          <w:delText>Einstein, A. (1905) Relativity: The Special and General Theory of Relativity</w:delText>
        </w:r>
      </w:del>
    </w:p>
    <w:p w14:paraId="61769757" w14:textId="19EAF309" w:rsidR="00001616" w:rsidRPr="00144266" w:rsidDel="006D0F9C" w:rsidRDefault="0022582A">
      <w:pPr>
        <w:rPr>
          <w:del w:id="4371" w:author="Kaski Maiju" w:date="2024-09-23T15:05:00Z" w16du:dateUtc="2024-09-23T12:05:00Z"/>
          <w:color w:val="21A7FF" w:themeColor="accent1" w:themeTint="99"/>
          <w:highlight w:val="yellow"/>
          <w:rPrChange w:id="4372" w:author="Kaski Maiju" w:date="2025-03-19T14:31:00Z" w16du:dateUtc="2025-03-19T12:31:00Z">
            <w:rPr>
              <w:del w:id="4373" w:author="Kaski Maiju" w:date="2024-09-23T15:05:00Z" w16du:dateUtc="2024-09-23T12:05:00Z"/>
              <w:color w:val="21A7FF" w:themeColor="accent1" w:themeTint="99"/>
            </w:rPr>
          </w:rPrChange>
        </w:rPr>
        <w:pPrChange w:id="4374" w:author="Kaski Maiju" w:date="2024-09-26T12:01:00Z" w16du:dateUtc="2024-09-26T09:01:00Z">
          <w:pPr>
            <w:pStyle w:val="Furtherreading"/>
            <w:suppressAutoHyphens/>
          </w:pPr>
        </w:pPrChange>
      </w:pPr>
      <w:del w:id="4375" w:author="Kaski Maiju" w:date="2024-09-23T15:05:00Z" w16du:dateUtc="2024-09-23T12:05:00Z">
        <w:r w:rsidRPr="00144266" w:rsidDel="006D0F9C">
          <w:rPr>
            <w:color w:val="21A7FF" w:themeColor="accent1" w:themeTint="99"/>
            <w:highlight w:val="yellow"/>
            <w:rPrChange w:id="4376" w:author="Kaski Maiju" w:date="2025-03-19T14:31:00Z" w16du:dateUtc="2025-03-19T12:31:00Z">
              <w:rPr>
                <w:color w:val="21A7FF" w:themeColor="accent1" w:themeTint="99"/>
              </w:rPr>
            </w:rPrChange>
          </w:rPr>
          <w:delText>Idle, E. (1984) The Galaxy Song</w:delText>
        </w:r>
      </w:del>
    </w:p>
    <w:p w14:paraId="1D98BF45" w14:textId="251BC7D2" w:rsidR="00001616" w:rsidRPr="00144266" w:rsidDel="006D0F9C" w:rsidRDefault="00001616">
      <w:pPr>
        <w:rPr>
          <w:del w:id="4377" w:author="Kaski Maiju" w:date="2024-09-23T15:05:00Z" w16du:dateUtc="2024-09-23T12:05:00Z"/>
          <w:sz w:val="22"/>
          <w:highlight w:val="yellow"/>
          <w:rPrChange w:id="4378" w:author="Kaski Maiju" w:date="2025-03-19T14:31:00Z" w16du:dateUtc="2025-03-19T12:31:00Z">
            <w:rPr>
              <w:del w:id="4379" w:author="Kaski Maiju" w:date="2024-09-23T15:05:00Z" w16du:dateUtc="2024-09-23T12:05:00Z"/>
              <w:sz w:val="22"/>
            </w:rPr>
          </w:rPrChange>
        </w:rPr>
        <w:pPrChange w:id="4380" w:author="Kaski Maiju" w:date="2024-09-26T12:01:00Z" w16du:dateUtc="2024-09-26T09:01:00Z">
          <w:pPr>
            <w:suppressAutoHyphens/>
            <w:spacing w:after="200" w:line="276" w:lineRule="auto"/>
          </w:pPr>
        </w:pPrChange>
      </w:pPr>
      <w:del w:id="4381" w:author="Kaski Maiju" w:date="2024-09-23T15:05:00Z" w16du:dateUtc="2024-09-23T12:05:00Z">
        <w:r w:rsidRPr="00144266" w:rsidDel="006D0F9C">
          <w:rPr>
            <w:highlight w:val="yellow"/>
            <w:rPrChange w:id="4382" w:author="Kaski Maiju" w:date="2025-03-19T14:31:00Z" w16du:dateUtc="2025-03-19T12:31:00Z">
              <w:rPr/>
            </w:rPrChange>
          </w:rPr>
          <w:br w:type="page"/>
        </w:r>
      </w:del>
    </w:p>
    <w:p w14:paraId="07EE8BAB" w14:textId="5AFC00CF" w:rsidR="00001616" w:rsidRPr="00144266" w:rsidDel="006D0F9C" w:rsidRDefault="00001616">
      <w:pPr>
        <w:rPr>
          <w:del w:id="4383" w:author="Kaski Maiju" w:date="2024-09-23T15:05:00Z" w16du:dateUtc="2024-09-23T12:05:00Z"/>
          <w:highlight w:val="yellow"/>
          <w:rPrChange w:id="4384" w:author="Kaski Maiju" w:date="2025-03-19T14:31:00Z" w16du:dateUtc="2025-03-19T12:31:00Z">
            <w:rPr>
              <w:del w:id="4385" w:author="Kaski Maiju" w:date="2024-09-23T15:05:00Z" w16du:dateUtc="2024-09-23T12:05:00Z"/>
            </w:rPr>
          </w:rPrChange>
        </w:rPr>
        <w:pPrChange w:id="4386" w:author="Kaski Maiju" w:date="2024-09-26T12:01:00Z" w16du:dateUtc="2024-09-26T09:01:00Z">
          <w:pPr>
            <w:pStyle w:val="Otsikko1"/>
            <w:suppressAutoHyphens/>
          </w:pPr>
        </w:pPrChange>
      </w:pPr>
      <w:bookmarkStart w:id="4387" w:name="_Toc170377938"/>
      <w:del w:id="4388" w:author="Kaski Maiju" w:date="2024-09-23T15:05:00Z" w16du:dateUtc="2024-09-23T12:05:00Z">
        <w:r w:rsidRPr="00144266" w:rsidDel="006D0F9C">
          <w:rPr>
            <w:highlight w:val="yellow"/>
            <w:rPrChange w:id="4389" w:author="Kaski Maiju" w:date="2025-03-19T14:31:00Z" w16du:dateUtc="2025-03-19T12:31:00Z">
              <w:rPr>
                <w:b w:val="0"/>
                <w:bCs w:val="0"/>
                <w:caps w:val="0"/>
              </w:rPr>
            </w:rPrChange>
          </w:rPr>
          <w:delText>Index</w:delText>
        </w:r>
        <w:bookmarkEnd w:id="4387"/>
      </w:del>
    </w:p>
    <w:p w14:paraId="6570CB2D" w14:textId="3C287B1F" w:rsidR="00E5035D" w:rsidRPr="00144266" w:rsidDel="006D0F9C" w:rsidRDefault="00326BB4">
      <w:pPr>
        <w:rPr>
          <w:del w:id="4390" w:author="Kaski Maiju" w:date="2024-09-23T15:05:00Z" w16du:dateUtc="2024-09-23T12:05:00Z"/>
          <w:highlight w:val="yellow"/>
          <w:rPrChange w:id="4391" w:author="Kaski Maiju" w:date="2025-03-19T14:31:00Z" w16du:dateUtc="2025-03-19T12:31:00Z">
            <w:rPr>
              <w:del w:id="4392" w:author="Kaski Maiju" w:date="2024-09-23T15:05:00Z" w16du:dateUtc="2024-09-23T12:05:00Z"/>
            </w:rPr>
          </w:rPrChange>
        </w:rPr>
        <w:pPrChange w:id="4393" w:author="Kaski Maiju" w:date="2024-09-26T12:01:00Z" w16du:dateUtc="2024-09-26T09:01:00Z">
          <w:pPr>
            <w:pStyle w:val="Leipteksti"/>
            <w:suppressAutoHyphens/>
          </w:pPr>
        </w:pPrChange>
      </w:pPr>
      <w:del w:id="4394" w:author="Kaski Maiju" w:date="2024-09-23T15:05:00Z" w16du:dateUtc="2024-09-23T12:05:00Z">
        <w:r w:rsidRPr="00144266" w:rsidDel="006D0F9C">
          <w:rPr>
            <w:sz w:val="22"/>
            <w:highlight w:val="yellow"/>
            <w:rPrChange w:id="4395" w:author="Kaski Maiju" w:date="2025-03-19T14:31:00Z" w16du:dateUtc="2025-03-19T12:31:00Z">
              <w:rPr/>
            </w:rPrChange>
          </w:rPr>
          <w:fldChar w:fldCharType="begin"/>
        </w:r>
        <w:r w:rsidRPr="00144266" w:rsidDel="006D0F9C">
          <w:rPr>
            <w:highlight w:val="yellow"/>
            <w:rPrChange w:id="4396" w:author="Kaski Maiju" w:date="2025-03-19T14:31:00Z" w16du:dateUtc="2025-03-19T12:31:00Z">
              <w:rPr/>
            </w:rPrChange>
          </w:rPr>
          <w:delInstrText xml:space="preserve"> INDEX \c "2" \z "2057" </w:delInstrText>
        </w:r>
        <w:r w:rsidRPr="00144266" w:rsidDel="006D0F9C">
          <w:rPr>
            <w:sz w:val="22"/>
            <w:highlight w:val="yellow"/>
            <w:rPrChange w:id="4397" w:author="Kaski Maiju" w:date="2025-03-19T14:31:00Z" w16du:dateUtc="2025-03-19T12:31:00Z">
              <w:rPr/>
            </w:rPrChange>
          </w:rPr>
          <w:fldChar w:fldCharType="separate"/>
        </w:r>
        <w:r w:rsidRPr="00144266" w:rsidDel="006D0F9C">
          <w:rPr>
            <w:b/>
            <w:bCs/>
            <w:noProof/>
            <w:highlight w:val="yellow"/>
            <w:lang w:val="en-US"/>
            <w:rPrChange w:id="4398" w:author="Kaski Maiju" w:date="2025-03-19T14:31:00Z" w16du:dateUtc="2025-03-19T12:31:00Z">
              <w:rPr>
                <w:b/>
                <w:bCs/>
                <w:noProof/>
                <w:lang w:val="en-US"/>
              </w:rPr>
            </w:rPrChange>
          </w:rPr>
          <w:delText>No index entries found.</w:delText>
        </w:r>
        <w:r w:rsidRPr="00144266" w:rsidDel="006D0F9C">
          <w:rPr>
            <w:sz w:val="22"/>
            <w:highlight w:val="yellow"/>
            <w:rPrChange w:id="4399" w:author="Kaski Maiju" w:date="2025-03-19T14:31:00Z" w16du:dateUtc="2025-03-19T12:31:00Z">
              <w:rPr/>
            </w:rPrChange>
          </w:rPr>
          <w:fldChar w:fldCharType="end"/>
        </w:r>
      </w:del>
    </w:p>
    <w:bookmarkEnd w:id="4359"/>
    <w:bookmarkEnd w:id="4368"/>
    <w:p w14:paraId="332F760F" w14:textId="0A693719" w:rsidR="00456DE1" w:rsidRPr="00144266" w:rsidDel="006D0F9C" w:rsidRDefault="00456DE1">
      <w:pPr>
        <w:rPr>
          <w:del w:id="4400" w:author="Kaski Maiju" w:date="2024-09-23T15:06:00Z" w16du:dateUtc="2024-09-23T12:06:00Z"/>
          <w:highlight w:val="yellow"/>
          <w:rPrChange w:id="4401" w:author="Kaski Maiju" w:date="2025-03-19T14:31:00Z" w16du:dateUtc="2025-03-19T12:31:00Z">
            <w:rPr>
              <w:del w:id="4402" w:author="Kaski Maiju" w:date="2024-09-23T15:06:00Z" w16du:dateUtc="2024-09-23T12:06:00Z"/>
            </w:rPr>
          </w:rPrChange>
        </w:rPr>
        <w:pPrChange w:id="4403" w:author="Kaski Maiju" w:date="2024-09-26T12:01:00Z" w16du:dateUtc="2024-09-26T09:01:00Z">
          <w:pPr>
            <w:pStyle w:val="Leipteksti"/>
            <w:suppressAutoHyphens/>
          </w:pPr>
        </w:pPrChange>
      </w:pPr>
    </w:p>
    <w:p w14:paraId="3ED0E8D4" w14:textId="4422059E" w:rsidR="00E877DC" w:rsidRPr="00144266" w:rsidDel="006D0F9C" w:rsidRDefault="00E877DC">
      <w:pPr>
        <w:rPr>
          <w:del w:id="4404" w:author="Kaski Maiju" w:date="2024-09-23T15:05:00Z" w16du:dateUtc="2024-09-23T12:05:00Z"/>
          <w:rFonts w:eastAsia="Calibri" w:cs="Calibri"/>
          <w:color w:val="407EC9"/>
          <w:sz w:val="28"/>
          <w:szCs w:val="28"/>
          <w:highlight w:val="yellow"/>
          <w:rPrChange w:id="4405" w:author="Kaski Maiju" w:date="2025-03-19T14:31:00Z" w16du:dateUtc="2025-03-19T12:31:00Z">
            <w:rPr>
              <w:del w:id="4406" w:author="Kaski Maiju" w:date="2024-09-23T15:05:00Z" w16du:dateUtc="2024-09-23T12:05:00Z"/>
              <w:rFonts w:eastAsia="Calibri" w:cs="Calibri"/>
              <w:color w:val="407EC9"/>
              <w:sz w:val="28"/>
              <w:szCs w:val="28"/>
            </w:rPr>
          </w:rPrChange>
        </w:rPr>
        <w:pPrChange w:id="4407" w:author="Kaski Maiju" w:date="2024-09-26T12:01:00Z" w16du:dateUtc="2024-09-26T09:01:00Z">
          <w:pPr>
            <w:pStyle w:val="Equation"/>
            <w:suppressAutoHyphens/>
          </w:pPr>
        </w:pPrChange>
      </w:pPr>
      <w:del w:id="4408" w:author="Kaski Maiju" w:date="2024-09-23T15:06:00Z" w16du:dateUtc="2024-09-23T12:06:00Z">
        <w:r w:rsidRPr="00144266" w:rsidDel="006D0F9C">
          <w:rPr>
            <w:highlight w:val="yellow"/>
            <w:rPrChange w:id="4409" w:author="Kaski Maiju" w:date="2025-03-19T14:31:00Z" w16du:dateUtc="2025-03-19T12:31:00Z">
              <w:rPr/>
            </w:rPrChange>
          </w:rPr>
          <w:br w:type="page"/>
        </w:r>
      </w:del>
    </w:p>
    <w:p w14:paraId="18B74011" w14:textId="78F5C839" w:rsidR="00565EF6" w:rsidRPr="00144266" w:rsidDel="006D0F9C" w:rsidRDefault="00565EF6">
      <w:pPr>
        <w:rPr>
          <w:del w:id="4410" w:author="Kaski Maiju" w:date="2024-09-23T15:05:00Z" w16du:dateUtc="2024-09-23T12:05:00Z"/>
          <w:highlight w:val="yellow"/>
          <w:rPrChange w:id="4411" w:author="Kaski Maiju" w:date="2025-03-19T14:31:00Z" w16du:dateUtc="2025-03-19T12:31:00Z">
            <w:rPr>
              <w:del w:id="4412" w:author="Kaski Maiju" w:date="2024-09-23T15:05:00Z" w16du:dateUtc="2024-09-23T12:05:00Z"/>
            </w:rPr>
          </w:rPrChange>
        </w:rPr>
        <w:pPrChange w:id="4413" w:author="Kaski Maiju" w:date="2024-09-26T12:01:00Z" w16du:dateUtc="2024-09-26T09:01:00Z">
          <w:pPr>
            <w:pStyle w:val="Annex"/>
          </w:pPr>
        </w:pPrChange>
      </w:pPr>
      <w:bookmarkStart w:id="4414" w:name="_Hlk114734462"/>
      <w:commentRangeStart w:id="4415"/>
      <w:del w:id="4416" w:author="Kaski Maiju" w:date="2024-09-23T15:05:00Z" w16du:dateUtc="2024-09-23T12:05:00Z">
        <w:r w:rsidRPr="00144266" w:rsidDel="006D0F9C">
          <w:rPr>
            <w:highlight w:val="yellow"/>
            <w:rPrChange w:id="4417" w:author="Kaski Maiju" w:date="2025-03-19T14:31:00Z" w16du:dateUtc="2025-03-19T12:31:00Z">
              <w:rPr>
                <w:b w:val="0"/>
                <w:caps w:val="0"/>
              </w:rPr>
            </w:rPrChange>
          </w:rPr>
          <w:delText>Draft Use Cases FOR technical services</w:delText>
        </w:r>
      </w:del>
      <w:ins w:id="4418" w:author="Karlsson, Fredrik" w:date="2024-03-14T14:25:00Z">
        <w:del w:id="4419" w:author="Kaski Maiju" w:date="2024-09-23T15:05:00Z" w16du:dateUtc="2024-09-23T12:05:00Z">
          <w:r w:rsidR="006373AF" w:rsidRPr="00144266" w:rsidDel="006D0F9C">
            <w:rPr>
              <w:highlight w:val="yellow"/>
              <w:rPrChange w:id="4420" w:author="Kaski Maiju" w:date="2025-03-19T14:31:00Z" w16du:dateUtc="2025-03-19T12:31:00Z">
                <w:rPr>
                  <w:b w:val="0"/>
                  <w:caps w:val="0"/>
                </w:rPr>
              </w:rPrChange>
            </w:rPr>
            <w:delText>BLA BLA BLA II</w:delText>
          </w:r>
        </w:del>
      </w:ins>
    </w:p>
    <w:bookmarkEnd w:id="4414"/>
    <w:p w14:paraId="608F37C4" w14:textId="7A58F5CC" w:rsidR="0031508E" w:rsidRPr="00144266" w:rsidDel="006D0F9C" w:rsidRDefault="0031508E">
      <w:pPr>
        <w:rPr>
          <w:del w:id="4421" w:author="Kaski Maiju" w:date="2024-09-23T15:05:00Z" w16du:dateUtc="2024-09-23T12:05:00Z"/>
          <w:rFonts w:ascii="Calibri" w:eastAsia="Calibri" w:hAnsi="Calibri" w:cs="Times New Roman"/>
          <w:strike/>
          <w:sz w:val="22"/>
          <w:highlight w:val="yellow"/>
          <w:rPrChange w:id="4422" w:author="Kaski Maiju" w:date="2025-03-19T14:31:00Z" w16du:dateUtc="2025-03-19T12:31:00Z">
            <w:rPr>
              <w:del w:id="4423" w:author="Kaski Maiju" w:date="2024-09-23T15:05:00Z" w16du:dateUtc="2024-09-23T12:05:00Z"/>
              <w:rFonts w:ascii="Calibri" w:eastAsia="Calibri" w:hAnsi="Calibri" w:cs="Times New Roman"/>
              <w:sz w:val="22"/>
            </w:rPr>
          </w:rPrChange>
        </w:rPr>
        <w:pPrChange w:id="4424" w:author="Kaski Maiju" w:date="2024-09-26T12:01:00Z" w16du:dateUtc="2024-09-26T09:01:00Z">
          <w:pPr>
            <w:spacing w:after="160" w:line="259" w:lineRule="auto"/>
          </w:pPr>
        </w:pPrChange>
      </w:pPr>
      <w:del w:id="4425" w:author="Kaski Maiju" w:date="2024-09-23T15:05:00Z" w16du:dateUtc="2024-09-23T12:05:00Z">
        <w:r w:rsidRPr="00144266" w:rsidDel="006D0F9C">
          <w:rPr>
            <w:rFonts w:ascii="Calibri" w:eastAsia="Calibri" w:hAnsi="Calibri" w:cs="Times New Roman"/>
            <w:strike/>
            <w:sz w:val="22"/>
            <w:highlight w:val="yellow"/>
            <w:rPrChange w:id="4426" w:author="Kaski Maiju" w:date="2025-03-19T14:31:00Z" w16du:dateUtc="2025-03-19T12:31:00Z">
              <w:rPr>
                <w:rFonts w:ascii="Calibri" w:eastAsia="Calibri" w:hAnsi="Calibri" w:cs="Times New Roman"/>
                <w:sz w:val="22"/>
              </w:rPr>
            </w:rPrChange>
          </w:rPr>
          <w:delText>The following use cases are examples to provide input for the development of technical service specifications (WG2).</w:delText>
        </w:r>
      </w:del>
    </w:p>
    <w:p w14:paraId="715B3EE7" w14:textId="080F2AD2" w:rsidR="0031508E" w:rsidRPr="00144266" w:rsidDel="006D0F9C" w:rsidRDefault="0031508E">
      <w:pPr>
        <w:rPr>
          <w:del w:id="4427" w:author="Kaski Maiju" w:date="2024-09-23T15:05:00Z" w16du:dateUtc="2024-09-23T12:05:00Z"/>
          <w:rFonts w:ascii="Calibri" w:eastAsia="Calibri" w:hAnsi="Calibri" w:cs="Times New Roman"/>
          <w:strike/>
          <w:sz w:val="22"/>
          <w:highlight w:val="yellow"/>
          <w:rPrChange w:id="4428" w:author="Kaski Maiju" w:date="2025-03-19T14:31:00Z" w16du:dateUtc="2025-03-19T12:31:00Z">
            <w:rPr>
              <w:del w:id="4429" w:author="Kaski Maiju" w:date="2024-09-23T15:05:00Z" w16du:dateUtc="2024-09-23T12:05:00Z"/>
              <w:rFonts w:ascii="Calibri" w:eastAsia="Calibri" w:hAnsi="Calibri" w:cs="Times New Roman"/>
              <w:sz w:val="22"/>
            </w:rPr>
          </w:rPrChange>
        </w:rPr>
        <w:pPrChange w:id="4430" w:author="Kaski Maiju" w:date="2024-09-26T12:01:00Z" w16du:dateUtc="2024-09-26T09:01:00Z">
          <w:pPr>
            <w:spacing w:after="160" w:line="259" w:lineRule="auto"/>
          </w:pPr>
        </w:pPrChange>
      </w:pPr>
      <w:del w:id="4431" w:author="Kaski Maiju" w:date="2024-09-23T15:05:00Z" w16du:dateUtc="2024-09-23T12:05:00Z">
        <w:r w:rsidRPr="00144266" w:rsidDel="006D0F9C">
          <w:rPr>
            <w:rFonts w:ascii="Calibri" w:eastAsia="Calibri" w:hAnsi="Calibri" w:cs="Times New Roman"/>
            <w:strike/>
            <w:sz w:val="22"/>
            <w:highlight w:val="yellow"/>
            <w:rPrChange w:id="4432" w:author="Kaski Maiju" w:date="2025-03-19T14:31:00Z" w16du:dateUtc="2025-03-19T12:31:00Z">
              <w:rPr>
                <w:rFonts w:ascii="Calibri" w:eastAsia="Calibri" w:hAnsi="Calibri" w:cs="Times New Roman"/>
                <w:sz w:val="22"/>
              </w:rPr>
            </w:rPrChange>
          </w:rPr>
          <w:delText xml:space="preserve">General descriptions on exchange of routes in the S-421 format in described in the Annex of S-421 description in detail. </w:delText>
        </w:r>
        <w:r w:rsidRPr="00144266" w:rsidDel="006D0F9C">
          <w:rPr>
            <w:rFonts w:ascii="Calibri" w:eastAsia="Calibri" w:hAnsi="Calibri" w:cs="Times New Roman"/>
            <w:strike/>
            <w:sz w:val="22"/>
            <w:highlight w:val="yellow"/>
            <w:rPrChange w:id="4433" w:author="Kaski Maiju" w:date="2025-03-19T14:31:00Z" w16du:dateUtc="2025-03-19T12:31:00Z">
              <w:rPr>
                <w:rFonts w:ascii="Calibri" w:eastAsia="Calibri" w:hAnsi="Calibri" w:cs="Times New Roman"/>
                <w:sz w:val="22"/>
              </w:rPr>
            </w:rPrChange>
          </w:rPr>
          <w:br/>
        </w:r>
        <w:r w:rsidRPr="00144266" w:rsidDel="006D0F9C">
          <w:rPr>
            <w:rFonts w:ascii="Calibri" w:eastAsia="Calibri" w:hAnsi="Calibri" w:cs="Times New Roman"/>
            <w:strike/>
            <w:sz w:val="22"/>
            <w:highlight w:val="yellow"/>
            <w:rPrChange w:id="4434" w:author="Kaski Maiju" w:date="2025-03-19T14:31:00Z" w16du:dateUtc="2025-03-19T12:31:00Z">
              <w:rPr>
                <w:rFonts w:ascii="Calibri" w:eastAsia="Calibri" w:hAnsi="Calibri" w:cs="Times New Roman"/>
                <w:sz w:val="22"/>
              </w:rPr>
            </w:rPrChange>
          </w:rPr>
          <w:br/>
          <w:delText xml:space="preserve">The below Use Cases include examples of data needed, consult document </w:delText>
        </w:r>
        <w:r w:rsidRPr="00144266" w:rsidDel="006D0F9C">
          <w:rPr>
            <w:rFonts w:ascii="Calibri" w:eastAsia="Calibri" w:hAnsi="Calibri" w:cs="Times New Roman"/>
            <w:i/>
            <w:strike/>
            <w:sz w:val="22"/>
            <w:highlight w:val="yellow"/>
            <w:rPrChange w:id="4435" w:author="Kaski Maiju" w:date="2025-03-19T14:31:00Z" w16du:dateUtc="2025-03-19T12:31:00Z">
              <w:rPr>
                <w:rFonts w:ascii="Calibri" w:eastAsia="Calibri" w:hAnsi="Calibri" w:cs="Times New Roman"/>
                <w:i/>
                <w:sz w:val="22"/>
              </w:rPr>
            </w:rPrChange>
          </w:rPr>
          <w:delText xml:space="preserve">VTS51-9.1.6.1 - Appendix 1, MS 1 - 3, Information </w:delText>
        </w:r>
        <w:commentRangeEnd w:id="4415"/>
        <w:r w:rsidR="00084B5B" w:rsidRPr="00144266" w:rsidDel="006D0F9C">
          <w:rPr>
            <w:rStyle w:val="Kommentinviite"/>
            <w:strike/>
            <w:highlight w:val="yellow"/>
            <w:rPrChange w:id="4436" w:author="Kaski Maiju" w:date="2025-03-19T14:31:00Z" w16du:dateUtc="2025-03-19T12:31:00Z">
              <w:rPr>
                <w:rStyle w:val="Kommentinviite"/>
              </w:rPr>
            </w:rPrChange>
          </w:rPr>
          <w:commentReference w:id="4415"/>
        </w:r>
        <w:r w:rsidRPr="00144266" w:rsidDel="006D0F9C">
          <w:rPr>
            <w:rFonts w:ascii="Calibri" w:eastAsia="Calibri" w:hAnsi="Calibri" w:cs="Times New Roman"/>
            <w:i/>
            <w:strike/>
            <w:sz w:val="22"/>
            <w:highlight w:val="yellow"/>
            <w:rPrChange w:id="4437" w:author="Kaski Maiju" w:date="2025-03-19T14:31:00Z" w16du:dateUtc="2025-03-19T12:31:00Z">
              <w:rPr>
                <w:rFonts w:ascii="Calibri" w:eastAsia="Calibri" w:hAnsi="Calibri" w:cs="Times New Roman"/>
                <w:i/>
                <w:sz w:val="22"/>
              </w:rPr>
            </w:rPrChange>
          </w:rPr>
          <w:delText>requirements</w:delText>
        </w:r>
        <w:r w:rsidRPr="00144266" w:rsidDel="006D0F9C">
          <w:rPr>
            <w:rFonts w:ascii="Calibri" w:eastAsia="Calibri" w:hAnsi="Calibri" w:cs="Times New Roman"/>
            <w:strike/>
            <w:sz w:val="22"/>
            <w:highlight w:val="yellow"/>
            <w:rPrChange w:id="4438" w:author="Kaski Maiju" w:date="2025-03-19T14:31:00Z" w16du:dateUtc="2025-03-19T12:31:00Z">
              <w:rPr>
                <w:rFonts w:ascii="Calibri" w:eastAsia="Calibri" w:hAnsi="Calibri" w:cs="Times New Roman"/>
                <w:sz w:val="22"/>
              </w:rPr>
            </w:rPrChange>
          </w:rPr>
          <w:delText xml:space="preserve"> for further possible datasets needed.</w:delText>
        </w:r>
      </w:del>
    </w:p>
    <w:p w14:paraId="548928EA" w14:textId="25EB8C19" w:rsidR="0031508E" w:rsidRPr="00144266" w:rsidDel="006C0517" w:rsidRDefault="0031508E">
      <w:pPr>
        <w:rPr>
          <w:del w:id="4439" w:author="Kaski Maiju" w:date="2024-09-26T12:01:00Z" w16du:dateUtc="2024-09-26T09:01:00Z"/>
          <w:rFonts w:ascii="Calibri" w:eastAsia="Calibri" w:hAnsi="Calibri" w:cs="Times New Roman"/>
          <w:b/>
          <w:bCs/>
          <w:highlight w:val="yellow"/>
          <w:rPrChange w:id="4440" w:author="Kaski Maiju" w:date="2025-03-19T14:31:00Z" w16du:dateUtc="2025-03-19T12:31:00Z">
            <w:rPr>
              <w:del w:id="4441" w:author="Kaski Maiju" w:date="2024-09-26T12:01:00Z" w16du:dateUtc="2024-09-26T09:01:00Z"/>
              <w:rFonts w:ascii="Calibri" w:eastAsia="Calibri" w:hAnsi="Calibri" w:cs="Times New Roman"/>
              <w:b/>
              <w:bCs/>
            </w:rPr>
          </w:rPrChange>
        </w:rPr>
        <w:pPrChange w:id="4442" w:author="Kaski Maiju" w:date="2024-09-26T12:01:00Z" w16du:dateUtc="2024-09-26T09:01:00Z">
          <w:pPr>
            <w:spacing w:after="160" w:line="259" w:lineRule="auto"/>
          </w:pPr>
        </w:pPrChange>
      </w:pPr>
      <w:del w:id="4443" w:author="Kaski Maiju" w:date="2024-09-26T12:01:00Z" w16du:dateUtc="2024-09-26T09:01:00Z">
        <w:r w:rsidRPr="00144266" w:rsidDel="006C0517">
          <w:rPr>
            <w:rFonts w:ascii="Calibri" w:eastAsia="Calibri" w:hAnsi="Calibri" w:cs="Times New Roman"/>
            <w:b/>
            <w:bCs/>
            <w:highlight w:val="yellow"/>
            <w:rPrChange w:id="4444" w:author="Kaski Maiju" w:date="2025-03-19T14:31:00Z" w16du:dateUtc="2025-03-19T12:31:00Z">
              <w:rPr>
                <w:rFonts w:ascii="Calibri" w:eastAsia="Calibri" w:hAnsi="Calibri" w:cs="Times New Roman"/>
                <w:b/>
                <w:bCs/>
              </w:rPr>
            </w:rPrChange>
          </w:rPr>
          <w:delText>Use Case 1</w:delText>
        </w:r>
      </w:del>
    </w:p>
    <w:p w14:paraId="2CF382BC" w14:textId="7AD4F8C1" w:rsidR="0031508E" w:rsidRPr="00144266" w:rsidDel="006C0517" w:rsidRDefault="0031508E">
      <w:pPr>
        <w:rPr>
          <w:del w:id="4445" w:author="Kaski Maiju" w:date="2024-09-26T12:01:00Z" w16du:dateUtc="2024-09-26T09:01:00Z"/>
          <w:rFonts w:ascii="Calibri" w:eastAsia="Calibri" w:hAnsi="Calibri" w:cs="Times New Roman"/>
          <w:b/>
          <w:bCs/>
          <w:highlight w:val="yellow"/>
          <w:rPrChange w:id="4446" w:author="Kaski Maiju" w:date="2025-03-19T14:31:00Z" w16du:dateUtc="2025-03-19T12:31:00Z">
            <w:rPr>
              <w:del w:id="4447" w:author="Kaski Maiju" w:date="2024-09-26T12:01:00Z" w16du:dateUtc="2024-09-26T09:01:00Z"/>
              <w:rFonts w:ascii="Calibri" w:eastAsia="Calibri" w:hAnsi="Calibri" w:cs="Times New Roman"/>
              <w:b/>
              <w:bCs/>
            </w:rPr>
          </w:rPrChange>
        </w:rPr>
        <w:pPrChange w:id="4448" w:author="Kaski Maiju" w:date="2024-09-26T12:01:00Z" w16du:dateUtc="2024-09-26T09:01:00Z">
          <w:pPr>
            <w:spacing w:after="160" w:line="259" w:lineRule="auto"/>
          </w:pPr>
        </w:pPrChange>
      </w:pPr>
      <w:del w:id="4449" w:author="Kaski Maiju" w:date="2024-09-26T12:01:00Z" w16du:dateUtc="2024-09-26T09:01:00Z">
        <w:r w:rsidRPr="00144266" w:rsidDel="006C0517">
          <w:rPr>
            <w:rFonts w:ascii="Calibri" w:eastAsia="Calibri" w:hAnsi="Calibri" w:cs="Times New Roman"/>
            <w:highlight w:val="yellow"/>
            <w:u w:val="single"/>
            <w:rPrChange w:id="4450" w:author="Kaski Maiju" w:date="2025-03-19T14:31:00Z" w16du:dateUtc="2025-03-19T12:31:00Z">
              <w:rPr>
                <w:rFonts w:ascii="Calibri" w:eastAsia="Calibri" w:hAnsi="Calibri" w:cs="Times New Roman"/>
                <w:u w:val="single"/>
              </w:rPr>
            </w:rPrChange>
          </w:rPr>
          <w:delText>Use-case (name):</w:delText>
        </w:r>
        <w:r w:rsidRPr="00144266" w:rsidDel="006C0517">
          <w:rPr>
            <w:rFonts w:ascii="Calibri" w:eastAsia="Calibri" w:hAnsi="Calibri" w:cs="Times New Roman"/>
            <w:highlight w:val="yellow"/>
            <w:rPrChange w:id="4451"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452"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453" w:author="Kaski Maiju" w:date="2025-03-19T14:31:00Z" w16du:dateUtc="2025-03-19T12:31:00Z">
              <w:rPr>
                <w:rFonts w:ascii="Calibri" w:eastAsia="Calibri" w:hAnsi="Calibri" w:cs="Times New Roman"/>
              </w:rPr>
            </w:rPrChange>
          </w:rPr>
          <w:tab/>
        </w:r>
        <w:bookmarkStart w:id="4454" w:name="_Hlk129697417"/>
        <w:r w:rsidRPr="00144266" w:rsidDel="006C0517">
          <w:rPr>
            <w:rFonts w:ascii="Calibri" w:eastAsia="Calibri" w:hAnsi="Calibri" w:cs="Times New Roman"/>
            <w:highlight w:val="yellow"/>
            <w:rPrChange w:id="4455" w:author="Kaski Maiju" w:date="2025-03-19T14:31:00Z" w16du:dateUtc="2025-03-19T12:31:00Z">
              <w:rPr>
                <w:rFonts w:ascii="Calibri" w:eastAsia="Calibri" w:hAnsi="Calibri" w:cs="Times New Roman"/>
              </w:rPr>
            </w:rPrChange>
          </w:rPr>
          <w:delText>Pre-arrival route reporting</w:delText>
        </w:r>
        <w:bookmarkEnd w:id="4454"/>
      </w:del>
    </w:p>
    <w:p w14:paraId="14EB2517" w14:textId="6934DB53" w:rsidR="0031508E" w:rsidRPr="00144266" w:rsidDel="006C0517" w:rsidRDefault="0031508E">
      <w:pPr>
        <w:rPr>
          <w:del w:id="4456" w:author="Kaski Maiju" w:date="2024-09-26T12:01:00Z" w16du:dateUtc="2024-09-26T09:01:00Z"/>
          <w:rFonts w:ascii="Calibri" w:eastAsia="Calibri" w:hAnsi="Calibri" w:cs="Times New Roman"/>
          <w:highlight w:val="yellow"/>
          <w:rPrChange w:id="4457" w:author="Kaski Maiju" w:date="2025-03-19T14:31:00Z" w16du:dateUtc="2025-03-19T12:31:00Z">
            <w:rPr>
              <w:del w:id="4458" w:author="Kaski Maiju" w:date="2024-09-26T12:01:00Z" w16du:dateUtc="2024-09-26T09:01:00Z"/>
              <w:rFonts w:ascii="Calibri" w:eastAsia="Calibri" w:hAnsi="Calibri" w:cs="Times New Roman"/>
            </w:rPr>
          </w:rPrChange>
        </w:rPr>
        <w:pPrChange w:id="4459" w:author="Kaski Maiju" w:date="2024-09-26T12:01:00Z" w16du:dateUtc="2024-09-26T09:01:00Z">
          <w:pPr>
            <w:spacing w:after="160" w:line="259" w:lineRule="auto"/>
            <w:ind w:left="2832" w:hanging="2832"/>
          </w:pPr>
        </w:pPrChange>
      </w:pPr>
      <w:del w:id="4460" w:author="Kaski Maiju" w:date="2024-09-26T12:01:00Z" w16du:dateUtc="2024-09-26T09:01:00Z">
        <w:r w:rsidRPr="00144266" w:rsidDel="006C0517">
          <w:rPr>
            <w:rFonts w:ascii="Calibri" w:eastAsia="Calibri" w:hAnsi="Calibri" w:cs="Times New Roman"/>
            <w:highlight w:val="yellow"/>
            <w:u w:val="single"/>
            <w:rPrChange w:id="4461" w:author="Kaski Maiju" w:date="2025-03-19T14:31:00Z" w16du:dateUtc="2025-03-19T12:31:00Z">
              <w:rPr>
                <w:rFonts w:ascii="Calibri" w:eastAsia="Calibri" w:hAnsi="Calibri" w:cs="Times New Roman"/>
                <w:u w:val="single"/>
              </w:rPr>
            </w:rPrChange>
          </w:rPr>
          <w:delText>Description:</w:delText>
        </w:r>
        <w:r w:rsidRPr="00144266" w:rsidDel="006C0517">
          <w:rPr>
            <w:rFonts w:ascii="Calibri" w:eastAsia="Calibri" w:hAnsi="Calibri" w:cs="Times New Roman"/>
            <w:highlight w:val="yellow"/>
            <w:rPrChange w:id="4462"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463" w:author="Kaski Maiju" w:date="2025-03-19T14:31:00Z" w16du:dateUtc="2025-03-19T12:31:00Z">
              <w:rPr>
                <w:rFonts w:ascii="Calibri" w:eastAsia="Calibri" w:hAnsi="Calibri" w:cs="Times New Roman"/>
              </w:rPr>
            </w:rPrChange>
          </w:rPr>
          <w:tab/>
        </w:r>
        <w:bookmarkStart w:id="4464" w:name="_Hlk161151458"/>
        <w:r w:rsidRPr="00144266" w:rsidDel="006C0517">
          <w:rPr>
            <w:rFonts w:ascii="Calibri" w:eastAsia="Calibri" w:hAnsi="Calibri" w:cs="Times New Roman"/>
            <w:highlight w:val="yellow"/>
            <w:rPrChange w:id="4465" w:author="Kaski Maiju" w:date="2025-03-19T14:31:00Z" w16du:dateUtc="2025-03-19T12:31:00Z">
              <w:rPr>
                <w:rFonts w:ascii="Calibri" w:eastAsia="Calibri" w:hAnsi="Calibri" w:cs="Times New Roman"/>
              </w:rPr>
            </w:rPrChange>
          </w:rPr>
          <w:delText>Vessel sends prior to its arrival the intended route through the VTS area to the VTS. VTS validates the intended route or sends a recommended route to the vessel. Vessel approves the recommended route.</w:delText>
        </w:r>
        <w:bookmarkEnd w:id="4464"/>
      </w:del>
    </w:p>
    <w:p w14:paraId="1BFA9F13" w14:textId="05C4C5B8" w:rsidR="0031508E" w:rsidRPr="00144266" w:rsidDel="006C0517" w:rsidRDefault="0031508E">
      <w:pPr>
        <w:rPr>
          <w:del w:id="4466" w:author="Kaski Maiju" w:date="2024-09-26T12:01:00Z" w16du:dateUtc="2024-09-26T09:01:00Z"/>
          <w:rFonts w:ascii="Calibri" w:eastAsia="Calibri" w:hAnsi="Calibri" w:cs="Times New Roman"/>
          <w:highlight w:val="yellow"/>
          <w:rPrChange w:id="4467" w:author="Kaski Maiju" w:date="2025-03-19T14:31:00Z" w16du:dateUtc="2025-03-19T12:31:00Z">
            <w:rPr>
              <w:del w:id="4468" w:author="Kaski Maiju" w:date="2024-09-26T12:01:00Z" w16du:dateUtc="2024-09-26T09:01:00Z"/>
              <w:rFonts w:ascii="Calibri" w:eastAsia="Calibri" w:hAnsi="Calibri" w:cs="Times New Roman"/>
            </w:rPr>
          </w:rPrChange>
        </w:rPr>
        <w:pPrChange w:id="4469" w:author="Kaski Maiju" w:date="2024-09-26T12:01:00Z" w16du:dateUtc="2024-09-26T09:01:00Z">
          <w:pPr>
            <w:spacing w:after="120" w:line="259" w:lineRule="auto"/>
            <w:ind w:left="1304" w:hanging="1304"/>
          </w:pPr>
        </w:pPrChange>
      </w:pPr>
      <w:del w:id="4470" w:author="Kaski Maiju" w:date="2024-09-26T12:01:00Z" w16du:dateUtc="2024-09-26T09:01:00Z">
        <w:r w:rsidRPr="00144266" w:rsidDel="006C0517">
          <w:rPr>
            <w:rFonts w:ascii="Calibri" w:eastAsia="Calibri" w:hAnsi="Calibri" w:cs="Times New Roman"/>
            <w:highlight w:val="yellow"/>
            <w:u w:val="single"/>
            <w:rPrChange w:id="4471" w:author="Kaski Maiju" w:date="2025-03-19T14:31:00Z" w16du:dateUtc="2025-03-19T12:31:00Z">
              <w:rPr>
                <w:rFonts w:ascii="Calibri" w:eastAsia="Calibri" w:hAnsi="Calibri" w:cs="Times New Roman"/>
                <w:u w:val="single"/>
              </w:rPr>
            </w:rPrChange>
          </w:rPr>
          <w:delText>Actors:</w:delText>
        </w:r>
        <w:r w:rsidRPr="00144266" w:rsidDel="006C0517">
          <w:rPr>
            <w:rFonts w:ascii="Calibri" w:eastAsia="Calibri" w:hAnsi="Calibri" w:cs="Times New Roman"/>
            <w:highlight w:val="yellow"/>
            <w:rPrChange w:id="4472"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473"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474"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475"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476"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477" w:author="Kaski Maiju" w:date="2025-03-19T14:31:00Z" w16du:dateUtc="2025-03-19T12:31:00Z">
              <w:rPr>
                <w:rFonts w:ascii="Calibri" w:eastAsia="Calibri" w:hAnsi="Calibri" w:cs="Times New Roman"/>
              </w:rPr>
            </w:rPrChange>
          </w:rPr>
          <w:delText>Vessel, ECDIS/other on board systems , VTS</w:delText>
        </w:r>
      </w:del>
    </w:p>
    <w:p w14:paraId="78B56CD2" w14:textId="50766BE7" w:rsidR="0031508E" w:rsidRPr="00144266" w:rsidDel="006C0517" w:rsidRDefault="0031508E">
      <w:pPr>
        <w:rPr>
          <w:del w:id="4478" w:author="Kaski Maiju" w:date="2024-09-26T12:01:00Z" w16du:dateUtc="2024-09-26T09:01:00Z"/>
          <w:rFonts w:ascii="Calibri" w:eastAsia="Calibri" w:hAnsi="Calibri" w:cs="Times New Roman"/>
          <w:highlight w:val="yellow"/>
          <w:rPrChange w:id="4479" w:author="Kaski Maiju" w:date="2025-03-19T14:31:00Z" w16du:dateUtc="2025-03-19T12:31:00Z">
            <w:rPr>
              <w:del w:id="4480" w:author="Kaski Maiju" w:date="2024-09-26T12:01:00Z" w16du:dateUtc="2024-09-26T09:01:00Z"/>
              <w:rFonts w:ascii="Calibri" w:eastAsia="Calibri" w:hAnsi="Calibri" w:cs="Times New Roman"/>
            </w:rPr>
          </w:rPrChange>
        </w:rPr>
        <w:pPrChange w:id="4481" w:author="Kaski Maiju" w:date="2024-09-26T12:01:00Z" w16du:dateUtc="2024-09-26T09:01:00Z">
          <w:pPr>
            <w:spacing w:after="120" w:line="259" w:lineRule="auto"/>
          </w:pPr>
        </w:pPrChange>
      </w:pPr>
      <w:del w:id="4482" w:author="Kaski Maiju" w:date="2024-09-26T12:01:00Z" w16du:dateUtc="2024-09-26T09:01:00Z">
        <w:r w:rsidRPr="00144266" w:rsidDel="006C0517">
          <w:rPr>
            <w:rFonts w:ascii="Calibri" w:eastAsia="Calibri" w:hAnsi="Calibri" w:cs="Times New Roman"/>
            <w:highlight w:val="yellow"/>
            <w:u w:val="single"/>
            <w:rPrChange w:id="4483" w:author="Kaski Maiju" w:date="2025-03-19T14:31:00Z" w16du:dateUtc="2025-03-19T12:31:00Z">
              <w:rPr>
                <w:rFonts w:ascii="Calibri" w:eastAsia="Calibri" w:hAnsi="Calibri" w:cs="Times New Roman"/>
                <w:u w:val="single"/>
              </w:rPr>
            </w:rPrChange>
          </w:rPr>
          <w:delText>Frequency of Use:</w:delText>
        </w:r>
        <w:r w:rsidRPr="00144266" w:rsidDel="006C0517">
          <w:rPr>
            <w:rFonts w:ascii="Calibri" w:eastAsia="Calibri" w:hAnsi="Calibri" w:cs="Times New Roman"/>
            <w:highlight w:val="yellow"/>
            <w:rPrChange w:id="4484"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485"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486" w:author="Kaski Maiju" w:date="2025-03-19T14:31:00Z" w16du:dateUtc="2025-03-19T12:31:00Z">
              <w:rPr>
                <w:rFonts w:ascii="Calibri" w:eastAsia="Calibri" w:hAnsi="Calibri" w:cs="Times New Roman"/>
              </w:rPr>
            </w:rPrChange>
          </w:rPr>
          <w:tab/>
        </w:r>
        <w:bookmarkStart w:id="4487" w:name="_Hlk161151888"/>
        <w:r w:rsidRPr="00144266" w:rsidDel="006C0517">
          <w:rPr>
            <w:rFonts w:ascii="Calibri" w:eastAsia="Calibri" w:hAnsi="Calibri" w:cs="Times New Roman"/>
            <w:highlight w:val="yellow"/>
            <w:rPrChange w:id="4488" w:author="Kaski Maiju" w:date="2025-03-19T14:31:00Z" w16du:dateUtc="2025-03-19T12:31:00Z">
              <w:rPr>
                <w:rFonts w:ascii="Calibri" w:eastAsia="Calibri" w:hAnsi="Calibri" w:cs="Times New Roman"/>
              </w:rPr>
            </w:rPrChange>
          </w:rPr>
          <w:delText>Typically triggered before or when entering VTS area.</w:delText>
        </w:r>
        <w:bookmarkEnd w:id="4487"/>
      </w:del>
    </w:p>
    <w:p w14:paraId="631CBB15" w14:textId="0144A527" w:rsidR="0031508E" w:rsidRPr="00144266" w:rsidDel="006C0517" w:rsidRDefault="0031508E">
      <w:pPr>
        <w:rPr>
          <w:del w:id="4489" w:author="Kaski Maiju" w:date="2024-09-26T12:01:00Z" w16du:dateUtc="2024-09-26T09:01:00Z"/>
          <w:rFonts w:ascii="Calibri" w:eastAsia="Calibri" w:hAnsi="Calibri" w:cs="Times New Roman"/>
          <w:highlight w:val="yellow"/>
          <w:rPrChange w:id="4490" w:author="Kaski Maiju" w:date="2025-03-19T14:31:00Z" w16du:dateUtc="2025-03-19T12:31:00Z">
            <w:rPr>
              <w:del w:id="4491" w:author="Kaski Maiju" w:date="2024-09-26T12:01:00Z" w16du:dateUtc="2024-09-26T09:01:00Z"/>
              <w:rFonts w:ascii="Calibri" w:eastAsia="Calibri" w:hAnsi="Calibri" w:cs="Times New Roman"/>
            </w:rPr>
          </w:rPrChange>
        </w:rPr>
        <w:pPrChange w:id="4492" w:author="Kaski Maiju" w:date="2024-09-26T12:01:00Z" w16du:dateUtc="2024-09-26T09:01:00Z">
          <w:pPr>
            <w:spacing w:after="120" w:line="259" w:lineRule="auto"/>
            <w:ind w:left="2832" w:hanging="2832"/>
          </w:pPr>
        </w:pPrChange>
      </w:pPr>
      <w:del w:id="4493" w:author="Kaski Maiju" w:date="2024-09-26T12:01:00Z" w16du:dateUtc="2024-09-26T09:01:00Z">
        <w:r w:rsidRPr="00144266" w:rsidDel="006C0517">
          <w:rPr>
            <w:rFonts w:ascii="Calibri" w:eastAsia="Calibri" w:hAnsi="Calibri" w:cs="Times New Roman"/>
            <w:highlight w:val="yellow"/>
            <w:u w:val="single"/>
            <w:rPrChange w:id="4494" w:author="Kaski Maiju" w:date="2025-03-19T14:31:00Z" w16du:dateUtc="2025-03-19T12:31:00Z">
              <w:rPr>
                <w:rFonts w:ascii="Calibri" w:eastAsia="Calibri" w:hAnsi="Calibri" w:cs="Times New Roman"/>
                <w:u w:val="single"/>
              </w:rPr>
            </w:rPrChange>
          </w:rPr>
          <w:delText>Pre-conditions:</w:delText>
        </w:r>
        <w:r w:rsidRPr="00144266" w:rsidDel="006C0517">
          <w:rPr>
            <w:rFonts w:ascii="Calibri" w:eastAsia="Calibri" w:hAnsi="Calibri" w:cs="Times New Roman"/>
            <w:highlight w:val="yellow"/>
            <w:rPrChange w:id="4495"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496" w:author="Kaski Maiju" w:date="2025-03-19T14:31:00Z" w16du:dateUtc="2025-03-19T12:31:00Z">
              <w:rPr>
                <w:rFonts w:ascii="Calibri" w:eastAsia="Calibri" w:hAnsi="Calibri" w:cs="Times New Roman"/>
              </w:rPr>
            </w:rPrChange>
          </w:rPr>
          <w:tab/>
          <w:delText xml:space="preserve">The service instance is known to the ECDIS/ECS, or the ECDIS/ECS has access to a service registry in which the service instance can be discovered. </w:delText>
        </w:r>
      </w:del>
    </w:p>
    <w:p w14:paraId="60420C23" w14:textId="7B769DE0" w:rsidR="0031508E" w:rsidRPr="00144266" w:rsidDel="006C0517" w:rsidRDefault="0031508E">
      <w:pPr>
        <w:rPr>
          <w:del w:id="4497" w:author="Kaski Maiju" w:date="2024-09-26T12:01:00Z" w16du:dateUtc="2024-09-26T09:01:00Z"/>
          <w:rFonts w:ascii="Calibri" w:eastAsia="Calibri" w:hAnsi="Calibri" w:cs="Times New Roman"/>
          <w:highlight w:val="yellow"/>
          <w:u w:val="single"/>
          <w:rPrChange w:id="4498" w:author="Kaski Maiju" w:date="2025-03-19T14:31:00Z" w16du:dateUtc="2025-03-19T12:31:00Z">
            <w:rPr>
              <w:del w:id="4499" w:author="Kaski Maiju" w:date="2024-09-26T12:01:00Z" w16du:dateUtc="2024-09-26T09:01:00Z"/>
              <w:rFonts w:ascii="Calibri" w:eastAsia="Calibri" w:hAnsi="Calibri" w:cs="Times New Roman"/>
              <w:u w:val="single"/>
            </w:rPr>
          </w:rPrChange>
        </w:rPr>
        <w:pPrChange w:id="4500" w:author="Kaski Maiju" w:date="2024-09-26T12:01:00Z" w16du:dateUtc="2024-09-26T09:01:00Z">
          <w:pPr>
            <w:spacing w:after="160" w:line="259" w:lineRule="auto"/>
          </w:pPr>
        </w:pPrChange>
      </w:pPr>
      <w:del w:id="4501" w:author="Kaski Maiju" w:date="2024-09-26T12:01:00Z" w16du:dateUtc="2024-09-26T09:01:00Z">
        <w:r w:rsidRPr="00144266" w:rsidDel="006C0517">
          <w:rPr>
            <w:rFonts w:ascii="Calibri" w:eastAsia="Calibri" w:hAnsi="Calibri" w:cs="Times New Roman"/>
            <w:highlight w:val="yellow"/>
            <w:u w:val="single"/>
            <w:rPrChange w:id="4502" w:author="Kaski Maiju" w:date="2025-03-19T14:31:00Z" w16du:dateUtc="2025-03-19T12:31:00Z">
              <w:rPr>
                <w:rFonts w:ascii="Calibri" w:eastAsia="Calibri" w:hAnsi="Calibri" w:cs="Times New Roman"/>
                <w:u w:val="single"/>
              </w:rPr>
            </w:rPrChange>
          </w:rPr>
          <w:delText xml:space="preserve">Ordinary Sequence: </w:delText>
        </w:r>
      </w:del>
    </w:p>
    <w:p w14:paraId="60D8900D" w14:textId="0919B777" w:rsidR="0031508E" w:rsidRPr="00144266" w:rsidDel="006C0517" w:rsidRDefault="0031508E">
      <w:pPr>
        <w:rPr>
          <w:del w:id="4503" w:author="Kaski Maiju" w:date="2024-09-26T12:01:00Z" w16du:dateUtc="2024-09-26T09:01:00Z"/>
          <w:rFonts w:ascii="Calibri" w:eastAsia="Calibri" w:hAnsi="Calibri" w:cs="Times New Roman"/>
          <w:highlight w:val="yellow"/>
          <w:rPrChange w:id="4504" w:author="Kaski Maiju" w:date="2025-03-19T14:31:00Z" w16du:dateUtc="2025-03-19T12:31:00Z">
            <w:rPr>
              <w:del w:id="4505" w:author="Kaski Maiju" w:date="2024-09-26T12:01:00Z" w16du:dateUtc="2024-09-26T09:01:00Z"/>
              <w:rFonts w:ascii="Calibri" w:eastAsia="Calibri" w:hAnsi="Calibri" w:cs="Times New Roman"/>
            </w:rPr>
          </w:rPrChange>
        </w:rPr>
        <w:pPrChange w:id="4506" w:author="Kaski Maiju" w:date="2024-09-26T12:01:00Z" w16du:dateUtc="2024-09-26T09:01:00Z">
          <w:pPr>
            <w:numPr>
              <w:numId w:val="27"/>
            </w:numPr>
            <w:tabs>
              <w:tab w:val="num" w:pos="2968"/>
            </w:tabs>
            <w:suppressAutoHyphens/>
            <w:spacing w:after="160" w:line="240" w:lineRule="auto"/>
            <w:ind w:left="2968" w:hanging="360"/>
            <w:contextualSpacing/>
          </w:pPr>
        </w:pPrChange>
      </w:pPr>
      <w:del w:id="4507" w:author="Kaski Maiju" w:date="2024-09-26T12:01:00Z" w16du:dateUtc="2024-09-26T09:01:00Z">
        <w:r w:rsidRPr="00144266" w:rsidDel="006C0517">
          <w:rPr>
            <w:rFonts w:ascii="Calibri" w:eastAsia="Calibri" w:hAnsi="Calibri" w:cs="Times New Roman"/>
            <w:highlight w:val="yellow"/>
            <w:rPrChange w:id="4508" w:author="Kaski Maiju" w:date="2025-03-19T14:31:00Z" w16du:dateUtc="2025-03-19T12:31:00Z">
              <w:rPr>
                <w:rFonts w:ascii="Calibri" w:eastAsia="Calibri" w:hAnsi="Calibri" w:cs="Times New Roman"/>
              </w:rPr>
            </w:rPrChange>
          </w:rPr>
          <w:delText>The route is planned in ECDIS/ECS by the mariner</w:delText>
        </w:r>
      </w:del>
    </w:p>
    <w:p w14:paraId="6F1B2DCB" w14:textId="445F91B1" w:rsidR="0031508E" w:rsidRPr="00144266" w:rsidDel="006C0517" w:rsidRDefault="0031508E">
      <w:pPr>
        <w:rPr>
          <w:del w:id="4509" w:author="Kaski Maiju" w:date="2024-09-26T12:01:00Z" w16du:dateUtc="2024-09-26T09:01:00Z"/>
          <w:rFonts w:ascii="Calibri" w:eastAsia="Calibri" w:hAnsi="Calibri" w:cs="Times New Roman"/>
          <w:highlight w:val="yellow"/>
          <w:rPrChange w:id="4510" w:author="Kaski Maiju" w:date="2025-03-19T14:31:00Z" w16du:dateUtc="2025-03-19T12:31:00Z">
            <w:rPr>
              <w:del w:id="4511" w:author="Kaski Maiju" w:date="2024-09-26T12:01:00Z" w16du:dateUtc="2024-09-26T09:01:00Z"/>
              <w:rFonts w:ascii="Calibri" w:eastAsia="Calibri" w:hAnsi="Calibri" w:cs="Times New Roman"/>
            </w:rPr>
          </w:rPrChange>
        </w:rPr>
        <w:pPrChange w:id="4512" w:author="Kaski Maiju" w:date="2024-09-26T12:01:00Z" w16du:dateUtc="2024-09-26T09:01:00Z">
          <w:pPr>
            <w:numPr>
              <w:numId w:val="27"/>
            </w:numPr>
            <w:tabs>
              <w:tab w:val="num" w:pos="2968"/>
            </w:tabs>
            <w:suppressAutoHyphens/>
            <w:spacing w:after="160" w:line="240" w:lineRule="auto"/>
            <w:ind w:left="2968" w:hanging="360"/>
            <w:contextualSpacing/>
          </w:pPr>
        </w:pPrChange>
      </w:pPr>
      <w:del w:id="4513" w:author="Kaski Maiju" w:date="2024-09-26T12:01:00Z" w16du:dateUtc="2024-09-26T09:01:00Z">
        <w:r w:rsidRPr="00144266" w:rsidDel="006C0517">
          <w:rPr>
            <w:rFonts w:ascii="Calibri" w:eastAsia="Calibri" w:hAnsi="Calibri" w:cs="Times New Roman"/>
            <w:highlight w:val="yellow"/>
            <w:rPrChange w:id="4514" w:author="Kaski Maiju" w:date="2025-03-19T14:31:00Z" w16du:dateUtc="2025-03-19T12:31:00Z">
              <w:rPr>
                <w:rFonts w:ascii="Calibri" w:eastAsia="Calibri" w:hAnsi="Calibri" w:cs="Times New Roman"/>
              </w:rPr>
            </w:rPrChange>
          </w:rPr>
          <w:delText>The ECDIS sends intended route, which includes the schedule</w:delText>
        </w:r>
        <w:r w:rsidR="003543FD" w:rsidRPr="00144266" w:rsidDel="006C0517">
          <w:rPr>
            <w:rFonts w:ascii="Calibri" w:eastAsia="Calibri" w:hAnsi="Calibri" w:cs="Times New Roman"/>
            <w:highlight w:val="yellow"/>
            <w:rPrChange w:id="4515"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516" w:author="Kaski Maiju" w:date="2025-03-19T14:31:00Z" w16du:dateUtc="2025-03-19T12:31:00Z">
              <w:rPr>
                <w:rFonts w:ascii="Calibri" w:eastAsia="Calibri" w:hAnsi="Calibri" w:cs="Times New Roman"/>
              </w:rPr>
            </w:rPrChange>
          </w:rPr>
          <w:delText>[including ETA], to VTS</w:delText>
        </w:r>
      </w:del>
    </w:p>
    <w:p w14:paraId="00B8B43E" w14:textId="3F03353D" w:rsidR="0031508E" w:rsidRPr="00144266" w:rsidDel="006C0517" w:rsidRDefault="0031508E">
      <w:pPr>
        <w:rPr>
          <w:del w:id="4517" w:author="Kaski Maiju" w:date="2024-09-26T12:01:00Z" w16du:dateUtc="2024-09-26T09:01:00Z"/>
          <w:rFonts w:ascii="Calibri" w:eastAsia="Calibri" w:hAnsi="Calibri" w:cs="Times New Roman"/>
          <w:highlight w:val="yellow"/>
          <w:rPrChange w:id="4518" w:author="Kaski Maiju" w:date="2025-03-19T14:31:00Z" w16du:dateUtc="2025-03-19T12:31:00Z">
            <w:rPr>
              <w:del w:id="4519" w:author="Kaski Maiju" w:date="2024-09-26T12:01:00Z" w16du:dateUtc="2024-09-26T09:01:00Z"/>
              <w:rFonts w:ascii="Calibri" w:eastAsia="Calibri" w:hAnsi="Calibri" w:cs="Times New Roman"/>
            </w:rPr>
          </w:rPrChange>
        </w:rPr>
        <w:pPrChange w:id="4520" w:author="Kaski Maiju" w:date="2024-09-26T12:01:00Z" w16du:dateUtc="2024-09-26T09:01:00Z">
          <w:pPr>
            <w:numPr>
              <w:numId w:val="27"/>
            </w:numPr>
            <w:tabs>
              <w:tab w:val="num" w:pos="2968"/>
            </w:tabs>
            <w:suppressAutoHyphens/>
            <w:spacing w:after="160" w:line="240" w:lineRule="auto"/>
            <w:ind w:left="2968" w:hanging="360"/>
            <w:contextualSpacing/>
          </w:pPr>
        </w:pPrChange>
      </w:pPr>
      <w:del w:id="4521" w:author="Kaski Maiju" w:date="2024-09-26T12:01:00Z" w16du:dateUtc="2024-09-26T09:01:00Z">
        <w:r w:rsidRPr="00144266" w:rsidDel="006C0517">
          <w:rPr>
            <w:rFonts w:ascii="Calibri" w:eastAsia="Calibri" w:hAnsi="Calibri" w:cs="Times New Roman"/>
            <w:highlight w:val="yellow"/>
            <w:rPrChange w:id="4522" w:author="Kaski Maiju" w:date="2025-03-19T14:31:00Z" w16du:dateUtc="2025-03-19T12:31:00Z">
              <w:rPr>
                <w:rFonts w:ascii="Calibri" w:eastAsia="Calibri" w:hAnsi="Calibri" w:cs="Times New Roman"/>
              </w:rPr>
            </w:rPrChange>
          </w:rPr>
          <w:delText>VTS validates the route</w:delText>
        </w:r>
      </w:del>
    </w:p>
    <w:p w14:paraId="48E76CCA" w14:textId="1832D6E0" w:rsidR="0031508E" w:rsidRPr="00144266" w:rsidDel="006C0517" w:rsidRDefault="0031508E">
      <w:pPr>
        <w:rPr>
          <w:del w:id="4523" w:author="Kaski Maiju" w:date="2024-09-26T12:01:00Z" w16du:dateUtc="2024-09-26T09:01:00Z"/>
          <w:rFonts w:ascii="Calibri" w:eastAsia="Calibri" w:hAnsi="Calibri" w:cs="Times New Roman"/>
          <w:highlight w:val="yellow"/>
          <w:rPrChange w:id="4524" w:author="Kaski Maiju" w:date="2025-03-19T14:31:00Z" w16du:dateUtc="2025-03-19T12:31:00Z">
            <w:rPr>
              <w:del w:id="4525" w:author="Kaski Maiju" w:date="2024-09-26T12:01:00Z" w16du:dateUtc="2024-09-26T09:01:00Z"/>
              <w:rFonts w:ascii="Calibri" w:eastAsia="Calibri" w:hAnsi="Calibri" w:cs="Times New Roman"/>
            </w:rPr>
          </w:rPrChange>
        </w:rPr>
        <w:pPrChange w:id="4526" w:author="Kaski Maiju" w:date="2024-09-26T12:01:00Z" w16du:dateUtc="2024-09-26T09:01:00Z">
          <w:pPr>
            <w:numPr>
              <w:numId w:val="28"/>
            </w:numPr>
            <w:spacing w:after="160" w:line="259" w:lineRule="auto"/>
            <w:ind w:left="3328" w:hanging="360"/>
            <w:contextualSpacing/>
          </w:pPr>
        </w:pPrChange>
      </w:pPr>
      <w:del w:id="4527" w:author="Kaski Maiju" w:date="2024-09-26T12:01:00Z" w16du:dateUtc="2024-09-26T09:01:00Z">
        <w:r w:rsidRPr="00144266" w:rsidDel="006C0517">
          <w:rPr>
            <w:rFonts w:ascii="Calibri" w:eastAsia="Calibri" w:hAnsi="Calibri" w:cs="Times New Roman"/>
            <w:highlight w:val="yellow"/>
            <w:rPrChange w:id="4528" w:author="Kaski Maiju" w:date="2025-03-19T14:31:00Z" w16du:dateUtc="2025-03-19T12:31:00Z">
              <w:rPr>
                <w:rFonts w:ascii="Calibri" w:eastAsia="Calibri" w:hAnsi="Calibri" w:cs="Times New Roman"/>
              </w:rPr>
            </w:rPrChange>
          </w:rPr>
          <w:delText xml:space="preserve">If the route is recommendable, VTS acknowledges the received route </w:delText>
        </w:r>
      </w:del>
    </w:p>
    <w:p w14:paraId="7145590C" w14:textId="09EE0307" w:rsidR="0031508E" w:rsidRPr="00144266" w:rsidDel="006C0517" w:rsidRDefault="0031508E">
      <w:pPr>
        <w:rPr>
          <w:del w:id="4529" w:author="Kaski Maiju" w:date="2024-09-26T12:01:00Z" w16du:dateUtc="2024-09-26T09:01:00Z"/>
          <w:rFonts w:ascii="Calibri" w:eastAsia="Calibri" w:hAnsi="Calibri" w:cs="Times New Roman"/>
          <w:highlight w:val="yellow"/>
          <w:rPrChange w:id="4530" w:author="Kaski Maiju" w:date="2025-03-19T14:31:00Z" w16du:dateUtc="2025-03-19T12:31:00Z">
            <w:rPr>
              <w:del w:id="4531" w:author="Kaski Maiju" w:date="2024-09-26T12:01:00Z" w16du:dateUtc="2024-09-26T09:01:00Z"/>
              <w:rFonts w:ascii="Calibri" w:eastAsia="Calibri" w:hAnsi="Calibri" w:cs="Times New Roman"/>
            </w:rPr>
          </w:rPrChange>
        </w:rPr>
        <w:pPrChange w:id="4532" w:author="Kaski Maiju" w:date="2024-09-26T12:01:00Z" w16du:dateUtc="2024-09-26T09:01:00Z">
          <w:pPr>
            <w:numPr>
              <w:numId w:val="28"/>
            </w:numPr>
            <w:spacing w:after="160" w:line="259" w:lineRule="auto"/>
            <w:ind w:left="3328" w:hanging="360"/>
            <w:contextualSpacing/>
          </w:pPr>
        </w:pPrChange>
      </w:pPr>
      <w:del w:id="4533" w:author="Kaski Maiju" w:date="2024-09-26T12:01:00Z" w16du:dateUtc="2024-09-26T09:01:00Z">
        <w:r w:rsidRPr="00144266" w:rsidDel="006C0517">
          <w:rPr>
            <w:rFonts w:ascii="Calibri" w:eastAsia="Calibri" w:hAnsi="Calibri" w:cs="Times New Roman"/>
            <w:highlight w:val="yellow"/>
            <w:rPrChange w:id="4534" w:author="Kaski Maiju" w:date="2025-03-19T14:31:00Z" w16du:dateUtc="2025-03-19T12:31:00Z">
              <w:rPr>
                <w:rFonts w:ascii="Calibri" w:eastAsia="Calibri" w:hAnsi="Calibri" w:cs="Times New Roman"/>
              </w:rPr>
            </w:rPrChange>
          </w:rPr>
          <w:delText>If the route deviates from recommendations, VTS sends new recommended route to the ECDIS/ECS, including justified reason for the changes.</w:delText>
        </w:r>
      </w:del>
    </w:p>
    <w:p w14:paraId="0C761A99" w14:textId="3B2226CC" w:rsidR="0031508E" w:rsidRPr="00144266" w:rsidDel="006C0517" w:rsidRDefault="0031508E">
      <w:pPr>
        <w:rPr>
          <w:del w:id="4535" w:author="Kaski Maiju" w:date="2024-09-26T12:01:00Z" w16du:dateUtc="2024-09-26T09:01:00Z"/>
          <w:rFonts w:ascii="Calibri" w:eastAsia="Calibri" w:hAnsi="Calibri" w:cs="Times New Roman"/>
          <w:highlight w:val="yellow"/>
          <w:rPrChange w:id="4536" w:author="Kaski Maiju" w:date="2025-03-19T14:31:00Z" w16du:dateUtc="2025-03-19T12:31:00Z">
            <w:rPr>
              <w:del w:id="4537" w:author="Kaski Maiju" w:date="2024-09-26T12:01:00Z" w16du:dateUtc="2024-09-26T09:01:00Z"/>
              <w:rFonts w:ascii="Calibri" w:eastAsia="Calibri" w:hAnsi="Calibri" w:cs="Times New Roman"/>
            </w:rPr>
          </w:rPrChange>
        </w:rPr>
        <w:pPrChange w:id="4538" w:author="Kaski Maiju" w:date="2024-09-26T12:01:00Z" w16du:dateUtc="2024-09-26T09:01:00Z">
          <w:pPr>
            <w:numPr>
              <w:numId w:val="27"/>
            </w:numPr>
            <w:tabs>
              <w:tab w:val="num" w:pos="2968"/>
            </w:tabs>
            <w:suppressAutoHyphens/>
            <w:spacing w:after="120" w:line="240" w:lineRule="auto"/>
            <w:ind w:left="2968" w:hanging="360"/>
            <w:contextualSpacing/>
          </w:pPr>
        </w:pPrChange>
      </w:pPr>
      <w:del w:id="4539" w:author="Kaski Maiju" w:date="2024-09-26T12:01:00Z" w16du:dateUtc="2024-09-26T09:01:00Z">
        <w:r w:rsidRPr="00144266" w:rsidDel="006C0517">
          <w:rPr>
            <w:rFonts w:ascii="Calibri" w:eastAsia="Calibri" w:hAnsi="Calibri" w:cs="Times New Roman"/>
            <w:highlight w:val="yellow"/>
            <w:rPrChange w:id="4540" w:author="Kaski Maiju" w:date="2025-03-19T14:31:00Z" w16du:dateUtc="2025-03-19T12:31:00Z">
              <w:rPr>
                <w:rFonts w:ascii="Calibri" w:eastAsia="Calibri" w:hAnsi="Calibri" w:cs="Times New Roman"/>
              </w:rPr>
            </w:rPrChange>
          </w:rPr>
          <w:delText>The new recommended route is accepted or denied on-board</w:delText>
        </w:r>
      </w:del>
    </w:p>
    <w:p w14:paraId="29E70F2A" w14:textId="6B381F9E" w:rsidR="0031508E" w:rsidRPr="00144266" w:rsidDel="006C0517" w:rsidRDefault="0031508E">
      <w:pPr>
        <w:rPr>
          <w:del w:id="4541" w:author="Kaski Maiju" w:date="2024-09-26T12:01:00Z" w16du:dateUtc="2024-09-26T09:01:00Z"/>
          <w:rFonts w:ascii="Calibri" w:eastAsia="Calibri" w:hAnsi="Calibri" w:cs="Times New Roman"/>
          <w:highlight w:val="yellow"/>
          <w:rPrChange w:id="4542" w:author="Kaski Maiju" w:date="2025-03-19T14:31:00Z" w16du:dateUtc="2025-03-19T12:31:00Z">
            <w:rPr>
              <w:del w:id="4543" w:author="Kaski Maiju" w:date="2024-09-26T12:01:00Z" w16du:dateUtc="2024-09-26T09:01:00Z"/>
              <w:rFonts w:ascii="Calibri" w:eastAsia="Calibri" w:hAnsi="Calibri" w:cs="Times New Roman"/>
            </w:rPr>
          </w:rPrChange>
        </w:rPr>
        <w:pPrChange w:id="4544" w:author="Kaski Maiju" w:date="2024-09-26T12:01:00Z" w16du:dateUtc="2024-09-26T09:01:00Z">
          <w:pPr>
            <w:numPr>
              <w:numId w:val="27"/>
            </w:numPr>
            <w:tabs>
              <w:tab w:val="num" w:pos="2968"/>
            </w:tabs>
            <w:suppressAutoHyphens/>
            <w:spacing w:after="120" w:line="240" w:lineRule="auto"/>
            <w:ind w:left="2968" w:hanging="360"/>
            <w:contextualSpacing/>
          </w:pPr>
        </w:pPrChange>
      </w:pPr>
      <w:del w:id="4545" w:author="Kaski Maiju" w:date="2024-09-26T12:01:00Z" w16du:dateUtc="2024-09-26T09:01:00Z">
        <w:r w:rsidRPr="00144266" w:rsidDel="006C0517">
          <w:rPr>
            <w:rFonts w:ascii="Calibri" w:eastAsia="Calibri" w:hAnsi="Calibri" w:cs="Times New Roman"/>
            <w:highlight w:val="yellow"/>
            <w:rPrChange w:id="4546" w:author="Kaski Maiju" w:date="2025-03-19T14:31:00Z" w16du:dateUtc="2025-03-19T12:31:00Z">
              <w:rPr>
                <w:rFonts w:ascii="Calibri" w:eastAsia="Calibri" w:hAnsi="Calibri" w:cs="Times New Roman"/>
              </w:rPr>
            </w:rPrChange>
          </w:rPr>
          <w:delText>The data is rendered and displayed to the user.</w:delText>
        </w:r>
      </w:del>
    </w:p>
    <w:p w14:paraId="203D7ED9" w14:textId="25CEFE67" w:rsidR="0031508E" w:rsidRPr="00144266" w:rsidDel="006C0517" w:rsidRDefault="0031508E">
      <w:pPr>
        <w:rPr>
          <w:del w:id="4547" w:author="Kaski Maiju" w:date="2024-09-26T12:01:00Z" w16du:dateUtc="2024-09-26T09:01:00Z"/>
          <w:rFonts w:ascii="Calibri" w:eastAsia="Calibri" w:hAnsi="Calibri" w:cs="Times New Roman"/>
          <w:highlight w:val="yellow"/>
          <w:rPrChange w:id="4548" w:author="Kaski Maiju" w:date="2025-03-19T14:31:00Z" w16du:dateUtc="2025-03-19T12:31:00Z">
            <w:rPr>
              <w:del w:id="4549" w:author="Kaski Maiju" w:date="2024-09-26T12:01:00Z" w16du:dateUtc="2024-09-26T09:01:00Z"/>
              <w:rFonts w:ascii="Calibri" w:eastAsia="Calibri" w:hAnsi="Calibri" w:cs="Times New Roman"/>
            </w:rPr>
          </w:rPrChange>
        </w:rPr>
        <w:pPrChange w:id="4550" w:author="Kaski Maiju" w:date="2024-09-26T12:01:00Z" w16du:dateUtc="2024-09-26T09:01:00Z">
          <w:pPr>
            <w:suppressAutoHyphens/>
            <w:spacing w:after="120" w:line="240" w:lineRule="auto"/>
            <w:ind w:left="2608" w:hanging="2608"/>
          </w:pPr>
        </w:pPrChange>
      </w:pPr>
      <w:del w:id="4551" w:author="Kaski Maiju" w:date="2024-09-26T12:01:00Z" w16du:dateUtc="2024-09-26T09:01:00Z">
        <w:r w:rsidRPr="00144266" w:rsidDel="006C0517">
          <w:rPr>
            <w:rFonts w:ascii="Calibri" w:eastAsia="Calibri" w:hAnsi="Calibri" w:cs="Times New Roman"/>
            <w:highlight w:val="yellow"/>
            <w:u w:val="single"/>
            <w:rPrChange w:id="4552" w:author="Kaski Maiju" w:date="2025-03-19T14:31:00Z" w16du:dateUtc="2025-03-19T12:31:00Z">
              <w:rPr>
                <w:rFonts w:ascii="Calibri" w:eastAsia="Calibri" w:hAnsi="Calibri" w:cs="Times New Roman"/>
                <w:u w:val="single"/>
              </w:rPr>
            </w:rPrChange>
          </w:rPr>
          <w:delText>Post-conditions:</w:delText>
        </w:r>
        <w:r w:rsidRPr="00144266" w:rsidDel="006C0517">
          <w:rPr>
            <w:rFonts w:ascii="Calibri" w:eastAsia="Calibri" w:hAnsi="Calibri" w:cs="Times New Roman"/>
            <w:highlight w:val="yellow"/>
            <w:rPrChange w:id="4553"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554" w:author="Kaski Maiju" w:date="2025-03-19T14:31:00Z" w16du:dateUtc="2025-03-19T12:31:00Z">
              <w:rPr>
                <w:rFonts w:ascii="Calibri" w:eastAsia="Calibri" w:hAnsi="Calibri" w:cs="Times New Roman"/>
              </w:rPr>
            </w:rPrChange>
          </w:rPr>
          <w:tab/>
        </w:r>
        <w:bookmarkStart w:id="4555" w:name="_Hlk161152237"/>
        <w:r w:rsidRPr="00144266" w:rsidDel="006C0517">
          <w:rPr>
            <w:rFonts w:ascii="Calibri" w:eastAsia="Calibri" w:hAnsi="Calibri" w:cs="Times New Roman"/>
            <w:highlight w:val="yellow"/>
            <w:rPrChange w:id="4556" w:author="Kaski Maiju" w:date="2025-03-19T14:31:00Z" w16du:dateUtc="2025-03-19T12:31:00Z">
              <w:rPr>
                <w:rFonts w:ascii="Calibri" w:eastAsia="Calibri" w:hAnsi="Calibri" w:cs="Times New Roman"/>
              </w:rPr>
            </w:rPrChange>
          </w:rPr>
          <w:delText xml:space="preserve">The vessel's intended route is incorporated in the VTS system. </w:delText>
        </w:r>
      </w:del>
    </w:p>
    <w:p w14:paraId="72381455" w14:textId="27B505E1" w:rsidR="0031508E" w:rsidRPr="00144266" w:rsidDel="006C0517" w:rsidRDefault="0031508E">
      <w:pPr>
        <w:rPr>
          <w:del w:id="4557" w:author="Kaski Maiju" w:date="2024-09-26T12:01:00Z" w16du:dateUtc="2024-09-26T09:01:00Z"/>
          <w:rFonts w:ascii="Calibri" w:eastAsia="Calibri" w:hAnsi="Calibri" w:cs="Times New Roman"/>
          <w:highlight w:val="yellow"/>
          <w:rPrChange w:id="4558" w:author="Kaski Maiju" w:date="2025-03-19T14:31:00Z" w16du:dateUtc="2025-03-19T12:31:00Z">
            <w:rPr>
              <w:del w:id="4559" w:author="Kaski Maiju" w:date="2024-09-26T12:01:00Z" w16du:dateUtc="2024-09-26T09:01:00Z"/>
              <w:rFonts w:ascii="Calibri" w:eastAsia="Calibri" w:hAnsi="Calibri" w:cs="Times New Roman"/>
            </w:rPr>
          </w:rPrChange>
        </w:rPr>
        <w:pPrChange w:id="4560" w:author="Kaski Maiju" w:date="2024-09-26T12:01:00Z" w16du:dateUtc="2024-09-26T09:01:00Z">
          <w:pPr>
            <w:suppressAutoHyphens/>
            <w:spacing w:after="120" w:line="240" w:lineRule="auto"/>
            <w:ind w:left="2608" w:hanging="2608"/>
          </w:pPr>
        </w:pPrChange>
      </w:pPr>
      <w:del w:id="4561" w:author="Kaski Maiju" w:date="2024-09-26T12:01:00Z" w16du:dateUtc="2024-09-26T09:01:00Z">
        <w:r w:rsidRPr="00144266" w:rsidDel="006C0517">
          <w:rPr>
            <w:rFonts w:ascii="Calibri" w:eastAsia="Calibri" w:hAnsi="Calibri" w:cs="Times New Roman"/>
            <w:highlight w:val="yellow"/>
            <w:rPrChange w:id="4562" w:author="Kaski Maiju" w:date="2025-03-19T14:31:00Z" w16du:dateUtc="2025-03-19T12:31:00Z">
              <w:rPr>
                <w:rFonts w:ascii="Calibri" w:eastAsia="Calibri" w:hAnsi="Calibri" w:cs="Times New Roman"/>
              </w:rPr>
            </w:rPrChange>
          </w:rPr>
          <w:tab/>
          <w:delText>If the route cannot be agreed, VTS operator contacts the vessel by VHF.</w:delText>
        </w:r>
      </w:del>
    </w:p>
    <w:bookmarkEnd w:id="4555"/>
    <w:p w14:paraId="6C710859" w14:textId="3483FC54" w:rsidR="0031508E" w:rsidRPr="00144266" w:rsidDel="006C0517" w:rsidRDefault="0031508E">
      <w:pPr>
        <w:rPr>
          <w:del w:id="4563" w:author="Kaski Maiju" w:date="2024-09-26T12:01:00Z" w16du:dateUtc="2024-09-26T09:01:00Z"/>
          <w:rFonts w:ascii="Calibri" w:eastAsia="Calibri" w:hAnsi="Calibri" w:cs="Times New Roman"/>
          <w:highlight w:val="yellow"/>
          <w:lang w:val="en-US"/>
          <w:rPrChange w:id="4564" w:author="Kaski Maiju" w:date="2025-03-19T14:31:00Z" w16du:dateUtc="2025-03-19T12:31:00Z">
            <w:rPr>
              <w:del w:id="4565" w:author="Kaski Maiju" w:date="2024-09-26T12:01:00Z" w16du:dateUtc="2024-09-26T09:01:00Z"/>
              <w:rFonts w:ascii="Calibri" w:eastAsia="Calibri" w:hAnsi="Calibri" w:cs="Times New Roman"/>
              <w:lang w:val="en-US"/>
            </w:rPr>
          </w:rPrChange>
        </w:rPr>
        <w:pPrChange w:id="4566" w:author="Kaski Maiju" w:date="2024-09-26T12:01:00Z" w16du:dateUtc="2024-09-26T09:01:00Z">
          <w:pPr>
            <w:pBdr>
              <w:bottom w:val="single" w:sz="6" w:space="1" w:color="auto"/>
            </w:pBdr>
            <w:suppressAutoHyphens/>
            <w:spacing w:after="120" w:line="240" w:lineRule="auto"/>
          </w:pPr>
        </w:pPrChange>
      </w:pPr>
    </w:p>
    <w:p w14:paraId="475A27C2" w14:textId="66CB0D16" w:rsidR="0031508E" w:rsidRPr="00144266" w:rsidDel="006C0517" w:rsidRDefault="0031508E">
      <w:pPr>
        <w:rPr>
          <w:del w:id="4567" w:author="Kaski Maiju" w:date="2024-09-26T12:01:00Z" w16du:dateUtc="2024-09-26T09:01:00Z"/>
          <w:rFonts w:ascii="Calibri" w:eastAsia="Calibri" w:hAnsi="Calibri" w:cs="Times New Roman"/>
          <w:b/>
          <w:bCs/>
          <w:highlight w:val="yellow"/>
          <w:rPrChange w:id="4568" w:author="Kaski Maiju" w:date="2025-03-19T14:31:00Z" w16du:dateUtc="2025-03-19T12:31:00Z">
            <w:rPr>
              <w:del w:id="4569" w:author="Kaski Maiju" w:date="2024-09-26T12:01:00Z" w16du:dateUtc="2024-09-26T09:01:00Z"/>
              <w:rFonts w:ascii="Calibri" w:eastAsia="Calibri" w:hAnsi="Calibri" w:cs="Times New Roman"/>
              <w:b/>
              <w:bCs/>
            </w:rPr>
          </w:rPrChange>
        </w:rPr>
        <w:pPrChange w:id="4570" w:author="Kaski Maiju" w:date="2024-09-26T12:01:00Z" w16du:dateUtc="2024-09-26T09:01:00Z">
          <w:pPr>
            <w:spacing w:after="160" w:line="259" w:lineRule="auto"/>
          </w:pPr>
        </w:pPrChange>
      </w:pPr>
      <w:del w:id="4571" w:author="Kaski Maiju" w:date="2024-09-26T12:01:00Z" w16du:dateUtc="2024-09-26T09:01:00Z">
        <w:r w:rsidRPr="00144266" w:rsidDel="006C0517">
          <w:rPr>
            <w:rFonts w:ascii="Calibri" w:eastAsia="Calibri" w:hAnsi="Calibri" w:cs="Times New Roman"/>
            <w:b/>
            <w:bCs/>
            <w:highlight w:val="yellow"/>
            <w:rPrChange w:id="4572" w:author="Kaski Maiju" w:date="2025-03-19T14:31:00Z" w16du:dateUtc="2025-03-19T12:31:00Z">
              <w:rPr>
                <w:rFonts w:ascii="Calibri" w:eastAsia="Calibri" w:hAnsi="Calibri" w:cs="Times New Roman"/>
                <w:b/>
                <w:bCs/>
              </w:rPr>
            </w:rPrChange>
          </w:rPr>
          <w:delText>Use Case 2</w:delText>
        </w:r>
      </w:del>
    </w:p>
    <w:p w14:paraId="68B406D4" w14:textId="00AA2828" w:rsidR="0031508E" w:rsidRPr="00144266" w:rsidDel="006C0517" w:rsidRDefault="0031508E">
      <w:pPr>
        <w:rPr>
          <w:del w:id="4573" w:author="Kaski Maiju" w:date="2024-09-26T12:01:00Z" w16du:dateUtc="2024-09-26T09:01:00Z"/>
          <w:rFonts w:ascii="Calibri" w:eastAsia="Calibri" w:hAnsi="Calibri" w:cs="Times New Roman"/>
          <w:b/>
          <w:bCs/>
          <w:highlight w:val="yellow"/>
          <w:rPrChange w:id="4574" w:author="Kaski Maiju" w:date="2025-03-19T14:31:00Z" w16du:dateUtc="2025-03-19T12:31:00Z">
            <w:rPr>
              <w:del w:id="4575" w:author="Kaski Maiju" w:date="2024-09-26T12:01:00Z" w16du:dateUtc="2024-09-26T09:01:00Z"/>
              <w:rFonts w:ascii="Calibri" w:eastAsia="Calibri" w:hAnsi="Calibri" w:cs="Times New Roman"/>
              <w:b/>
              <w:bCs/>
            </w:rPr>
          </w:rPrChange>
        </w:rPr>
        <w:pPrChange w:id="4576" w:author="Kaski Maiju" w:date="2024-09-26T12:01:00Z" w16du:dateUtc="2024-09-26T09:01:00Z">
          <w:pPr>
            <w:spacing w:after="160" w:line="259" w:lineRule="auto"/>
          </w:pPr>
        </w:pPrChange>
      </w:pPr>
      <w:del w:id="4577" w:author="Kaski Maiju" w:date="2024-09-26T12:01:00Z" w16du:dateUtc="2024-09-26T09:01:00Z">
        <w:r w:rsidRPr="00144266" w:rsidDel="006C0517">
          <w:rPr>
            <w:rFonts w:ascii="Calibri" w:eastAsia="Calibri" w:hAnsi="Calibri" w:cs="Times New Roman"/>
            <w:highlight w:val="yellow"/>
            <w:u w:val="single"/>
            <w:rPrChange w:id="4578" w:author="Kaski Maiju" w:date="2025-03-19T14:31:00Z" w16du:dateUtc="2025-03-19T12:31:00Z">
              <w:rPr>
                <w:rFonts w:ascii="Calibri" w:eastAsia="Calibri" w:hAnsi="Calibri" w:cs="Times New Roman"/>
                <w:u w:val="single"/>
              </w:rPr>
            </w:rPrChange>
          </w:rPr>
          <w:delText>Use-case (name):</w:delText>
        </w:r>
        <w:r w:rsidRPr="00144266" w:rsidDel="006C0517">
          <w:rPr>
            <w:rFonts w:ascii="Calibri" w:eastAsia="Calibri" w:hAnsi="Calibri" w:cs="Times New Roman"/>
            <w:highlight w:val="yellow"/>
            <w:rPrChange w:id="4579"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580"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581"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582" w:author="Kaski Maiju" w:date="2025-03-19T14:31:00Z" w16du:dateUtc="2025-03-19T12:31:00Z">
              <w:rPr>
                <w:rFonts w:ascii="Calibri" w:eastAsia="Calibri" w:hAnsi="Calibri" w:cs="Times New Roman"/>
              </w:rPr>
            </w:rPrChange>
          </w:rPr>
          <w:delText>Pre-arrival / arrival notification</w:delText>
        </w:r>
      </w:del>
    </w:p>
    <w:p w14:paraId="5D76EC8C" w14:textId="75D597D4" w:rsidR="0031508E" w:rsidRPr="00144266" w:rsidDel="006C0517" w:rsidRDefault="0031508E">
      <w:pPr>
        <w:rPr>
          <w:del w:id="4583" w:author="Kaski Maiju" w:date="2024-09-26T12:01:00Z" w16du:dateUtc="2024-09-26T09:01:00Z"/>
          <w:rFonts w:ascii="Calibri" w:eastAsia="Calibri" w:hAnsi="Calibri" w:cs="Times New Roman"/>
          <w:highlight w:val="yellow"/>
          <w:rPrChange w:id="4584" w:author="Kaski Maiju" w:date="2025-03-19T14:31:00Z" w16du:dateUtc="2025-03-19T12:31:00Z">
            <w:rPr>
              <w:del w:id="4585" w:author="Kaski Maiju" w:date="2024-09-26T12:01:00Z" w16du:dateUtc="2024-09-26T09:01:00Z"/>
              <w:rFonts w:ascii="Calibri" w:eastAsia="Calibri" w:hAnsi="Calibri" w:cs="Times New Roman"/>
            </w:rPr>
          </w:rPrChange>
        </w:rPr>
        <w:pPrChange w:id="4586" w:author="Kaski Maiju" w:date="2024-09-26T12:01:00Z" w16du:dateUtc="2024-09-26T09:01:00Z">
          <w:pPr>
            <w:spacing w:after="160" w:line="259" w:lineRule="auto"/>
            <w:ind w:left="2608" w:hanging="2608"/>
          </w:pPr>
        </w:pPrChange>
      </w:pPr>
      <w:del w:id="4587" w:author="Kaski Maiju" w:date="2024-09-26T12:01:00Z" w16du:dateUtc="2024-09-26T09:01:00Z">
        <w:r w:rsidRPr="00144266" w:rsidDel="006C0517">
          <w:rPr>
            <w:rFonts w:ascii="Calibri" w:eastAsia="Calibri" w:hAnsi="Calibri" w:cs="Times New Roman"/>
            <w:highlight w:val="yellow"/>
            <w:u w:val="single"/>
            <w:rPrChange w:id="4588" w:author="Kaski Maiju" w:date="2025-03-19T14:31:00Z" w16du:dateUtc="2025-03-19T12:31:00Z">
              <w:rPr>
                <w:rFonts w:ascii="Calibri" w:eastAsia="Calibri" w:hAnsi="Calibri" w:cs="Times New Roman"/>
                <w:u w:val="single"/>
              </w:rPr>
            </w:rPrChange>
          </w:rPr>
          <w:delText>Description:</w:delText>
        </w:r>
        <w:r w:rsidRPr="00144266" w:rsidDel="006C0517">
          <w:rPr>
            <w:rFonts w:ascii="Calibri" w:eastAsia="Calibri" w:hAnsi="Calibri" w:cs="Times New Roman"/>
            <w:highlight w:val="yellow"/>
            <w:rPrChange w:id="4589"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590"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591"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592" w:author="Kaski Maiju" w:date="2025-03-19T14:31:00Z" w16du:dateUtc="2025-03-19T12:31:00Z">
              <w:rPr>
                <w:rFonts w:ascii="Calibri" w:eastAsia="Calibri" w:hAnsi="Calibri" w:cs="Times New Roman"/>
              </w:rPr>
            </w:rPrChange>
          </w:rPr>
          <w:delText>Vessel sends pre-arrival report with information relevant to the VTS/destination</w:delText>
        </w:r>
      </w:del>
    </w:p>
    <w:p w14:paraId="365DA887" w14:textId="2588F68E" w:rsidR="0031508E" w:rsidRPr="00144266" w:rsidDel="006C0517" w:rsidRDefault="0031508E">
      <w:pPr>
        <w:rPr>
          <w:del w:id="4593" w:author="Kaski Maiju" w:date="2024-09-26T12:01:00Z" w16du:dateUtc="2024-09-26T09:01:00Z"/>
          <w:rFonts w:ascii="Calibri" w:eastAsia="Calibri" w:hAnsi="Calibri" w:cs="Times New Roman"/>
          <w:highlight w:val="yellow"/>
          <w:rPrChange w:id="4594" w:author="Kaski Maiju" w:date="2025-03-19T14:31:00Z" w16du:dateUtc="2025-03-19T12:31:00Z">
            <w:rPr>
              <w:del w:id="4595" w:author="Kaski Maiju" w:date="2024-09-26T12:01:00Z" w16du:dateUtc="2024-09-26T09:01:00Z"/>
              <w:rFonts w:ascii="Calibri" w:eastAsia="Calibri" w:hAnsi="Calibri" w:cs="Times New Roman"/>
            </w:rPr>
          </w:rPrChange>
        </w:rPr>
        <w:pPrChange w:id="4596" w:author="Kaski Maiju" w:date="2024-09-26T12:01:00Z" w16du:dateUtc="2024-09-26T09:01:00Z">
          <w:pPr>
            <w:spacing w:after="120" w:line="259" w:lineRule="auto"/>
            <w:ind w:left="1304" w:hanging="1304"/>
          </w:pPr>
        </w:pPrChange>
      </w:pPr>
      <w:del w:id="4597" w:author="Kaski Maiju" w:date="2024-09-26T12:01:00Z" w16du:dateUtc="2024-09-26T09:01:00Z">
        <w:r w:rsidRPr="00144266" w:rsidDel="006C0517">
          <w:rPr>
            <w:rFonts w:ascii="Calibri" w:eastAsia="Calibri" w:hAnsi="Calibri" w:cs="Times New Roman"/>
            <w:highlight w:val="yellow"/>
            <w:u w:val="single"/>
            <w:rPrChange w:id="4598" w:author="Kaski Maiju" w:date="2025-03-19T14:31:00Z" w16du:dateUtc="2025-03-19T12:31:00Z">
              <w:rPr>
                <w:rFonts w:ascii="Calibri" w:eastAsia="Calibri" w:hAnsi="Calibri" w:cs="Times New Roman"/>
                <w:u w:val="single"/>
              </w:rPr>
            </w:rPrChange>
          </w:rPr>
          <w:delText>Actors:</w:delText>
        </w:r>
        <w:r w:rsidRPr="00144266" w:rsidDel="006C0517">
          <w:rPr>
            <w:rFonts w:ascii="Calibri" w:eastAsia="Calibri" w:hAnsi="Calibri" w:cs="Times New Roman"/>
            <w:highlight w:val="yellow"/>
            <w:rPrChange w:id="4599"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600"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601"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602"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603"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604" w:author="Kaski Maiju" w:date="2025-03-19T14:31:00Z" w16du:dateUtc="2025-03-19T12:31:00Z">
              <w:rPr>
                <w:rFonts w:ascii="Calibri" w:eastAsia="Calibri" w:hAnsi="Calibri" w:cs="Times New Roman"/>
              </w:rPr>
            </w:rPrChange>
          </w:rPr>
          <w:delText xml:space="preserve">Vessel, ECDIS/other on board systems , VTS </w:delText>
        </w:r>
      </w:del>
    </w:p>
    <w:p w14:paraId="42170B93" w14:textId="1FB5C397" w:rsidR="0031508E" w:rsidRPr="00144266" w:rsidDel="006C0517" w:rsidRDefault="0031508E">
      <w:pPr>
        <w:rPr>
          <w:del w:id="4605" w:author="Kaski Maiju" w:date="2024-09-26T12:01:00Z" w16du:dateUtc="2024-09-26T09:01:00Z"/>
          <w:rFonts w:ascii="Calibri" w:eastAsia="Calibri" w:hAnsi="Calibri" w:cs="Times New Roman"/>
          <w:highlight w:val="yellow"/>
          <w:rPrChange w:id="4606" w:author="Kaski Maiju" w:date="2025-03-19T14:31:00Z" w16du:dateUtc="2025-03-19T12:31:00Z">
            <w:rPr>
              <w:del w:id="4607" w:author="Kaski Maiju" w:date="2024-09-26T12:01:00Z" w16du:dateUtc="2024-09-26T09:01:00Z"/>
              <w:rFonts w:ascii="Calibri" w:eastAsia="Calibri" w:hAnsi="Calibri" w:cs="Times New Roman"/>
            </w:rPr>
          </w:rPrChange>
        </w:rPr>
        <w:pPrChange w:id="4608" w:author="Kaski Maiju" w:date="2024-09-26T12:01:00Z" w16du:dateUtc="2024-09-26T09:01:00Z">
          <w:pPr>
            <w:spacing w:after="120" w:line="259" w:lineRule="auto"/>
          </w:pPr>
        </w:pPrChange>
      </w:pPr>
      <w:del w:id="4609" w:author="Kaski Maiju" w:date="2024-09-26T12:01:00Z" w16du:dateUtc="2024-09-26T09:01:00Z">
        <w:r w:rsidRPr="00144266" w:rsidDel="006C0517">
          <w:rPr>
            <w:rFonts w:ascii="Calibri" w:eastAsia="Calibri" w:hAnsi="Calibri" w:cs="Times New Roman"/>
            <w:highlight w:val="yellow"/>
            <w:u w:val="single"/>
            <w:rPrChange w:id="4610" w:author="Kaski Maiju" w:date="2025-03-19T14:31:00Z" w16du:dateUtc="2025-03-19T12:31:00Z">
              <w:rPr>
                <w:rFonts w:ascii="Calibri" w:eastAsia="Calibri" w:hAnsi="Calibri" w:cs="Times New Roman"/>
                <w:u w:val="single"/>
              </w:rPr>
            </w:rPrChange>
          </w:rPr>
          <w:delText>Frequency of Use:</w:delText>
        </w:r>
        <w:r w:rsidRPr="00144266" w:rsidDel="006C0517">
          <w:rPr>
            <w:rFonts w:ascii="Calibri" w:eastAsia="Calibri" w:hAnsi="Calibri" w:cs="Times New Roman"/>
            <w:highlight w:val="yellow"/>
            <w:rPrChange w:id="4611"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612"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613"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614" w:author="Kaski Maiju" w:date="2025-03-19T14:31:00Z" w16du:dateUtc="2025-03-19T12:31:00Z">
              <w:rPr>
                <w:rFonts w:ascii="Calibri" w:eastAsia="Calibri" w:hAnsi="Calibri" w:cs="Times New Roman"/>
              </w:rPr>
            </w:rPrChange>
          </w:rPr>
          <w:delText>Typically triggered once or when the information changes.</w:delText>
        </w:r>
      </w:del>
    </w:p>
    <w:p w14:paraId="0923D9A7" w14:textId="2D628C8C" w:rsidR="0031508E" w:rsidRPr="00144266" w:rsidDel="006C0517" w:rsidRDefault="0031508E">
      <w:pPr>
        <w:rPr>
          <w:del w:id="4615" w:author="Kaski Maiju" w:date="2024-09-26T12:01:00Z" w16du:dateUtc="2024-09-26T09:01:00Z"/>
          <w:rFonts w:ascii="Calibri" w:eastAsia="Calibri" w:hAnsi="Calibri" w:cs="Times New Roman"/>
          <w:highlight w:val="yellow"/>
          <w:rPrChange w:id="4616" w:author="Kaski Maiju" w:date="2025-03-19T14:31:00Z" w16du:dateUtc="2025-03-19T12:31:00Z">
            <w:rPr>
              <w:del w:id="4617" w:author="Kaski Maiju" w:date="2024-09-26T12:01:00Z" w16du:dateUtc="2024-09-26T09:01:00Z"/>
              <w:rFonts w:ascii="Calibri" w:eastAsia="Calibri" w:hAnsi="Calibri" w:cs="Times New Roman"/>
            </w:rPr>
          </w:rPrChange>
        </w:rPr>
        <w:pPrChange w:id="4618" w:author="Kaski Maiju" w:date="2024-09-26T12:01:00Z" w16du:dateUtc="2024-09-26T09:01:00Z">
          <w:pPr>
            <w:spacing w:after="120" w:line="259" w:lineRule="auto"/>
            <w:ind w:left="2832" w:hanging="2832"/>
          </w:pPr>
        </w:pPrChange>
      </w:pPr>
      <w:del w:id="4619" w:author="Kaski Maiju" w:date="2024-09-26T12:01:00Z" w16du:dateUtc="2024-09-26T09:01:00Z">
        <w:r w:rsidRPr="00144266" w:rsidDel="006C0517">
          <w:rPr>
            <w:rFonts w:ascii="Calibri" w:eastAsia="Calibri" w:hAnsi="Calibri" w:cs="Times New Roman"/>
            <w:highlight w:val="yellow"/>
            <w:u w:val="single"/>
            <w:rPrChange w:id="4620" w:author="Kaski Maiju" w:date="2025-03-19T14:31:00Z" w16du:dateUtc="2025-03-19T12:31:00Z">
              <w:rPr>
                <w:rFonts w:ascii="Calibri" w:eastAsia="Calibri" w:hAnsi="Calibri" w:cs="Times New Roman"/>
                <w:u w:val="single"/>
              </w:rPr>
            </w:rPrChange>
          </w:rPr>
          <w:delText>Pre-conditions:</w:delText>
        </w:r>
        <w:r w:rsidRPr="00144266" w:rsidDel="006C0517">
          <w:rPr>
            <w:rFonts w:ascii="Calibri" w:eastAsia="Calibri" w:hAnsi="Calibri" w:cs="Times New Roman"/>
            <w:highlight w:val="yellow"/>
            <w:rPrChange w:id="4621"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622" w:author="Kaski Maiju" w:date="2025-03-19T14:31:00Z" w16du:dateUtc="2025-03-19T12:31:00Z">
              <w:rPr>
                <w:rFonts w:ascii="Calibri" w:eastAsia="Calibri" w:hAnsi="Calibri" w:cs="Times New Roman"/>
              </w:rPr>
            </w:rPrChange>
          </w:rPr>
          <w:tab/>
          <w:delText>The service instance is known to the on-board system, or the on board system has access to a service registry in which the service instance can be discovered.</w:delText>
        </w:r>
      </w:del>
    </w:p>
    <w:p w14:paraId="3F618794" w14:textId="53B1142E" w:rsidR="0031508E" w:rsidRPr="00144266" w:rsidDel="006C0517" w:rsidRDefault="0031508E">
      <w:pPr>
        <w:rPr>
          <w:del w:id="4623" w:author="Kaski Maiju" w:date="2024-09-26T12:01:00Z" w16du:dateUtc="2024-09-26T09:01:00Z"/>
          <w:rFonts w:ascii="Calibri" w:eastAsia="Calibri" w:hAnsi="Calibri" w:cs="Times New Roman"/>
          <w:highlight w:val="yellow"/>
          <w:u w:val="single"/>
          <w:rPrChange w:id="4624" w:author="Kaski Maiju" w:date="2025-03-19T14:31:00Z" w16du:dateUtc="2025-03-19T12:31:00Z">
            <w:rPr>
              <w:del w:id="4625" w:author="Kaski Maiju" w:date="2024-09-26T12:01:00Z" w16du:dateUtc="2024-09-26T09:01:00Z"/>
              <w:rFonts w:ascii="Calibri" w:eastAsia="Calibri" w:hAnsi="Calibri" w:cs="Times New Roman"/>
              <w:u w:val="single"/>
            </w:rPr>
          </w:rPrChange>
        </w:rPr>
        <w:pPrChange w:id="4626" w:author="Kaski Maiju" w:date="2024-09-26T12:01:00Z" w16du:dateUtc="2024-09-26T09:01:00Z">
          <w:pPr>
            <w:spacing w:after="160" w:line="259" w:lineRule="auto"/>
          </w:pPr>
        </w:pPrChange>
      </w:pPr>
      <w:del w:id="4627" w:author="Kaski Maiju" w:date="2024-09-26T12:01:00Z" w16du:dateUtc="2024-09-26T09:01:00Z">
        <w:r w:rsidRPr="00144266" w:rsidDel="006C0517">
          <w:rPr>
            <w:rFonts w:ascii="Calibri" w:eastAsia="Calibri" w:hAnsi="Calibri" w:cs="Times New Roman"/>
            <w:highlight w:val="yellow"/>
            <w:u w:val="single"/>
            <w:rPrChange w:id="4628" w:author="Kaski Maiju" w:date="2025-03-19T14:31:00Z" w16du:dateUtc="2025-03-19T12:31:00Z">
              <w:rPr>
                <w:rFonts w:ascii="Calibri" w:eastAsia="Calibri" w:hAnsi="Calibri" w:cs="Times New Roman"/>
                <w:u w:val="single"/>
              </w:rPr>
            </w:rPrChange>
          </w:rPr>
          <w:delText xml:space="preserve">Ordinary Sequence: </w:delText>
        </w:r>
      </w:del>
    </w:p>
    <w:p w14:paraId="1B9AFD2D" w14:textId="4084C7E8" w:rsidR="0031508E" w:rsidRPr="00144266" w:rsidDel="006C0517" w:rsidRDefault="0031508E">
      <w:pPr>
        <w:rPr>
          <w:del w:id="4629" w:author="Kaski Maiju" w:date="2024-09-26T12:01:00Z" w16du:dateUtc="2024-09-26T09:01:00Z"/>
          <w:rFonts w:ascii="Calibri" w:eastAsia="Calibri" w:hAnsi="Calibri" w:cs="Times New Roman"/>
          <w:highlight w:val="yellow"/>
          <w:rPrChange w:id="4630" w:author="Kaski Maiju" w:date="2025-03-19T14:31:00Z" w16du:dateUtc="2025-03-19T12:31:00Z">
            <w:rPr>
              <w:del w:id="4631" w:author="Kaski Maiju" w:date="2024-09-26T12:01:00Z" w16du:dateUtc="2024-09-26T09:01:00Z"/>
              <w:rFonts w:ascii="Calibri" w:eastAsia="Calibri" w:hAnsi="Calibri" w:cs="Times New Roman"/>
            </w:rPr>
          </w:rPrChange>
        </w:rPr>
        <w:pPrChange w:id="4632" w:author="Kaski Maiju" w:date="2024-09-26T12:01:00Z" w16du:dateUtc="2024-09-26T09:01:00Z">
          <w:pPr>
            <w:numPr>
              <w:numId w:val="30"/>
            </w:numPr>
            <w:tabs>
              <w:tab w:val="num" w:pos="2968"/>
              <w:tab w:val="num" w:pos="3192"/>
            </w:tabs>
            <w:suppressAutoHyphens/>
            <w:spacing w:after="160" w:line="240" w:lineRule="auto"/>
            <w:ind w:left="3192" w:hanging="360"/>
            <w:contextualSpacing/>
          </w:pPr>
        </w:pPrChange>
      </w:pPr>
      <w:del w:id="4633" w:author="Kaski Maiju" w:date="2024-09-26T12:01:00Z" w16du:dateUtc="2024-09-26T09:01:00Z">
        <w:r w:rsidRPr="00144266" w:rsidDel="006C0517">
          <w:rPr>
            <w:rFonts w:ascii="Calibri" w:eastAsia="Calibri" w:hAnsi="Calibri" w:cs="Times New Roman"/>
            <w:highlight w:val="yellow"/>
            <w:rPrChange w:id="4634" w:author="Kaski Maiju" w:date="2025-03-19T14:31:00Z" w16du:dateUtc="2025-03-19T12:31:00Z">
              <w:rPr>
                <w:rFonts w:ascii="Calibri" w:eastAsia="Calibri" w:hAnsi="Calibri" w:cs="Times New Roman"/>
              </w:rPr>
            </w:rPrChange>
          </w:rPr>
          <w:delText>The on-board system requests reporting requirements from the VTS</w:delText>
        </w:r>
      </w:del>
    </w:p>
    <w:p w14:paraId="23EF7AF8" w14:textId="36840A59" w:rsidR="0031508E" w:rsidRPr="00144266" w:rsidDel="006C0517" w:rsidRDefault="0031508E">
      <w:pPr>
        <w:rPr>
          <w:del w:id="4635" w:author="Kaski Maiju" w:date="2024-09-26T12:01:00Z" w16du:dateUtc="2024-09-26T09:01:00Z"/>
          <w:rFonts w:ascii="Calibri" w:eastAsia="Calibri" w:hAnsi="Calibri" w:cs="Times New Roman"/>
          <w:highlight w:val="yellow"/>
          <w:rPrChange w:id="4636" w:author="Kaski Maiju" w:date="2025-03-19T14:31:00Z" w16du:dateUtc="2025-03-19T12:31:00Z">
            <w:rPr>
              <w:del w:id="4637" w:author="Kaski Maiju" w:date="2024-09-26T12:01:00Z" w16du:dateUtc="2024-09-26T09:01:00Z"/>
              <w:rFonts w:ascii="Calibri" w:eastAsia="Calibri" w:hAnsi="Calibri" w:cs="Times New Roman"/>
            </w:rPr>
          </w:rPrChange>
        </w:rPr>
        <w:pPrChange w:id="4638" w:author="Kaski Maiju" w:date="2024-09-26T12:01:00Z" w16du:dateUtc="2024-09-26T09:01:00Z">
          <w:pPr>
            <w:numPr>
              <w:numId w:val="30"/>
            </w:numPr>
            <w:tabs>
              <w:tab w:val="num" w:pos="2968"/>
              <w:tab w:val="num" w:pos="3192"/>
            </w:tabs>
            <w:suppressAutoHyphens/>
            <w:spacing w:after="160" w:line="240" w:lineRule="auto"/>
            <w:ind w:left="3192" w:hanging="360"/>
            <w:contextualSpacing/>
          </w:pPr>
        </w:pPrChange>
      </w:pPr>
      <w:del w:id="4639" w:author="Kaski Maiju" w:date="2024-09-26T12:01:00Z" w16du:dateUtc="2024-09-26T09:01:00Z">
        <w:r w:rsidRPr="00144266" w:rsidDel="006C0517">
          <w:rPr>
            <w:rFonts w:ascii="Calibri" w:eastAsia="Calibri" w:hAnsi="Calibri" w:cs="Times New Roman"/>
            <w:highlight w:val="yellow"/>
            <w:rPrChange w:id="4640" w:author="Kaski Maiju" w:date="2025-03-19T14:31:00Z" w16du:dateUtc="2025-03-19T12:31:00Z">
              <w:rPr>
                <w:rFonts w:ascii="Calibri" w:eastAsia="Calibri" w:hAnsi="Calibri" w:cs="Times New Roman"/>
              </w:rPr>
            </w:rPrChange>
          </w:rPr>
          <w:delText>The VTS provides the requirements automatically, including what are the mandatory elements</w:delText>
        </w:r>
      </w:del>
    </w:p>
    <w:p w14:paraId="354D4AD8" w14:textId="3AB58431" w:rsidR="0031508E" w:rsidRPr="00144266" w:rsidDel="006C0517" w:rsidRDefault="0031508E">
      <w:pPr>
        <w:rPr>
          <w:del w:id="4641" w:author="Kaski Maiju" w:date="2024-09-26T12:01:00Z" w16du:dateUtc="2024-09-26T09:01:00Z"/>
          <w:rFonts w:ascii="Calibri" w:eastAsia="Calibri" w:hAnsi="Calibri" w:cs="Times New Roman"/>
          <w:highlight w:val="yellow"/>
          <w:rPrChange w:id="4642" w:author="Kaski Maiju" w:date="2025-03-19T14:31:00Z" w16du:dateUtc="2025-03-19T12:31:00Z">
            <w:rPr>
              <w:del w:id="4643" w:author="Kaski Maiju" w:date="2024-09-26T12:01:00Z" w16du:dateUtc="2024-09-26T09:01:00Z"/>
              <w:rFonts w:ascii="Calibri" w:eastAsia="Calibri" w:hAnsi="Calibri" w:cs="Times New Roman"/>
            </w:rPr>
          </w:rPrChange>
        </w:rPr>
        <w:pPrChange w:id="4644" w:author="Kaski Maiju" w:date="2024-09-26T12:01:00Z" w16du:dateUtc="2024-09-26T09:01:00Z">
          <w:pPr>
            <w:numPr>
              <w:numId w:val="30"/>
            </w:numPr>
            <w:tabs>
              <w:tab w:val="num" w:pos="2968"/>
              <w:tab w:val="num" w:pos="3192"/>
            </w:tabs>
            <w:suppressAutoHyphens/>
            <w:spacing w:after="160" w:line="240" w:lineRule="auto"/>
            <w:ind w:left="3192" w:hanging="360"/>
            <w:contextualSpacing/>
          </w:pPr>
        </w:pPrChange>
      </w:pPr>
      <w:del w:id="4645" w:author="Kaski Maiju" w:date="2024-09-26T12:01:00Z" w16du:dateUtc="2024-09-26T09:01:00Z">
        <w:r w:rsidRPr="00144266" w:rsidDel="006C0517">
          <w:rPr>
            <w:rFonts w:ascii="Calibri" w:eastAsia="Calibri" w:hAnsi="Calibri" w:cs="Times New Roman"/>
            <w:highlight w:val="yellow"/>
            <w:rPrChange w:id="4646" w:author="Kaski Maiju" w:date="2025-03-19T14:31:00Z" w16du:dateUtc="2025-03-19T12:31:00Z">
              <w:rPr>
                <w:rFonts w:ascii="Calibri" w:eastAsia="Calibri" w:hAnsi="Calibri" w:cs="Times New Roman"/>
              </w:rPr>
            </w:rPrChange>
          </w:rPr>
          <w:delText>On-board system compiles the information required</w:delText>
        </w:r>
      </w:del>
    </w:p>
    <w:p w14:paraId="713D16A2" w14:textId="08D38994" w:rsidR="0031508E" w:rsidRPr="00144266" w:rsidDel="006C0517" w:rsidRDefault="0031508E">
      <w:pPr>
        <w:rPr>
          <w:del w:id="4647" w:author="Kaski Maiju" w:date="2024-09-26T12:01:00Z" w16du:dateUtc="2024-09-26T09:01:00Z"/>
          <w:rFonts w:ascii="Calibri" w:eastAsia="Calibri" w:hAnsi="Calibri" w:cs="Times New Roman"/>
          <w:highlight w:val="yellow"/>
          <w:rPrChange w:id="4648" w:author="Kaski Maiju" w:date="2025-03-19T14:31:00Z" w16du:dateUtc="2025-03-19T12:31:00Z">
            <w:rPr>
              <w:del w:id="4649" w:author="Kaski Maiju" w:date="2024-09-26T12:01:00Z" w16du:dateUtc="2024-09-26T09:01:00Z"/>
              <w:rFonts w:ascii="Calibri" w:eastAsia="Calibri" w:hAnsi="Calibri" w:cs="Times New Roman"/>
            </w:rPr>
          </w:rPrChange>
        </w:rPr>
        <w:pPrChange w:id="4650" w:author="Kaski Maiju" w:date="2024-09-26T12:01:00Z" w16du:dateUtc="2024-09-26T09:01:00Z">
          <w:pPr>
            <w:numPr>
              <w:numId w:val="30"/>
            </w:numPr>
            <w:tabs>
              <w:tab w:val="num" w:pos="2968"/>
              <w:tab w:val="num" w:pos="3192"/>
            </w:tabs>
            <w:suppressAutoHyphens/>
            <w:spacing w:after="160" w:line="240" w:lineRule="auto"/>
            <w:ind w:left="3192" w:hanging="360"/>
            <w:contextualSpacing/>
          </w:pPr>
        </w:pPrChange>
      </w:pPr>
      <w:del w:id="4651" w:author="Kaski Maiju" w:date="2024-09-26T12:01:00Z" w16du:dateUtc="2024-09-26T09:01:00Z">
        <w:r w:rsidRPr="00144266" w:rsidDel="006C0517">
          <w:rPr>
            <w:rFonts w:ascii="Calibri" w:eastAsia="Calibri" w:hAnsi="Calibri" w:cs="Times New Roman"/>
            <w:highlight w:val="yellow"/>
            <w:rPrChange w:id="4652" w:author="Kaski Maiju" w:date="2025-03-19T14:31:00Z" w16du:dateUtc="2025-03-19T12:31:00Z">
              <w:rPr>
                <w:rFonts w:ascii="Calibri" w:eastAsia="Calibri" w:hAnsi="Calibri" w:cs="Times New Roman"/>
              </w:rPr>
            </w:rPrChange>
          </w:rPr>
          <w:delText>On-board system sends the report with all of mandatory information to VTS</w:delText>
        </w:r>
      </w:del>
    </w:p>
    <w:p w14:paraId="4F9A40B5" w14:textId="7809CBAC" w:rsidR="0031508E" w:rsidRPr="00144266" w:rsidDel="006C0517" w:rsidRDefault="0031508E">
      <w:pPr>
        <w:rPr>
          <w:del w:id="4653" w:author="Kaski Maiju" w:date="2024-09-26T12:01:00Z" w16du:dateUtc="2024-09-26T09:01:00Z"/>
          <w:rFonts w:ascii="Calibri" w:eastAsia="Calibri" w:hAnsi="Calibri" w:cs="Times New Roman"/>
          <w:highlight w:val="yellow"/>
          <w:rPrChange w:id="4654" w:author="Kaski Maiju" w:date="2025-03-19T14:31:00Z" w16du:dateUtc="2025-03-19T12:31:00Z">
            <w:rPr>
              <w:del w:id="4655" w:author="Kaski Maiju" w:date="2024-09-26T12:01:00Z" w16du:dateUtc="2024-09-26T09:01:00Z"/>
              <w:rFonts w:ascii="Calibri" w:eastAsia="Calibri" w:hAnsi="Calibri" w:cs="Times New Roman"/>
            </w:rPr>
          </w:rPrChange>
        </w:rPr>
        <w:pPrChange w:id="4656" w:author="Kaski Maiju" w:date="2024-09-26T12:01:00Z" w16du:dateUtc="2024-09-26T09:01:00Z">
          <w:pPr>
            <w:numPr>
              <w:numId w:val="30"/>
            </w:numPr>
            <w:tabs>
              <w:tab w:val="num" w:pos="2968"/>
              <w:tab w:val="num" w:pos="3192"/>
            </w:tabs>
            <w:suppressAutoHyphens/>
            <w:spacing w:after="160" w:line="240" w:lineRule="auto"/>
            <w:ind w:left="3192" w:hanging="360"/>
            <w:contextualSpacing/>
          </w:pPr>
        </w:pPrChange>
      </w:pPr>
      <w:del w:id="4657" w:author="Kaski Maiju" w:date="2024-09-26T12:01:00Z" w16du:dateUtc="2024-09-26T09:01:00Z">
        <w:r w:rsidRPr="00144266" w:rsidDel="006C0517">
          <w:rPr>
            <w:rFonts w:ascii="Calibri" w:eastAsia="Calibri" w:hAnsi="Calibri" w:cs="Times New Roman"/>
            <w:highlight w:val="yellow"/>
            <w:rPrChange w:id="4658" w:author="Kaski Maiju" w:date="2025-03-19T14:31:00Z" w16du:dateUtc="2025-03-19T12:31:00Z">
              <w:rPr>
                <w:rFonts w:ascii="Calibri" w:eastAsia="Calibri" w:hAnsi="Calibri" w:cs="Times New Roman"/>
              </w:rPr>
            </w:rPrChange>
          </w:rPr>
          <w:delText xml:space="preserve">VTS validates the information </w:delText>
        </w:r>
      </w:del>
    </w:p>
    <w:p w14:paraId="6BB14355" w14:textId="2719DABE" w:rsidR="0031508E" w:rsidRPr="00144266" w:rsidDel="006C0517" w:rsidRDefault="0031508E">
      <w:pPr>
        <w:rPr>
          <w:del w:id="4659" w:author="Kaski Maiju" w:date="2024-09-26T12:01:00Z" w16du:dateUtc="2024-09-26T09:01:00Z"/>
          <w:rFonts w:ascii="Calibri" w:eastAsia="Calibri" w:hAnsi="Calibri" w:cs="Times New Roman"/>
          <w:highlight w:val="yellow"/>
          <w:rPrChange w:id="4660" w:author="Kaski Maiju" w:date="2025-03-19T14:31:00Z" w16du:dateUtc="2025-03-19T12:31:00Z">
            <w:rPr>
              <w:del w:id="4661" w:author="Kaski Maiju" w:date="2024-09-26T12:01:00Z" w16du:dateUtc="2024-09-26T09:01:00Z"/>
              <w:rFonts w:ascii="Calibri" w:eastAsia="Calibri" w:hAnsi="Calibri" w:cs="Times New Roman"/>
            </w:rPr>
          </w:rPrChange>
        </w:rPr>
        <w:pPrChange w:id="4662" w:author="Kaski Maiju" w:date="2024-09-26T12:01:00Z" w16du:dateUtc="2024-09-26T09:01:00Z">
          <w:pPr>
            <w:numPr>
              <w:numId w:val="31"/>
            </w:numPr>
            <w:spacing w:after="160" w:line="259" w:lineRule="auto"/>
            <w:ind w:left="3552" w:hanging="360"/>
            <w:contextualSpacing/>
          </w:pPr>
        </w:pPrChange>
      </w:pPr>
      <w:del w:id="4663" w:author="Kaski Maiju" w:date="2024-09-26T12:01:00Z" w16du:dateUtc="2024-09-26T09:01:00Z">
        <w:r w:rsidRPr="00144266" w:rsidDel="006C0517">
          <w:rPr>
            <w:rFonts w:ascii="Calibri" w:eastAsia="Calibri" w:hAnsi="Calibri" w:cs="Times New Roman"/>
            <w:highlight w:val="yellow"/>
            <w:rPrChange w:id="4664" w:author="Kaski Maiju" w:date="2025-03-19T14:31:00Z" w16du:dateUtc="2025-03-19T12:31:00Z">
              <w:rPr>
                <w:rFonts w:ascii="Calibri" w:eastAsia="Calibri" w:hAnsi="Calibri" w:cs="Times New Roman"/>
              </w:rPr>
            </w:rPrChange>
          </w:rPr>
          <w:delText>In case of failure VTS asks for revised information</w:delText>
        </w:r>
      </w:del>
    </w:p>
    <w:p w14:paraId="0A70FD15" w14:textId="05B87C38" w:rsidR="0031508E" w:rsidRPr="00144266" w:rsidDel="006C0517" w:rsidRDefault="0031508E">
      <w:pPr>
        <w:rPr>
          <w:del w:id="4665" w:author="Kaski Maiju" w:date="2024-09-26T12:01:00Z" w16du:dateUtc="2024-09-26T09:01:00Z"/>
          <w:rFonts w:ascii="Calibri" w:eastAsia="Calibri" w:hAnsi="Calibri" w:cs="Times New Roman"/>
          <w:highlight w:val="yellow"/>
          <w:rPrChange w:id="4666" w:author="Kaski Maiju" w:date="2025-03-19T14:31:00Z" w16du:dateUtc="2025-03-19T12:31:00Z">
            <w:rPr>
              <w:del w:id="4667" w:author="Kaski Maiju" w:date="2024-09-26T12:01:00Z" w16du:dateUtc="2024-09-26T09:01:00Z"/>
              <w:rFonts w:ascii="Calibri" w:eastAsia="Calibri" w:hAnsi="Calibri" w:cs="Times New Roman"/>
            </w:rPr>
          </w:rPrChange>
        </w:rPr>
        <w:pPrChange w:id="4668" w:author="Kaski Maiju" w:date="2024-09-26T12:01:00Z" w16du:dateUtc="2024-09-26T09:01:00Z">
          <w:pPr>
            <w:numPr>
              <w:numId w:val="31"/>
            </w:numPr>
            <w:spacing w:after="160" w:line="259" w:lineRule="auto"/>
            <w:ind w:left="3552" w:hanging="360"/>
            <w:contextualSpacing/>
          </w:pPr>
        </w:pPrChange>
      </w:pPr>
      <w:del w:id="4669" w:author="Kaski Maiju" w:date="2024-09-26T12:01:00Z" w16du:dateUtc="2024-09-26T09:01:00Z">
        <w:r w:rsidRPr="00144266" w:rsidDel="006C0517">
          <w:rPr>
            <w:rFonts w:ascii="Calibri" w:eastAsia="Calibri" w:hAnsi="Calibri" w:cs="Times New Roman"/>
            <w:highlight w:val="yellow"/>
            <w:rPrChange w:id="4670" w:author="Kaski Maiju" w:date="2025-03-19T14:31:00Z" w16du:dateUtc="2025-03-19T12:31:00Z">
              <w:rPr>
                <w:rFonts w:ascii="Calibri" w:eastAsia="Calibri" w:hAnsi="Calibri" w:cs="Times New Roman"/>
              </w:rPr>
            </w:rPrChange>
          </w:rPr>
          <w:delText>if succeeded, VTS acknowledges the received report</w:delText>
        </w:r>
      </w:del>
    </w:p>
    <w:p w14:paraId="2BA9C301" w14:textId="118218F5" w:rsidR="0031508E" w:rsidRPr="00144266" w:rsidDel="006C0517" w:rsidRDefault="0031508E">
      <w:pPr>
        <w:rPr>
          <w:del w:id="4671" w:author="Kaski Maiju" w:date="2024-09-26T12:01:00Z" w16du:dateUtc="2024-09-26T09:01:00Z"/>
          <w:rFonts w:ascii="Calibri" w:eastAsia="Calibri" w:hAnsi="Calibri" w:cs="Times New Roman"/>
          <w:highlight w:val="yellow"/>
          <w:rPrChange w:id="4672" w:author="Kaski Maiju" w:date="2025-03-19T14:31:00Z" w16du:dateUtc="2025-03-19T12:31:00Z">
            <w:rPr>
              <w:del w:id="4673" w:author="Kaski Maiju" w:date="2024-09-26T12:01:00Z" w16du:dateUtc="2024-09-26T09:01:00Z"/>
              <w:rFonts w:ascii="Calibri" w:eastAsia="Calibri" w:hAnsi="Calibri" w:cs="Times New Roman"/>
            </w:rPr>
          </w:rPrChange>
        </w:rPr>
        <w:pPrChange w:id="4674" w:author="Kaski Maiju" w:date="2024-09-26T12:01:00Z" w16du:dateUtc="2024-09-26T09:01:00Z">
          <w:pPr>
            <w:suppressAutoHyphens/>
            <w:spacing w:line="240" w:lineRule="auto"/>
            <w:ind w:left="2968"/>
            <w:contextualSpacing/>
          </w:pPr>
        </w:pPrChange>
      </w:pPr>
    </w:p>
    <w:p w14:paraId="2AAAD5EE" w14:textId="4DF570FC" w:rsidR="0031508E" w:rsidRPr="00144266" w:rsidDel="006C0517" w:rsidRDefault="0031508E">
      <w:pPr>
        <w:rPr>
          <w:del w:id="4675" w:author="Kaski Maiju" w:date="2024-09-26T12:01:00Z" w16du:dateUtc="2024-09-26T09:01:00Z"/>
          <w:rFonts w:ascii="Calibri" w:eastAsia="Calibri" w:hAnsi="Calibri" w:cs="Times New Roman"/>
          <w:highlight w:val="yellow"/>
          <w:rPrChange w:id="4676" w:author="Kaski Maiju" w:date="2025-03-19T14:31:00Z" w16du:dateUtc="2025-03-19T12:31:00Z">
            <w:rPr>
              <w:del w:id="4677" w:author="Kaski Maiju" w:date="2024-09-26T12:01:00Z" w16du:dateUtc="2024-09-26T09:01:00Z"/>
              <w:rFonts w:ascii="Calibri" w:eastAsia="Calibri" w:hAnsi="Calibri" w:cs="Times New Roman"/>
            </w:rPr>
          </w:rPrChange>
        </w:rPr>
        <w:pPrChange w:id="4678" w:author="Kaski Maiju" w:date="2024-09-26T12:01:00Z" w16du:dateUtc="2024-09-26T09:01:00Z">
          <w:pPr>
            <w:pBdr>
              <w:bottom w:val="single" w:sz="6" w:space="1" w:color="auto"/>
            </w:pBdr>
            <w:spacing w:after="160" w:line="259" w:lineRule="auto"/>
            <w:ind w:left="2608" w:hanging="2608"/>
          </w:pPr>
        </w:pPrChange>
      </w:pPr>
      <w:del w:id="4679" w:author="Kaski Maiju" w:date="2024-09-26T12:01:00Z" w16du:dateUtc="2024-09-26T09:01:00Z">
        <w:r w:rsidRPr="00144266" w:rsidDel="006C0517">
          <w:rPr>
            <w:rFonts w:ascii="Calibri" w:eastAsia="Calibri" w:hAnsi="Calibri" w:cs="Times New Roman"/>
            <w:highlight w:val="yellow"/>
            <w:u w:val="single"/>
            <w:rPrChange w:id="4680" w:author="Kaski Maiju" w:date="2025-03-19T14:31:00Z" w16du:dateUtc="2025-03-19T12:31:00Z">
              <w:rPr>
                <w:rFonts w:ascii="Calibri" w:eastAsia="Calibri" w:hAnsi="Calibri" w:cs="Times New Roman"/>
                <w:u w:val="single"/>
              </w:rPr>
            </w:rPrChange>
          </w:rPr>
          <w:delText>Post-conditions:</w:delText>
        </w:r>
        <w:r w:rsidRPr="00144266" w:rsidDel="006C0517">
          <w:rPr>
            <w:rFonts w:ascii="Calibri" w:eastAsia="Calibri" w:hAnsi="Calibri" w:cs="Times New Roman"/>
            <w:highlight w:val="yellow"/>
            <w:rPrChange w:id="4681"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682" w:author="Kaski Maiju" w:date="2025-03-19T14:31:00Z" w16du:dateUtc="2025-03-19T12:31:00Z">
              <w:rPr>
                <w:rFonts w:ascii="Calibri" w:eastAsia="Calibri" w:hAnsi="Calibri" w:cs="Times New Roman"/>
              </w:rPr>
            </w:rPrChange>
          </w:rPr>
          <w:tab/>
          <w:delText>The status of vessels report, and validated reporting information is incorporated in the VTS system and if needed shared to other stak</w:delText>
        </w:r>
        <w:r w:rsidR="00FD6C6C" w:rsidRPr="00144266" w:rsidDel="006C0517">
          <w:rPr>
            <w:rFonts w:ascii="Calibri" w:eastAsia="Calibri" w:hAnsi="Calibri" w:cs="Times New Roman"/>
            <w:highlight w:val="yellow"/>
            <w:rPrChange w:id="4683" w:author="Kaski Maiju" w:date="2025-03-19T14:31:00Z" w16du:dateUtc="2025-03-19T12:31:00Z">
              <w:rPr>
                <w:rFonts w:ascii="Calibri" w:eastAsia="Calibri" w:hAnsi="Calibri" w:cs="Times New Roman"/>
              </w:rPr>
            </w:rPrChange>
          </w:rPr>
          <w:delText>e</w:delText>
        </w:r>
        <w:r w:rsidRPr="00144266" w:rsidDel="006C0517">
          <w:rPr>
            <w:rFonts w:ascii="Calibri" w:eastAsia="Calibri" w:hAnsi="Calibri" w:cs="Times New Roman"/>
            <w:highlight w:val="yellow"/>
            <w:rPrChange w:id="4684" w:author="Kaski Maiju" w:date="2025-03-19T14:31:00Z" w16du:dateUtc="2025-03-19T12:31:00Z">
              <w:rPr>
                <w:rFonts w:ascii="Calibri" w:eastAsia="Calibri" w:hAnsi="Calibri" w:cs="Times New Roman"/>
              </w:rPr>
            </w:rPrChange>
          </w:rPr>
          <w:delText>holders.</w:delText>
        </w:r>
      </w:del>
    </w:p>
    <w:p w14:paraId="76DDD9C2" w14:textId="5BFC515B" w:rsidR="0031508E" w:rsidRPr="00144266" w:rsidDel="006C0517" w:rsidRDefault="0031508E">
      <w:pPr>
        <w:rPr>
          <w:del w:id="4685" w:author="Kaski Maiju" w:date="2024-09-26T12:01:00Z" w16du:dateUtc="2024-09-26T09:01:00Z"/>
          <w:rFonts w:ascii="Calibri" w:eastAsia="Calibri" w:hAnsi="Calibri" w:cs="Times New Roman"/>
          <w:highlight w:val="yellow"/>
          <w:rPrChange w:id="4686" w:author="Kaski Maiju" w:date="2025-03-19T14:31:00Z" w16du:dateUtc="2025-03-19T12:31:00Z">
            <w:rPr>
              <w:del w:id="4687" w:author="Kaski Maiju" w:date="2024-09-26T12:01:00Z" w16du:dateUtc="2024-09-26T09:01:00Z"/>
              <w:rFonts w:ascii="Calibri" w:eastAsia="Calibri" w:hAnsi="Calibri" w:cs="Times New Roman"/>
            </w:rPr>
          </w:rPrChange>
        </w:rPr>
        <w:pPrChange w:id="4688" w:author="Kaski Maiju" w:date="2024-09-26T12:01:00Z" w16du:dateUtc="2024-09-26T09:01:00Z">
          <w:pPr>
            <w:pBdr>
              <w:bottom w:val="single" w:sz="6" w:space="1" w:color="auto"/>
            </w:pBdr>
            <w:spacing w:after="160" w:line="259" w:lineRule="auto"/>
          </w:pPr>
        </w:pPrChange>
      </w:pPr>
    </w:p>
    <w:p w14:paraId="37F7E090" w14:textId="79C9F9C7" w:rsidR="0031508E" w:rsidRPr="00144266" w:rsidDel="006C0517" w:rsidRDefault="0031508E">
      <w:pPr>
        <w:rPr>
          <w:del w:id="4689" w:author="Kaski Maiju" w:date="2024-09-26T12:01:00Z" w16du:dateUtc="2024-09-26T09:01:00Z"/>
          <w:rFonts w:ascii="Calibri" w:eastAsia="Calibri" w:hAnsi="Calibri" w:cs="Times New Roman"/>
          <w:b/>
          <w:bCs/>
          <w:highlight w:val="yellow"/>
          <w:rPrChange w:id="4690" w:author="Kaski Maiju" w:date="2025-03-19T14:31:00Z" w16du:dateUtc="2025-03-19T12:31:00Z">
            <w:rPr>
              <w:del w:id="4691" w:author="Kaski Maiju" w:date="2024-09-26T12:01:00Z" w16du:dateUtc="2024-09-26T09:01:00Z"/>
              <w:rFonts w:ascii="Calibri" w:eastAsia="Calibri" w:hAnsi="Calibri" w:cs="Times New Roman"/>
              <w:b/>
              <w:bCs/>
            </w:rPr>
          </w:rPrChange>
        </w:rPr>
        <w:pPrChange w:id="4692" w:author="Kaski Maiju" w:date="2024-09-26T12:01:00Z" w16du:dateUtc="2024-09-26T09:01:00Z">
          <w:pPr>
            <w:spacing w:after="160" w:line="259" w:lineRule="auto"/>
          </w:pPr>
        </w:pPrChange>
      </w:pPr>
    </w:p>
    <w:p w14:paraId="3B6EBC2B" w14:textId="59F5B16E" w:rsidR="0031508E" w:rsidRPr="00144266" w:rsidDel="006C0517" w:rsidRDefault="0031508E">
      <w:pPr>
        <w:rPr>
          <w:del w:id="4693" w:author="Kaski Maiju" w:date="2024-09-26T12:01:00Z" w16du:dateUtc="2024-09-26T09:01:00Z"/>
          <w:rFonts w:ascii="Calibri" w:eastAsia="Calibri" w:hAnsi="Calibri" w:cs="Times New Roman"/>
          <w:highlight w:val="yellow"/>
          <w:u w:val="single"/>
          <w:rPrChange w:id="4694" w:author="Kaski Maiju" w:date="2025-03-19T14:31:00Z" w16du:dateUtc="2025-03-19T12:31:00Z">
            <w:rPr>
              <w:del w:id="4695" w:author="Kaski Maiju" w:date="2024-09-26T12:01:00Z" w16du:dateUtc="2024-09-26T09:01:00Z"/>
              <w:rFonts w:ascii="Calibri" w:eastAsia="Calibri" w:hAnsi="Calibri" w:cs="Times New Roman"/>
              <w:u w:val="single"/>
            </w:rPr>
          </w:rPrChange>
        </w:rPr>
        <w:pPrChange w:id="4696" w:author="Kaski Maiju" w:date="2024-09-26T12:01:00Z" w16du:dateUtc="2024-09-26T09:01:00Z">
          <w:pPr>
            <w:spacing w:after="160" w:line="259" w:lineRule="auto"/>
          </w:pPr>
        </w:pPrChange>
      </w:pPr>
      <w:del w:id="4697" w:author="Kaski Maiju" w:date="2024-09-26T12:01:00Z" w16du:dateUtc="2024-09-26T09:01:00Z">
        <w:r w:rsidRPr="00144266" w:rsidDel="006C0517">
          <w:rPr>
            <w:rFonts w:ascii="Calibri" w:eastAsia="Calibri" w:hAnsi="Calibri" w:cs="Times New Roman"/>
            <w:b/>
            <w:bCs/>
            <w:highlight w:val="yellow"/>
            <w:rPrChange w:id="4698" w:author="Kaski Maiju" w:date="2025-03-19T14:31:00Z" w16du:dateUtc="2025-03-19T12:31:00Z">
              <w:rPr>
                <w:rFonts w:ascii="Calibri" w:eastAsia="Calibri" w:hAnsi="Calibri" w:cs="Times New Roman"/>
                <w:b/>
                <w:bCs/>
              </w:rPr>
            </w:rPrChange>
          </w:rPr>
          <w:delText>Use Case 3</w:delText>
        </w:r>
      </w:del>
    </w:p>
    <w:p w14:paraId="22359EE1" w14:textId="297610C9" w:rsidR="0031508E" w:rsidRPr="00144266" w:rsidDel="006C0517" w:rsidRDefault="0031508E">
      <w:pPr>
        <w:rPr>
          <w:del w:id="4699" w:author="Kaski Maiju" w:date="2024-09-26T12:01:00Z" w16du:dateUtc="2024-09-26T09:01:00Z"/>
          <w:rFonts w:ascii="Calibri" w:eastAsia="Calibri" w:hAnsi="Calibri" w:cs="Times New Roman"/>
          <w:highlight w:val="yellow"/>
          <w:rPrChange w:id="4700" w:author="Kaski Maiju" w:date="2025-03-19T14:31:00Z" w16du:dateUtc="2025-03-19T12:31:00Z">
            <w:rPr>
              <w:del w:id="4701" w:author="Kaski Maiju" w:date="2024-09-26T12:01:00Z" w16du:dateUtc="2024-09-26T09:01:00Z"/>
              <w:rFonts w:ascii="Calibri" w:eastAsia="Calibri" w:hAnsi="Calibri" w:cs="Times New Roman"/>
            </w:rPr>
          </w:rPrChange>
        </w:rPr>
        <w:pPrChange w:id="4702" w:author="Kaski Maiju" w:date="2024-09-26T12:01:00Z" w16du:dateUtc="2024-09-26T09:01:00Z">
          <w:pPr>
            <w:spacing w:after="160" w:line="259" w:lineRule="auto"/>
          </w:pPr>
        </w:pPrChange>
      </w:pPr>
      <w:del w:id="4703" w:author="Kaski Maiju" w:date="2024-09-26T12:01:00Z" w16du:dateUtc="2024-09-26T09:01:00Z">
        <w:r w:rsidRPr="00144266" w:rsidDel="006C0517">
          <w:rPr>
            <w:rFonts w:ascii="Calibri" w:eastAsia="Calibri" w:hAnsi="Calibri" w:cs="Times New Roman"/>
            <w:highlight w:val="yellow"/>
            <w:u w:val="single"/>
            <w:rPrChange w:id="4704" w:author="Kaski Maiju" w:date="2025-03-19T14:31:00Z" w16du:dateUtc="2025-03-19T12:31:00Z">
              <w:rPr>
                <w:rFonts w:ascii="Calibri" w:eastAsia="Calibri" w:hAnsi="Calibri" w:cs="Times New Roman"/>
                <w:u w:val="single"/>
              </w:rPr>
            </w:rPrChange>
          </w:rPr>
          <w:delText>Use-case (name):</w:delText>
        </w:r>
        <w:r w:rsidRPr="00144266" w:rsidDel="006C0517">
          <w:rPr>
            <w:rFonts w:ascii="Calibri" w:eastAsia="Calibri" w:hAnsi="Calibri" w:cs="Times New Roman"/>
            <w:highlight w:val="yellow"/>
            <w:rPrChange w:id="4705"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706"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707"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708" w:author="Kaski Maiju" w:date="2025-03-19T14:31:00Z" w16du:dateUtc="2025-03-19T12:31:00Z">
              <w:rPr>
                <w:rFonts w:ascii="Calibri" w:eastAsia="Calibri" w:hAnsi="Calibri" w:cs="Times New Roman"/>
              </w:rPr>
            </w:rPrChange>
          </w:rPr>
          <w:delText>Retrieve VTS Navigational Information.</w:delText>
        </w:r>
      </w:del>
    </w:p>
    <w:p w14:paraId="7E1CEEBB" w14:textId="6C8743CE" w:rsidR="0031508E" w:rsidRPr="00144266" w:rsidDel="006C0517" w:rsidRDefault="0031508E">
      <w:pPr>
        <w:rPr>
          <w:del w:id="4709" w:author="Kaski Maiju" w:date="2024-09-26T12:01:00Z" w16du:dateUtc="2024-09-26T09:01:00Z"/>
          <w:rFonts w:ascii="Calibri" w:eastAsia="Calibri" w:hAnsi="Calibri" w:cs="Times New Roman"/>
          <w:highlight w:val="yellow"/>
          <w:rPrChange w:id="4710" w:author="Kaski Maiju" w:date="2025-03-19T14:31:00Z" w16du:dateUtc="2025-03-19T12:31:00Z">
            <w:rPr>
              <w:del w:id="4711" w:author="Kaski Maiju" w:date="2024-09-26T12:01:00Z" w16du:dateUtc="2024-09-26T09:01:00Z"/>
              <w:rFonts w:ascii="Calibri" w:eastAsia="Calibri" w:hAnsi="Calibri" w:cs="Times New Roman"/>
            </w:rPr>
          </w:rPrChange>
        </w:rPr>
        <w:pPrChange w:id="4712" w:author="Kaski Maiju" w:date="2024-09-26T12:01:00Z" w16du:dateUtc="2024-09-26T09:01:00Z">
          <w:pPr>
            <w:spacing w:after="160" w:line="259" w:lineRule="auto"/>
            <w:ind w:left="2832" w:hanging="2832"/>
          </w:pPr>
        </w:pPrChange>
      </w:pPr>
      <w:del w:id="4713" w:author="Kaski Maiju" w:date="2024-09-26T12:01:00Z" w16du:dateUtc="2024-09-26T09:01:00Z">
        <w:r w:rsidRPr="00144266" w:rsidDel="006C0517">
          <w:rPr>
            <w:rFonts w:ascii="Calibri" w:eastAsia="Calibri" w:hAnsi="Calibri" w:cs="Times New Roman"/>
            <w:highlight w:val="yellow"/>
            <w:u w:val="single"/>
            <w:rPrChange w:id="4714" w:author="Kaski Maiju" w:date="2025-03-19T14:31:00Z" w16du:dateUtc="2025-03-19T12:31:00Z">
              <w:rPr>
                <w:rFonts w:ascii="Calibri" w:eastAsia="Calibri" w:hAnsi="Calibri" w:cs="Times New Roman"/>
                <w:u w:val="single"/>
              </w:rPr>
            </w:rPrChange>
          </w:rPr>
          <w:delText>Description:</w:delText>
        </w:r>
        <w:r w:rsidRPr="00144266" w:rsidDel="006C0517">
          <w:rPr>
            <w:rFonts w:ascii="Calibri" w:eastAsia="Calibri" w:hAnsi="Calibri" w:cs="Times New Roman"/>
            <w:highlight w:val="yellow"/>
            <w:rPrChange w:id="4715"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716" w:author="Kaski Maiju" w:date="2025-03-19T14:31:00Z" w16du:dateUtc="2025-03-19T12:31:00Z">
              <w:rPr>
                <w:rFonts w:ascii="Calibri" w:eastAsia="Calibri" w:hAnsi="Calibri" w:cs="Times New Roman"/>
              </w:rPr>
            </w:rPrChange>
          </w:rPr>
          <w:tab/>
          <w:delText>When entering the VTS area ship-user requests navigational information from the VTS using ECDIS/ECS.</w:delText>
        </w:r>
      </w:del>
    </w:p>
    <w:p w14:paraId="36FF89B3" w14:textId="0202C5D3" w:rsidR="0031508E" w:rsidRPr="00144266" w:rsidDel="006C0517" w:rsidRDefault="0031508E">
      <w:pPr>
        <w:rPr>
          <w:del w:id="4717" w:author="Kaski Maiju" w:date="2024-09-26T12:01:00Z" w16du:dateUtc="2024-09-26T09:01:00Z"/>
          <w:rFonts w:ascii="Calibri" w:eastAsia="Calibri" w:hAnsi="Calibri" w:cs="Times New Roman"/>
          <w:highlight w:val="yellow"/>
          <w:rPrChange w:id="4718" w:author="Kaski Maiju" w:date="2025-03-19T14:31:00Z" w16du:dateUtc="2025-03-19T12:31:00Z">
            <w:rPr>
              <w:del w:id="4719" w:author="Kaski Maiju" w:date="2024-09-26T12:01:00Z" w16du:dateUtc="2024-09-26T09:01:00Z"/>
              <w:rFonts w:ascii="Calibri" w:eastAsia="Calibri" w:hAnsi="Calibri" w:cs="Times New Roman"/>
            </w:rPr>
          </w:rPrChange>
        </w:rPr>
        <w:pPrChange w:id="4720" w:author="Kaski Maiju" w:date="2024-09-26T12:01:00Z" w16du:dateUtc="2024-09-26T09:01:00Z">
          <w:pPr>
            <w:spacing w:after="160" w:line="259" w:lineRule="auto"/>
          </w:pPr>
        </w:pPrChange>
      </w:pPr>
      <w:del w:id="4721" w:author="Kaski Maiju" w:date="2024-09-26T12:01:00Z" w16du:dateUtc="2024-09-26T09:01:00Z">
        <w:r w:rsidRPr="00144266" w:rsidDel="006C0517">
          <w:rPr>
            <w:rFonts w:ascii="Calibri" w:eastAsia="Calibri" w:hAnsi="Calibri" w:cs="Times New Roman"/>
            <w:highlight w:val="yellow"/>
            <w:u w:val="single"/>
            <w:rPrChange w:id="4722" w:author="Kaski Maiju" w:date="2025-03-19T14:31:00Z" w16du:dateUtc="2025-03-19T12:31:00Z">
              <w:rPr>
                <w:rFonts w:ascii="Calibri" w:eastAsia="Calibri" w:hAnsi="Calibri" w:cs="Times New Roman"/>
                <w:u w:val="single"/>
              </w:rPr>
            </w:rPrChange>
          </w:rPr>
          <w:delText>Actors:</w:delText>
        </w:r>
        <w:r w:rsidRPr="00144266" w:rsidDel="006C0517">
          <w:rPr>
            <w:rFonts w:ascii="Calibri" w:eastAsia="Calibri" w:hAnsi="Calibri" w:cs="Times New Roman"/>
            <w:highlight w:val="yellow"/>
            <w:rPrChange w:id="4723"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724"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725"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726"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727"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728" w:author="Kaski Maiju" w:date="2025-03-19T14:31:00Z" w16du:dateUtc="2025-03-19T12:31:00Z">
              <w:rPr>
                <w:rFonts w:ascii="Calibri" w:eastAsia="Calibri" w:hAnsi="Calibri" w:cs="Times New Roman"/>
              </w:rPr>
            </w:rPrChange>
          </w:rPr>
          <w:delText xml:space="preserve">Mariner, ECDIS/ECS, VTS </w:delText>
        </w:r>
      </w:del>
    </w:p>
    <w:p w14:paraId="045264FC" w14:textId="5324C0D9" w:rsidR="0031508E" w:rsidRPr="00144266" w:rsidDel="006C0517" w:rsidRDefault="0031508E">
      <w:pPr>
        <w:rPr>
          <w:del w:id="4729" w:author="Kaski Maiju" w:date="2024-09-26T12:01:00Z" w16du:dateUtc="2024-09-26T09:01:00Z"/>
          <w:rFonts w:ascii="Calibri" w:eastAsia="Calibri" w:hAnsi="Calibri" w:cs="Times New Roman"/>
          <w:highlight w:val="yellow"/>
          <w:rPrChange w:id="4730" w:author="Kaski Maiju" w:date="2025-03-19T14:31:00Z" w16du:dateUtc="2025-03-19T12:31:00Z">
            <w:rPr>
              <w:del w:id="4731" w:author="Kaski Maiju" w:date="2024-09-26T12:01:00Z" w16du:dateUtc="2024-09-26T09:01:00Z"/>
              <w:rFonts w:ascii="Calibri" w:eastAsia="Calibri" w:hAnsi="Calibri" w:cs="Times New Roman"/>
            </w:rPr>
          </w:rPrChange>
        </w:rPr>
        <w:pPrChange w:id="4732" w:author="Kaski Maiju" w:date="2024-09-26T12:01:00Z" w16du:dateUtc="2024-09-26T09:01:00Z">
          <w:pPr>
            <w:spacing w:after="160" w:line="259" w:lineRule="auto"/>
            <w:ind w:left="2832" w:hanging="2832"/>
          </w:pPr>
        </w:pPrChange>
      </w:pPr>
      <w:del w:id="4733" w:author="Kaski Maiju" w:date="2024-09-26T12:01:00Z" w16du:dateUtc="2024-09-26T09:01:00Z">
        <w:r w:rsidRPr="00144266" w:rsidDel="006C0517">
          <w:rPr>
            <w:rFonts w:ascii="Calibri" w:eastAsia="Calibri" w:hAnsi="Calibri" w:cs="Times New Roman"/>
            <w:highlight w:val="yellow"/>
            <w:u w:val="single"/>
            <w:rPrChange w:id="4734" w:author="Kaski Maiju" w:date="2025-03-19T14:31:00Z" w16du:dateUtc="2025-03-19T12:31:00Z">
              <w:rPr>
                <w:rFonts w:ascii="Calibri" w:eastAsia="Calibri" w:hAnsi="Calibri" w:cs="Times New Roman"/>
                <w:u w:val="single"/>
              </w:rPr>
            </w:rPrChange>
          </w:rPr>
          <w:delText>Frequency of Use</w:delText>
        </w:r>
        <w:r w:rsidRPr="00144266" w:rsidDel="006C0517">
          <w:rPr>
            <w:rFonts w:ascii="Calibri" w:eastAsia="Calibri" w:hAnsi="Calibri" w:cs="Times New Roman"/>
            <w:highlight w:val="yellow"/>
            <w:rPrChange w:id="4735"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736" w:author="Kaski Maiju" w:date="2025-03-19T14:31:00Z" w16du:dateUtc="2025-03-19T12:31:00Z">
              <w:rPr>
                <w:rFonts w:ascii="Calibri" w:eastAsia="Calibri" w:hAnsi="Calibri" w:cs="Times New Roman"/>
              </w:rPr>
            </w:rPrChange>
          </w:rPr>
          <w:tab/>
          <w:delText>Typically triggered before vessel enters VTS area or leaves berth and the information is updated until leaves the VTS area.</w:delText>
        </w:r>
      </w:del>
    </w:p>
    <w:p w14:paraId="67F8B990" w14:textId="4F4C508B" w:rsidR="0031508E" w:rsidRPr="00144266" w:rsidDel="006C0517" w:rsidRDefault="0031508E">
      <w:pPr>
        <w:rPr>
          <w:del w:id="4737" w:author="Kaski Maiju" w:date="2024-09-26T12:01:00Z" w16du:dateUtc="2024-09-26T09:01:00Z"/>
          <w:rFonts w:ascii="Calibri" w:eastAsia="Calibri" w:hAnsi="Calibri" w:cs="Times New Roman"/>
          <w:highlight w:val="yellow"/>
          <w:rPrChange w:id="4738" w:author="Kaski Maiju" w:date="2025-03-19T14:31:00Z" w16du:dateUtc="2025-03-19T12:31:00Z">
            <w:rPr>
              <w:del w:id="4739" w:author="Kaski Maiju" w:date="2024-09-26T12:01:00Z" w16du:dateUtc="2024-09-26T09:01:00Z"/>
              <w:rFonts w:ascii="Calibri" w:eastAsia="Calibri" w:hAnsi="Calibri" w:cs="Times New Roman"/>
            </w:rPr>
          </w:rPrChange>
        </w:rPr>
        <w:pPrChange w:id="4740" w:author="Kaski Maiju" w:date="2024-09-26T12:01:00Z" w16du:dateUtc="2024-09-26T09:01:00Z">
          <w:pPr>
            <w:spacing w:after="160" w:line="259" w:lineRule="auto"/>
          </w:pPr>
        </w:pPrChange>
      </w:pPr>
      <w:del w:id="4741" w:author="Kaski Maiju" w:date="2024-09-26T12:01:00Z" w16du:dateUtc="2024-09-26T09:01:00Z">
        <w:r w:rsidRPr="00144266" w:rsidDel="006C0517">
          <w:rPr>
            <w:rFonts w:ascii="Calibri" w:eastAsia="Calibri" w:hAnsi="Calibri" w:cs="Times New Roman"/>
            <w:highlight w:val="yellow"/>
            <w:u w:val="single"/>
            <w:rPrChange w:id="4742" w:author="Kaski Maiju" w:date="2025-03-19T14:31:00Z" w16du:dateUtc="2025-03-19T12:31:00Z">
              <w:rPr>
                <w:rFonts w:ascii="Calibri" w:eastAsia="Calibri" w:hAnsi="Calibri" w:cs="Times New Roman"/>
                <w:u w:val="single"/>
              </w:rPr>
            </w:rPrChange>
          </w:rPr>
          <w:delText>Pre-conditions</w:delText>
        </w:r>
        <w:r w:rsidRPr="00144266" w:rsidDel="006C0517">
          <w:rPr>
            <w:rFonts w:ascii="Calibri" w:eastAsia="Calibri" w:hAnsi="Calibri" w:cs="Times New Roman"/>
            <w:highlight w:val="yellow"/>
            <w:rPrChange w:id="4743" w:author="Kaski Maiju" w:date="2025-03-19T14:31:00Z" w16du:dateUtc="2025-03-19T12:31:00Z">
              <w:rPr>
                <w:rFonts w:ascii="Calibri" w:eastAsia="Calibri" w:hAnsi="Calibri" w:cs="Times New Roman"/>
              </w:rPr>
            </w:rPrChange>
          </w:rPr>
          <w:delText xml:space="preserve">: </w:delText>
        </w:r>
        <w:r w:rsidR="00FD6C6C" w:rsidRPr="00144266" w:rsidDel="006C0517">
          <w:rPr>
            <w:rFonts w:ascii="Calibri" w:eastAsia="Calibri" w:hAnsi="Calibri" w:cs="Times New Roman"/>
            <w:highlight w:val="yellow"/>
            <w:rPrChange w:id="4744"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745"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746" w:author="Kaski Maiju" w:date="2025-03-19T14:31:00Z" w16du:dateUtc="2025-03-19T12:31:00Z">
              <w:rPr>
                <w:rFonts w:ascii="Calibri" w:eastAsia="Calibri" w:hAnsi="Calibri" w:cs="Times New Roman"/>
              </w:rPr>
            </w:rPrChange>
          </w:rPr>
          <w:tab/>
          <w:delText>The service instance is known to the ECDIS/ECS.</w:delText>
        </w:r>
      </w:del>
    </w:p>
    <w:p w14:paraId="4BF3B4FC" w14:textId="28DD9E23" w:rsidR="0031508E" w:rsidRPr="00144266" w:rsidDel="006C0517" w:rsidRDefault="0031508E">
      <w:pPr>
        <w:rPr>
          <w:del w:id="4747" w:author="Kaski Maiju" w:date="2024-09-26T12:01:00Z" w16du:dateUtc="2024-09-26T09:01:00Z"/>
          <w:rFonts w:ascii="Calibri" w:eastAsia="Calibri" w:hAnsi="Calibri" w:cs="Times New Roman"/>
          <w:highlight w:val="yellow"/>
          <w:rPrChange w:id="4748" w:author="Kaski Maiju" w:date="2025-03-19T14:31:00Z" w16du:dateUtc="2025-03-19T12:31:00Z">
            <w:rPr>
              <w:del w:id="4749" w:author="Kaski Maiju" w:date="2024-09-26T12:01:00Z" w16du:dateUtc="2024-09-26T09:01:00Z"/>
              <w:rFonts w:ascii="Calibri" w:eastAsia="Calibri" w:hAnsi="Calibri" w:cs="Times New Roman"/>
            </w:rPr>
          </w:rPrChange>
        </w:rPr>
        <w:pPrChange w:id="4750" w:author="Kaski Maiju" w:date="2024-09-26T12:01:00Z" w16du:dateUtc="2024-09-26T09:01:00Z">
          <w:pPr>
            <w:spacing w:after="160" w:line="259" w:lineRule="auto"/>
          </w:pPr>
        </w:pPrChange>
      </w:pPr>
      <w:del w:id="4751" w:author="Kaski Maiju" w:date="2024-09-26T12:01:00Z" w16du:dateUtc="2024-09-26T09:01:00Z">
        <w:r w:rsidRPr="00144266" w:rsidDel="006C0517">
          <w:rPr>
            <w:rFonts w:ascii="Calibri" w:eastAsia="Calibri" w:hAnsi="Calibri" w:cs="Times New Roman"/>
            <w:highlight w:val="yellow"/>
            <w:u w:val="single"/>
            <w:rPrChange w:id="4752" w:author="Kaski Maiju" w:date="2025-03-19T14:31:00Z" w16du:dateUtc="2025-03-19T12:31:00Z">
              <w:rPr>
                <w:rFonts w:ascii="Calibri" w:eastAsia="Calibri" w:hAnsi="Calibri" w:cs="Times New Roman"/>
                <w:u w:val="single"/>
              </w:rPr>
            </w:rPrChange>
          </w:rPr>
          <w:delText>Ordinary Sequence:</w:delText>
        </w:r>
        <w:r w:rsidRPr="00144266" w:rsidDel="006C0517">
          <w:rPr>
            <w:rFonts w:ascii="Calibri" w:eastAsia="Calibri" w:hAnsi="Calibri" w:cs="Times New Roman"/>
            <w:highlight w:val="yellow"/>
            <w:rPrChange w:id="4753"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754" w:author="Kaski Maiju" w:date="2025-03-19T14:31:00Z" w16du:dateUtc="2025-03-19T12:31:00Z">
              <w:rPr>
                <w:rFonts w:ascii="Calibri" w:eastAsia="Calibri" w:hAnsi="Calibri" w:cs="Times New Roman"/>
              </w:rPr>
            </w:rPrChange>
          </w:rPr>
          <w:tab/>
        </w:r>
      </w:del>
    </w:p>
    <w:p w14:paraId="5F73020F" w14:textId="309F1C4D" w:rsidR="0031508E" w:rsidRPr="00144266" w:rsidDel="006C0517" w:rsidRDefault="0031508E">
      <w:pPr>
        <w:rPr>
          <w:del w:id="4755" w:author="Kaski Maiju" w:date="2024-09-26T12:01:00Z" w16du:dateUtc="2024-09-26T09:01:00Z"/>
          <w:rFonts w:ascii="Calibri" w:eastAsia="Calibri" w:hAnsi="Calibri" w:cs="Times New Roman"/>
          <w:highlight w:val="yellow"/>
          <w:rPrChange w:id="4756" w:author="Kaski Maiju" w:date="2025-03-19T14:31:00Z" w16du:dateUtc="2025-03-19T12:31:00Z">
            <w:rPr>
              <w:del w:id="4757" w:author="Kaski Maiju" w:date="2024-09-26T12:01:00Z" w16du:dateUtc="2024-09-26T09:01:00Z"/>
              <w:rFonts w:ascii="Calibri" w:eastAsia="Calibri" w:hAnsi="Calibri" w:cs="Times New Roman"/>
            </w:rPr>
          </w:rPrChange>
        </w:rPr>
        <w:pPrChange w:id="4758" w:author="Kaski Maiju" w:date="2024-09-26T12:01:00Z" w16du:dateUtc="2024-09-26T09:01:00Z">
          <w:pPr>
            <w:numPr>
              <w:numId w:val="23"/>
            </w:numPr>
            <w:spacing w:after="160" w:line="259" w:lineRule="auto"/>
            <w:ind w:left="3192" w:hanging="360"/>
            <w:contextualSpacing/>
          </w:pPr>
        </w:pPrChange>
      </w:pPr>
      <w:del w:id="4759" w:author="Kaski Maiju" w:date="2024-09-26T12:01:00Z" w16du:dateUtc="2024-09-26T09:01:00Z">
        <w:r w:rsidRPr="00144266" w:rsidDel="006C0517">
          <w:rPr>
            <w:rFonts w:ascii="Calibri" w:eastAsia="Calibri" w:hAnsi="Calibri" w:cs="Times New Roman"/>
            <w:highlight w:val="yellow"/>
            <w:rPrChange w:id="4760" w:author="Kaski Maiju" w:date="2025-03-19T14:31:00Z" w16du:dateUtc="2025-03-19T12:31:00Z">
              <w:rPr>
                <w:rFonts w:ascii="Calibri" w:eastAsia="Calibri" w:hAnsi="Calibri" w:cs="Times New Roman"/>
              </w:rPr>
            </w:rPrChange>
          </w:rPr>
          <w:delText>The vessel enters VTS area.</w:delText>
        </w:r>
      </w:del>
    </w:p>
    <w:p w14:paraId="5A22E379" w14:textId="188CC4AC" w:rsidR="0031508E" w:rsidRPr="00144266" w:rsidDel="006C0517" w:rsidRDefault="0031508E">
      <w:pPr>
        <w:rPr>
          <w:del w:id="4761" w:author="Kaski Maiju" w:date="2024-09-26T12:01:00Z" w16du:dateUtc="2024-09-26T09:01:00Z"/>
          <w:rFonts w:ascii="Calibri" w:eastAsia="Calibri" w:hAnsi="Calibri" w:cs="Times New Roman"/>
          <w:highlight w:val="yellow"/>
          <w:rPrChange w:id="4762" w:author="Kaski Maiju" w:date="2025-03-19T14:31:00Z" w16du:dateUtc="2025-03-19T12:31:00Z">
            <w:rPr>
              <w:del w:id="4763" w:author="Kaski Maiju" w:date="2024-09-26T12:01:00Z" w16du:dateUtc="2024-09-26T09:01:00Z"/>
              <w:rFonts w:ascii="Calibri" w:eastAsia="Calibri" w:hAnsi="Calibri" w:cs="Times New Roman"/>
            </w:rPr>
          </w:rPrChange>
        </w:rPr>
        <w:pPrChange w:id="4764" w:author="Kaski Maiju" w:date="2024-09-26T12:01:00Z" w16du:dateUtc="2024-09-26T09:01:00Z">
          <w:pPr>
            <w:numPr>
              <w:numId w:val="23"/>
            </w:numPr>
            <w:spacing w:after="160" w:line="259" w:lineRule="auto"/>
            <w:ind w:left="3192" w:hanging="360"/>
            <w:contextualSpacing/>
          </w:pPr>
        </w:pPrChange>
      </w:pPr>
      <w:del w:id="4765" w:author="Kaski Maiju" w:date="2024-09-26T12:01:00Z" w16du:dateUtc="2024-09-26T09:01:00Z">
        <w:r w:rsidRPr="00144266" w:rsidDel="006C0517">
          <w:rPr>
            <w:rFonts w:ascii="Calibri" w:eastAsia="Calibri" w:hAnsi="Calibri" w:cs="Times New Roman"/>
            <w:highlight w:val="yellow"/>
            <w:rPrChange w:id="4766" w:author="Kaski Maiju" w:date="2025-03-19T14:31:00Z" w16du:dateUtc="2025-03-19T12:31:00Z">
              <w:rPr>
                <w:rFonts w:ascii="Calibri" w:eastAsia="Calibri" w:hAnsi="Calibri" w:cs="Times New Roman"/>
              </w:rPr>
            </w:rPrChange>
          </w:rPr>
          <w:delText>The ECDIS/ECS requests VTS navigational information from the service.</w:delText>
        </w:r>
      </w:del>
    </w:p>
    <w:p w14:paraId="077D73A0" w14:textId="1D220AA1" w:rsidR="0031508E" w:rsidRPr="00144266" w:rsidDel="006C0517" w:rsidRDefault="0031508E">
      <w:pPr>
        <w:rPr>
          <w:del w:id="4767" w:author="Kaski Maiju" w:date="2024-09-26T12:01:00Z" w16du:dateUtc="2024-09-26T09:01:00Z"/>
          <w:rFonts w:ascii="Calibri" w:eastAsia="Calibri" w:hAnsi="Calibri" w:cs="Times New Roman"/>
          <w:highlight w:val="yellow"/>
          <w:rPrChange w:id="4768" w:author="Kaski Maiju" w:date="2025-03-19T14:31:00Z" w16du:dateUtc="2025-03-19T12:31:00Z">
            <w:rPr>
              <w:del w:id="4769" w:author="Kaski Maiju" w:date="2024-09-26T12:01:00Z" w16du:dateUtc="2024-09-26T09:01:00Z"/>
              <w:rFonts w:ascii="Calibri" w:eastAsia="Calibri" w:hAnsi="Calibri" w:cs="Times New Roman"/>
            </w:rPr>
          </w:rPrChange>
        </w:rPr>
        <w:pPrChange w:id="4770" w:author="Kaski Maiju" w:date="2024-09-26T12:01:00Z" w16du:dateUtc="2024-09-26T09:01:00Z">
          <w:pPr>
            <w:numPr>
              <w:numId w:val="23"/>
            </w:numPr>
            <w:spacing w:after="160" w:line="259" w:lineRule="auto"/>
            <w:ind w:left="3192" w:hanging="360"/>
            <w:contextualSpacing/>
          </w:pPr>
        </w:pPrChange>
      </w:pPr>
      <w:del w:id="4771" w:author="Kaski Maiju" w:date="2024-09-26T12:01:00Z" w16du:dateUtc="2024-09-26T09:01:00Z">
        <w:r w:rsidRPr="00144266" w:rsidDel="006C0517">
          <w:rPr>
            <w:rFonts w:ascii="Calibri" w:eastAsia="Calibri" w:hAnsi="Calibri" w:cs="Times New Roman"/>
            <w:highlight w:val="yellow"/>
            <w:rPrChange w:id="4772" w:author="Kaski Maiju" w:date="2025-03-19T14:31:00Z" w16du:dateUtc="2025-03-19T12:31:00Z">
              <w:rPr>
                <w:rFonts w:ascii="Calibri" w:eastAsia="Calibri" w:hAnsi="Calibri" w:cs="Times New Roman"/>
              </w:rPr>
            </w:rPrChange>
          </w:rPr>
          <w:delText>The service directly answers the request with timely and relevant information on factors that may influence the vessel's movements during the passage in the VTS area.</w:delText>
        </w:r>
      </w:del>
    </w:p>
    <w:p w14:paraId="72C96C5B" w14:textId="66CF4D17" w:rsidR="0031508E" w:rsidRPr="00144266" w:rsidDel="006C0517" w:rsidRDefault="0031508E">
      <w:pPr>
        <w:rPr>
          <w:del w:id="4773" w:author="Kaski Maiju" w:date="2024-09-26T12:01:00Z" w16du:dateUtc="2024-09-26T09:01:00Z"/>
          <w:rFonts w:ascii="Calibri" w:eastAsia="Calibri" w:hAnsi="Calibri" w:cs="Times New Roman"/>
          <w:highlight w:val="yellow"/>
          <w:rPrChange w:id="4774" w:author="Kaski Maiju" w:date="2025-03-19T14:31:00Z" w16du:dateUtc="2025-03-19T12:31:00Z">
            <w:rPr>
              <w:del w:id="4775" w:author="Kaski Maiju" w:date="2024-09-26T12:01:00Z" w16du:dateUtc="2024-09-26T09:01:00Z"/>
              <w:rFonts w:ascii="Calibri" w:eastAsia="Calibri" w:hAnsi="Calibri" w:cs="Times New Roman"/>
            </w:rPr>
          </w:rPrChange>
        </w:rPr>
        <w:pPrChange w:id="4776" w:author="Kaski Maiju" w:date="2024-09-26T12:01:00Z" w16du:dateUtc="2024-09-26T09:01:00Z">
          <w:pPr>
            <w:spacing w:after="160" w:line="259" w:lineRule="auto"/>
            <w:ind w:left="3192"/>
            <w:contextualSpacing/>
          </w:pPr>
        </w:pPrChange>
      </w:pPr>
      <w:del w:id="4777" w:author="Kaski Maiju" w:date="2024-09-26T12:01:00Z" w16du:dateUtc="2024-09-26T09:01:00Z">
        <w:r w:rsidRPr="00144266" w:rsidDel="006C0517">
          <w:rPr>
            <w:rFonts w:ascii="Calibri" w:eastAsia="Calibri" w:hAnsi="Calibri" w:cs="Times New Roman"/>
            <w:highlight w:val="yellow"/>
            <w:rPrChange w:id="4778" w:author="Kaski Maiju" w:date="2025-03-19T14:31:00Z" w16du:dateUtc="2025-03-19T12:31:00Z">
              <w:rPr>
                <w:rFonts w:ascii="Calibri" w:eastAsia="Calibri" w:hAnsi="Calibri" w:cs="Times New Roman"/>
              </w:rPr>
            </w:rPrChange>
          </w:rPr>
          <w:delText>Information elements may include:</w:delText>
        </w:r>
      </w:del>
    </w:p>
    <w:p w14:paraId="344ED7D8" w14:textId="145A1007" w:rsidR="0031508E" w:rsidRPr="00144266" w:rsidDel="006C0517" w:rsidRDefault="0031508E">
      <w:pPr>
        <w:rPr>
          <w:del w:id="4779" w:author="Kaski Maiju" w:date="2024-09-26T12:01:00Z" w16du:dateUtc="2024-09-26T09:01:00Z"/>
          <w:rFonts w:ascii="Calibri" w:eastAsia="Calibri" w:hAnsi="Calibri" w:cs="Times New Roman"/>
          <w:highlight w:val="yellow"/>
          <w:rPrChange w:id="4780" w:author="Kaski Maiju" w:date="2025-03-19T14:31:00Z" w16du:dateUtc="2025-03-19T12:31:00Z">
            <w:rPr>
              <w:del w:id="4781" w:author="Kaski Maiju" w:date="2024-09-26T12:01:00Z" w16du:dateUtc="2024-09-26T09:01:00Z"/>
              <w:rFonts w:ascii="Calibri" w:eastAsia="Calibri" w:hAnsi="Calibri" w:cs="Times New Roman"/>
            </w:rPr>
          </w:rPrChange>
        </w:rPr>
        <w:pPrChange w:id="4782" w:author="Kaski Maiju" w:date="2024-09-26T12:01:00Z" w16du:dateUtc="2024-09-26T09:01:00Z">
          <w:pPr>
            <w:numPr>
              <w:numId w:val="32"/>
            </w:numPr>
            <w:spacing w:after="160" w:line="259" w:lineRule="auto"/>
            <w:ind w:left="3552" w:hanging="360"/>
            <w:contextualSpacing/>
          </w:pPr>
        </w:pPrChange>
      </w:pPr>
      <w:del w:id="4783" w:author="Kaski Maiju" w:date="2024-09-26T12:01:00Z" w16du:dateUtc="2024-09-26T09:01:00Z">
        <w:r w:rsidRPr="00144266" w:rsidDel="006C0517">
          <w:rPr>
            <w:rFonts w:ascii="Calibri" w:eastAsia="Calibri" w:hAnsi="Calibri" w:cs="Times New Roman"/>
            <w:highlight w:val="yellow"/>
            <w:rPrChange w:id="4784" w:author="Kaski Maiju" w:date="2025-03-19T14:31:00Z" w16du:dateUtc="2025-03-19T12:31:00Z">
              <w:rPr>
                <w:rFonts w:ascii="Calibri" w:eastAsia="Calibri" w:hAnsi="Calibri" w:cs="Times New Roman"/>
              </w:rPr>
            </w:rPrChange>
          </w:rPr>
          <w:delText>Navigational warnings</w:delText>
        </w:r>
      </w:del>
    </w:p>
    <w:p w14:paraId="4FBB4BD0" w14:textId="62355FEF" w:rsidR="0031508E" w:rsidRPr="00144266" w:rsidDel="006C0517" w:rsidRDefault="0031508E">
      <w:pPr>
        <w:rPr>
          <w:del w:id="4785" w:author="Kaski Maiju" w:date="2024-09-26T12:01:00Z" w16du:dateUtc="2024-09-26T09:01:00Z"/>
          <w:rFonts w:ascii="Calibri" w:eastAsia="Calibri" w:hAnsi="Calibri" w:cs="Times New Roman"/>
          <w:highlight w:val="yellow"/>
          <w:rPrChange w:id="4786" w:author="Kaski Maiju" w:date="2025-03-19T14:31:00Z" w16du:dateUtc="2025-03-19T12:31:00Z">
            <w:rPr>
              <w:del w:id="4787" w:author="Kaski Maiju" w:date="2024-09-26T12:01:00Z" w16du:dateUtc="2024-09-26T09:01:00Z"/>
              <w:rFonts w:ascii="Calibri" w:eastAsia="Calibri" w:hAnsi="Calibri" w:cs="Times New Roman"/>
            </w:rPr>
          </w:rPrChange>
        </w:rPr>
        <w:pPrChange w:id="4788" w:author="Kaski Maiju" w:date="2024-09-26T12:01:00Z" w16du:dateUtc="2024-09-26T09:01:00Z">
          <w:pPr>
            <w:numPr>
              <w:numId w:val="32"/>
            </w:numPr>
            <w:spacing w:after="160" w:line="259" w:lineRule="auto"/>
            <w:ind w:left="3552" w:hanging="360"/>
            <w:contextualSpacing/>
          </w:pPr>
        </w:pPrChange>
      </w:pPr>
      <w:del w:id="4789" w:author="Kaski Maiju" w:date="2024-09-26T12:01:00Z" w16du:dateUtc="2024-09-26T09:01:00Z">
        <w:r w:rsidRPr="00144266" w:rsidDel="006C0517">
          <w:rPr>
            <w:rFonts w:ascii="Calibri" w:eastAsia="Calibri" w:hAnsi="Calibri" w:cs="Times New Roman"/>
            <w:highlight w:val="yellow"/>
            <w:rPrChange w:id="4790" w:author="Kaski Maiju" w:date="2025-03-19T14:31:00Z" w16du:dateUtc="2025-03-19T12:31:00Z">
              <w:rPr>
                <w:rFonts w:ascii="Calibri" w:eastAsia="Calibri" w:hAnsi="Calibri" w:cs="Times New Roman"/>
              </w:rPr>
            </w:rPrChange>
          </w:rPr>
          <w:delText>Navigational situations (including traffic and route information)</w:delText>
        </w:r>
      </w:del>
    </w:p>
    <w:p w14:paraId="5F585C4D" w14:textId="1D1FB622" w:rsidR="0031508E" w:rsidRPr="00144266" w:rsidDel="006C0517" w:rsidRDefault="0031508E">
      <w:pPr>
        <w:rPr>
          <w:del w:id="4791" w:author="Kaski Maiju" w:date="2024-09-26T12:01:00Z" w16du:dateUtc="2024-09-26T09:01:00Z"/>
          <w:rFonts w:ascii="Calibri" w:eastAsia="Calibri" w:hAnsi="Calibri" w:cs="Times New Roman"/>
          <w:highlight w:val="yellow"/>
          <w:rPrChange w:id="4792" w:author="Kaski Maiju" w:date="2025-03-19T14:31:00Z" w16du:dateUtc="2025-03-19T12:31:00Z">
            <w:rPr>
              <w:del w:id="4793" w:author="Kaski Maiju" w:date="2024-09-26T12:01:00Z" w16du:dateUtc="2024-09-26T09:01:00Z"/>
              <w:rFonts w:ascii="Calibri" w:eastAsia="Calibri" w:hAnsi="Calibri" w:cs="Times New Roman"/>
            </w:rPr>
          </w:rPrChange>
        </w:rPr>
        <w:pPrChange w:id="4794" w:author="Kaski Maiju" w:date="2024-09-26T12:01:00Z" w16du:dateUtc="2024-09-26T09:01:00Z">
          <w:pPr>
            <w:numPr>
              <w:numId w:val="32"/>
            </w:numPr>
            <w:spacing w:after="160" w:line="259" w:lineRule="auto"/>
            <w:ind w:left="3552" w:hanging="360"/>
            <w:contextualSpacing/>
          </w:pPr>
        </w:pPrChange>
      </w:pPr>
      <w:del w:id="4795" w:author="Kaski Maiju" w:date="2024-09-26T12:01:00Z" w16du:dateUtc="2024-09-26T09:01:00Z">
        <w:r w:rsidRPr="00144266" w:rsidDel="006C0517">
          <w:rPr>
            <w:rFonts w:ascii="Calibri" w:eastAsia="Calibri" w:hAnsi="Calibri" w:cs="Times New Roman"/>
            <w:highlight w:val="yellow"/>
            <w:rPrChange w:id="4796" w:author="Kaski Maiju" w:date="2025-03-19T14:31:00Z" w16du:dateUtc="2025-03-19T12:31:00Z">
              <w:rPr>
                <w:rFonts w:ascii="Calibri" w:eastAsia="Calibri" w:hAnsi="Calibri" w:cs="Times New Roman"/>
              </w:rPr>
            </w:rPrChange>
          </w:rPr>
          <w:delText>Status on AtoN's</w:delText>
        </w:r>
      </w:del>
    </w:p>
    <w:p w14:paraId="5BD9EBD5" w14:textId="29171883" w:rsidR="0031508E" w:rsidRPr="00144266" w:rsidDel="006C0517" w:rsidRDefault="0031508E">
      <w:pPr>
        <w:rPr>
          <w:del w:id="4797" w:author="Kaski Maiju" w:date="2024-09-26T12:01:00Z" w16du:dateUtc="2024-09-26T09:01:00Z"/>
          <w:rFonts w:ascii="Calibri" w:eastAsia="Calibri" w:hAnsi="Calibri" w:cs="Times New Roman"/>
          <w:highlight w:val="yellow"/>
          <w:rPrChange w:id="4798" w:author="Kaski Maiju" w:date="2025-03-19T14:31:00Z" w16du:dateUtc="2025-03-19T12:31:00Z">
            <w:rPr>
              <w:del w:id="4799" w:author="Kaski Maiju" w:date="2024-09-26T12:01:00Z" w16du:dateUtc="2024-09-26T09:01:00Z"/>
              <w:rFonts w:ascii="Calibri" w:eastAsia="Calibri" w:hAnsi="Calibri" w:cs="Times New Roman"/>
            </w:rPr>
          </w:rPrChange>
        </w:rPr>
        <w:pPrChange w:id="4800" w:author="Kaski Maiju" w:date="2024-09-26T12:01:00Z" w16du:dateUtc="2024-09-26T09:01:00Z">
          <w:pPr>
            <w:numPr>
              <w:numId w:val="32"/>
            </w:numPr>
            <w:spacing w:after="160" w:line="259" w:lineRule="auto"/>
            <w:ind w:left="3552" w:hanging="360"/>
            <w:contextualSpacing/>
          </w:pPr>
        </w:pPrChange>
      </w:pPr>
      <w:del w:id="4801" w:author="Kaski Maiju" w:date="2024-09-26T12:01:00Z" w16du:dateUtc="2024-09-26T09:01:00Z">
        <w:r w:rsidRPr="00144266" w:rsidDel="006C0517">
          <w:rPr>
            <w:rFonts w:ascii="Calibri" w:eastAsia="Calibri" w:hAnsi="Calibri" w:cs="Times New Roman"/>
            <w:highlight w:val="yellow"/>
            <w:rPrChange w:id="4802" w:author="Kaski Maiju" w:date="2025-03-19T14:31:00Z" w16du:dateUtc="2025-03-19T12:31:00Z">
              <w:rPr>
                <w:rFonts w:ascii="Calibri" w:eastAsia="Calibri" w:hAnsi="Calibri" w:cs="Times New Roman"/>
              </w:rPr>
            </w:rPrChange>
          </w:rPr>
          <w:delText>VTS traffic image of vessels and their movements in a VTS area</w:delText>
        </w:r>
      </w:del>
    </w:p>
    <w:p w14:paraId="52393FDE" w14:textId="7EB2A3E4" w:rsidR="0031508E" w:rsidRPr="00144266" w:rsidDel="006C0517" w:rsidRDefault="0031508E">
      <w:pPr>
        <w:rPr>
          <w:del w:id="4803" w:author="Kaski Maiju" w:date="2024-09-26T12:01:00Z" w16du:dateUtc="2024-09-26T09:01:00Z"/>
          <w:rFonts w:ascii="Calibri" w:eastAsia="Calibri" w:hAnsi="Calibri" w:cs="Times New Roman"/>
          <w:highlight w:val="yellow"/>
          <w:rPrChange w:id="4804" w:author="Kaski Maiju" w:date="2025-03-19T14:31:00Z" w16du:dateUtc="2025-03-19T12:31:00Z">
            <w:rPr>
              <w:del w:id="4805" w:author="Kaski Maiju" w:date="2024-09-26T12:01:00Z" w16du:dateUtc="2024-09-26T09:01:00Z"/>
              <w:rFonts w:ascii="Calibri" w:eastAsia="Calibri" w:hAnsi="Calibri" w:cs="Times New Roman"/>
            </w:rPr>
          </w:rPrChange>
        </w:rPr>
        <w:pPrChange w:id="4806" w:author="Kaski Maiju" w:date="2024-09-26T12:01:00Z" w16du:dateUtc="2024-09-26T09:01:00Z">
          <w:pPr>
            <w:numPr>
              <w:numId w:val="32"/>
            </w:numPr>
            <w:spacing w:after="160" w:line="259" w:lineRule="auto"/>
            <w:ind w:left="3552" w:hanging="360"/>
            <w:contextualSpacing/>
          </w:pPr>
        </w:pPrChange>
      </w:pPr>
      <w:del w:id="4807" w:author="Kaski Maiju" w:date="2024-09-26T12:01:00Z" w16du:dateUtc="2024-09-26T09:01:00Z">
        <w:r w:rsidRPr="00144266" w:rsidDel="006C0517">
          <w:rPr>
            <w:rFonts w:ascii="Calibri" w:eastAsia="Calibri" w:hAnsi="Calibri" w:cs="Times New Roman"/>
            <w:highlight w:val="yellow"/>
            <w:rPrChange w:id="4808" w:author="Kaski Maiju" w:date="2025-03-19T14:31:00Z" w16du:dateUtc="2025-03-19T12:31:00Z">
              <w:rPr>
                <w:rFonts w:ascii="Calibri" w:eastAsia="Calibri" w:hAnsi="Calibri" w:cs="Times New Roman"/>
              </w:rPr>
            </w:rPrChange>
          </w:rPr>
          <w:delText>Restrictions and limitations along in the fairways (UKC, Restricted area, speed limits)</w:delText>
        </w:r>
      </w:del>
    </w:p>
    <w:p w14:paraId="7953FA4B" w14:textId="733D34E5" w:rsidR="0031508E" w:rsidRPr="00144266" w:rsidDel="006C0517" w:rsidRDefault="0031508E">
      <w:pPr>
        <w:rPr>
          <w:del w:id="4809" w:author="Kaski Maiju" w:date="2024-09-26T12:01:00Z" w16du:dateUtc="2024-09-26T09:01:00Z"/>
          <w:rFonts w:ascii="Calibri" w:eastAsia="Calibri" w:hAnsi="Calibri" w:cs="Times New Roman"/>
          <w:highlight w:val="yellow"/>
          <w:rPrChange w:id="4810" w:author="Kaski Maiju" w:date="2025-03-19T14:31:00Z" w16du:dateUtc="2025-03-19T12:31:00Z">
            <w:rPr>
              <w:del w:id="4811" w:author="Kaski Maiju" w:date="2024-09-26T12:01:00Z" w16du:dateUtc="2024-09-26T09:01:00Z"/>
              <w:rFonts w:ascii="Calibri" w:eastAsia="Calibri" w:hAnsi="Calibri" w:cs="Times New Roman"/>
            </w:rPr>
          </w:rPrChange>
        </w:rPr>
        <w:pPrChange w:id="4812" w:author="Kaski Maiju" w:date="2024-09-26T12:01:00Z" w16du:dateUtc="2024-09-26T09:01:00Z">
          <w:pPr>
            <w:numPr>
              <w:numId w:val="32"/>
            </w:numPr>
            <w:spacing w:after="160" w:line="259" w:lineRule="auto"/>
            <w:ind w:left="3552" w:hanging="360"/>
            <w:contextualSpacing/>
          </w:pPr>
        </w:pPrChange>
      </w:pPr>
      <w:del w:id="4813" w:author="Kaski Maiju" w:date="2024-09-26T12:01:00Z" w16du:dateUtc="2024-09-26T09:01:00Z">
        <w:r w:rsidRPr="00144266" w:rsidDel="006C0517">
          <w:rPr>
            <w:rFonts w:ascii="Calibri" w:eastAsia="Calibri" w:hAnsi="Calibri" w:cs="Times New Roman"/>
            <w:highlight w:val="yellow"/>
            <w:rPrChange w:id="4814" w:author="Kaski Maiju" w:date="2025-03-19T14:31:00Z" w16du:dateUtc="2025-03-19T12:31:00Z">
              <w:rPr>
                <w:rFonts w:ascii="Calibri" w:eastAsia="Calibri" w:hAnsi="Calibri" w:cs="Times New Roman"/>
              </w:rPr>
            </w:rPrChange>
          </w:rPr>
          <w:delText>Changes in the delivery of other services (pilots, tugs, ports)</w:delText>
        </w:r>
      </w:del>
    </w:p>
    <w:p w14:paraId="25B5F680" w14:textId="457CEBB5" w:rsidR="0031508E" w:rsidRPr="00144266" w:rsidDel="006C0517" w:rsidRDefault="0031508E">
      <w:pPr>
        <w:rPr>
          <w:del w:id="4815" w:author="Kaski Maiju" w:date="2024-09-26T12:01:00Z" w16du:dateUtc="2024-09-26T09:01:00Z"/>
          <w:rFonts w:ascii="Calibri" w:eastAsia="Calibri" w:hAnsi="Calibri" w:cs="Times New Roman"/>
          <w:highlight w:val="yellow"/>
          <w:rPrChange w:id="4816" w:author="Kaski Maiju" w:date="2025-03-19T14:31:00Z" w16du:dateUtc="2025-03-19T12:31:00Z">
            <w:rPr>
              <w:del w:id="4817" w:author="Kaski Maiju" w:date="2024-09-26T12:01:00Z" w16du:dateUtc="2024-09-26T09:01:00Z"/>
              <w:rFonts w:ascii="Calibri" w:eastAsia="Calibri" w:hAnsi="Calibri" w:cs="Times New Roman"/>
            </w:rPr>
          </w:rPrChange>
        </w:rPr>
        <w:pPrChange w:id="4818" w:author="Kaski Maiju" w:date="2024-09-26T12:01:00Z" w16du:dateUtc="2024-09-26T09:01:00Z">
          <w:pPr>
            <w:numPr>
              <w:numId w:val="23"/>
            </w:numPr>
            <w:spacing w:after="160" w:line="259" w:lineRule="auto"/>
            <w:ind w:left="3192" w:hanging="360"/>
            <w:contextualSpacing/>
          </w:pPr>
        </w:pPrChange>
      </w:pPr>
      <w:del w:id="4819" w:author="Kaski Maiju" w:date="2024-09-26T12:01:00Z" w16du:dateUtc="2024-09-26T09:01:00Z">
        <w:r w:rsidRPr="00144266" w:rsidDel="006C0517">
          <w:rPr>
            <w:rFonts w:ascii="Calibri" w:eastAsia="Calibri" w:hAnsi="Calibri" w:cs="Times New Roman"/>
            <w:highlight w:val="yellow"/>
            <w:rPrChange w:id="4820" w:author="Kaski Maiju" w:date="2025-03-19T14:31:00Z" w16du:dateUtc="2025-03-19T12:31:00Z">
              <w:rPr>
                <w:rFonts w:ascii="Calibri" w:eastAsia="Calibri" w:hAnsi="Calibri" w:cs="Times New Roman"/>
              </w:rPr>
            </w:rPrChange>
          </w:rPr>
          <w:delText>VTS receives acknowledgement that information is received by the vessel</w:delText>
        </w:r>
      </w:del>
    </w:p>
    <w:p w14:paraId="50BE4BAA" w14:textId="0394A384" w:rsidR="0031508E" w:rsidRPr="00144266" w:rsidDel="006C0517" w:rsidRDefault="0031508E">
      <w:pPr>
        <w:rPr>
          <w:del w:id="4821" w:author="Kaski Maiju" w:date="2024-09-26T12:01:00Z" w16du:dateUtc="2024-09-26T09:01:00Z"/>
          <w:rFonts w:ascii="Calibri" w:eastAsia="Calibri" w:hAnsi="Calibri" w:cs="Times New Roman"/>
          <w:highlight w:val="yellow"/>
          <w:rPrChange w:id="4822" w:author="Kaski Maiju" w:date="2025-03-19T14:31:00Z" w16du:dateUtc="2025-03-19T12:31:00Z">
            <w:rPr>
              <w:del w:id="4823" w:author="Kaski Maiju" w:date="2024-09-26T12:01:00Z" w16du:dateUtc="2024-09-26T09:01:00Z"/>
              <w:rFonts w:ascii="Calibri" w:eastAsia="Calibri" w:hAnsi="Calibri" w:cs="Times New Roman"/>
            </w:rPr>
          </w:rPrChange>
        </w:rPr>
        <w:pPrChange w:id="4824" w:author="Kaski Maiju" w:date="2024-09-26T12:01:00Z" w16du:dateUtc="2024-09-26T09:01:00Z">
          <w:pPr>
            <w:numPr>
              <w:numId w:val="23"/>
            </w:numPr>
            <w:spacing w:after="160" w:line="259" w:lineRule="auto"/>
            <w:ind w:left="3192" w:hanging="360"/>
            <w:contextualSpacing/>
          </w:pPr>
        </w:pPrChange>
      </w:pPr>
      <w:del w:id="4825" w:author="Kaski Maiju" w:date="2024-09-26T12:01:00Z" w16du:dateUtc="2024-09-26T09:01:00Z">
        <w:r w:rsidRPr="00144266" w:rsidDel="006C0517">
          <w:rPr>
            <w:rFonts w:ascii="Calibri" w:eastAsia="Calibri" w:hAnsi="Calibri" w:cs="Times New Roman"/>
            <w:highlight w:val="yellow"/>
            <w:rPrChange w:id="4826" w:author="Kaski Maiju" w:date="2025-03-19T14:31:00Z" w16du:dateUtc="2025-03-19T12:31:00Z">
              <w:rPr>
                <w:rFonts w:ascii="Calibri" w:eastAsia="Calibri" w:hAnsi="Calibri" w:cs="Times New Roman"/>
              </w:rPr>
            </w:rPrChange>
          </w:rPr>
          <w:delText>The data is rendered and displayed to the user on board.</w:delText>
        </w:r>
      </w:del>
    </w:p>
    <w:p w14:paraId="2F699752" w14:textId="73D7995E" w:rsidR="0031508E" w:rsidRPr="00144266" w:rsidDel="006C0517" w:rsidRDefault="0031508E">
      <w:pPr>
        <w:rPr>
          <w:del w:id="4827" w:author="Kaski Maiju" w:date="2024-09-26T12:01:00Z" w16du:dateUtc="2024-09-26T09:01:00Z"/>
          <w:rFonts w:ascii="Calibri" w:eastAsia="Calibri" w:hAnsi="Calibri" w:cs="Times New Roman"/>
          <w:highlight w:val="yellow"/>
          <w:rPrChange w:id="4828" w:author="Kaski Maiju" w:date="2025-03-19T14:31:00Z" w16du:dateUtc="2025-03-19T12:31:00Z">
            <w:rPr>
              <w:del w:id="4829" w:author="Kaski Maiju" w:date="2024-09-26T12:01:00Z" w16du:dateUtc="2024-09-26T09:01:00Z"/>
              <w:rFonts w:ascii="Calibri" w:eastAsia="Calibri" w:hAnsi="Calibri" w:cs="Times New Roman"/>
            </w:rPr>
          </w:rPrChange>
        </w:rPr>
        <w:pPrChange w:id="4830" w:author="Kaski Maiju" w:date="2024-09-26T12:01:00Z" w16du:dateUtc="2024-09-26T09:01:00Z">
          <w:pPr>
            <w:numPr>
              <w:numId w:val="23"/>
            </w:numPr>
            <w:spacing w:after="160" w:line="259" w:lineRule="auto"/>
            <w:ind w:left="3192" w:hanging="360"/>
            <w:contextualSpacing/>
          </w:pPr>
        </w:pPrChange>
      </w:pPr>
      <w:del w:id="4831" w:author="Kaski Maiju" w:date="2024-09-26T12:01:00Z" w16du:dateUtc="2024-09-26T09:01:00Z">
        <w:r w:rsidRPr="00144266" w:rsidDel="006C0517">
          <w:rPr>
            <w:rFonts w:ascii="Calibri" w:eastAsia="Calibri" w:hAnsi="Calibri" w:cs="Times New Roman"/>
            <w:highlight w:val="yellow"/>
            <w:rPrChange w:id="4832" w:author="Kaski Maiju" w:date="2025-03-19T14:31:00Z" w16du:dateUtc="2025-03-19T12:31:00Z">
              <w:rPr>
                <w:rFonts w:ascii="Calibri" w:eastAsia="Calibri" w:hAnsi="Calibri" w:cs="Times New Roman"/>
              </w:rPr>
            </w:rPrChange>
          </w:rPr>
          <w:delText>When information changes VTS sends update to the ECDIS/ECS</w:delText>
        </w:r>
      </w:del>
    </w:p>
    <w:p w14:paraId="4E4EE0EA" w14:textId="3123A5A8" w:rsidR="00FD6C6C" w:rsidRPr="00144266" w:rsidDel="006C0517" w:rsidRDefault="00FD6C6C">
      <w:pPr>
        <w:rPr>
          <w:del w:id="4833" w:author="Kaski Maiju" w:date="2024-09-26T12:01:00Z" w16du:dateUtc="2024-09-26T09:01:00Z"/>
          <w:rFonts w:ascii="Calibri" w:eastAsia="Calibri" w:hAnsi="Calibri" w:cs="Times New Roman"/>
          <w:highlight w:val="yellow"/>
          <w:rPrChange w:id="4834" w:author="Kaski Maiju" w:date="2025-03-19T14:31:00Z" w16du:dateUtc="2025-03-19T12:31:00Z">
            <w:rPr>
              <w:del w:id="4835" w:author="Kaski Maiju" w:date="2024-09-26T12:01:00Z" w16du:dateUtc="2024-09-26T09:01:00Z"/>
              <w:rFonts w:ascii="Calibri" w:eastAsia="Calibri" w:hAnsi="Calibri" w:cs="Times New Roman"/>
            </w:rPr>
          </w:rPrChange>
        </w:rPr>
        <w:pPrChange w:id="4836" w:author="Kaski Maiju" w:date="2024-09-26T12:01:00Z" w16du:dateUtc="2024-09-26T09:01:00Z">
          <w:pPr>
            <w:spacing w:after="160" w:line="259" w:lineRule="auto"/>
            <w:ind w:left="3192"/>
            <w:contextualSpacing/>
          </w:pPr>
        </w:pPrChange>
      </w:pPr>
    </w:p>
    <w:p w14:paraId="00DEE11C" w14:textId="66A8A9CD" w:rsidR="0031508E" w:rsidRPr="00144266" w:rsidDel="006C0517" w:rsidRDefault="0031508E">
      <w:pPr>
        <w:rPr>
          <w:del w:id="4837" w:author="Kaski Maiju" w:date="2024-09-26T12:01:00Z" w16du:dateUtc="2024-09-26T09:01:00Z"/>
          <w:rFonts w:ascii="Calibri" w:eastAsia="Calibri" w:hAnsi="Calibri" w:cs="Times New Roman"/>
          <w:highlight w:val="yellow"/>
          <w:rPrChange w:id="4838" w:author="Kaski Maiju" w:date="2025-03-19T14:31:00Z" w16du:dateUtc="2025-03-19T12:31:00Z">
            <w:rPr>
              <w:del w:id="4839" w:author="Kaski Maiju" w:date="2024-09-26T12:01:00Z" w16du:dateUtc="2024-09-26T09:01:00Z"/>
              <w:rFonts w:ascii="Calibri" w:eastAsia="Calibri" w:hAnsi="Calibri" w:cs="Times New Roman"/>
            </w:rPr>
          </w:rPrChange>
        </w:rPr>
        <w:pPrChange w:id="4840" w:author="Kaski Maiju" w:date="2024-09-26T12:01:00Z" w16du:dateUtc="2024-09-26T09:01:00Z">
          <w:pPr>
            <w:pBdr>
              <w:bottom w:val="single" w:sz="6" w:space="1" w:color="auto"/>
            </w:pBdr>
            <w:spacing w:after="160" w:line="259" w:lineRule="auto"/>
          </w:pPr>
        </w:pPrChange>
      </w:pPr>
      <w:del w:id="4841" w:author="Kaski Maiju" w:date="2024-09-26T12:01:00Z" w16du:dateUtc="2024-09-26T09:01:00Z">
        <w:r w:rsidRPr="00144266" w:rsidDel="006C0517">
          <w:rPr>
            <w:rFonts w:ascii="Calibri" w:eastAsia="Calibri" w:hAnsi="Calibri" w:cs="Times New Roman"/>
            <w:highlight w:val="yellow"/>
            <w:u w:val="single"/>
            <w:rPrChange w:id="4842" w:author="Kaski Maiju" w:date="2025-03-19T14:31:00Z" w16du:dateUtc="2025-03-19T12:31:00Z">
              <w:rPr>
                <w:rFonts w:ascii="Calibri" w:eastAsia="Calibri" w:hAnsi="Calibri" w:cs="Times New Roman"/>
                <w:u w:val="single"/>
              </w:rPr>
            </w:rPrChange>
          </w:rPr>
          <w:delText>Post-conditions</w:delText>
        </w:r>
        <w:r w:rsidRPr="00144266" w:rsidDel="006C0517">
          <w:rPr>
            <w:rFonts w:ascii="Calibri" w:eastAsia="Calibri" w:hAnsi="Calibri" w:cs="Times New Roman"/>
            <w:highlight w:val="yellow"/>
            <w:rPrChange w:id="4843"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844"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845"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846" w:author="Kaski Maiju" w:date="2025-03-19T14:31:00Z" w16du:dateUtc="2025-03-19T12:31:00Z">
              <w:rPr>
                <w:rFonts w:ascii="Calibri" w:eastAsia="Calibri" w:hAnsi="Calibri" w:cs="Times New Roman"/>
              </w:rPr>
            </w:rPrChange>
          </w:rPr>
          <w:delText>The correct VTS navigational information is displayed on the ECDIS/ECS.</w:delText>
        </w:r>
      </w:del>
    </w:p>
    <w:p w14:paraId="016EAB1E" w14:textId="2D2B6BCA" w:rsidR="0031508E" w:rsidRPr="00144266" w:rsidDel="006C0517" w:rsidRDefault="0031508E">
      <w:pPr>
        <w:rPr>
          <w:del w:id="4847" w:author="Kaski Maiju" w:date="2024-09-26T12:01:00Z" w16du:dateUtc="2024-09-26T09:01:00Z"/>
          <w:rFonts w:ascii="Calibri" w:eastAsia="Calibri" w:hAnsi="Calibri" w:cs="Times New Roman"/>
          <w:b/>
          <w:bCs/>
          <w:highlight w:val="yellow"/>
          <w:rPrChange w:id="4848" w:author="Kaski Maiju" w:date="2025-03-19T14:31:00Z" w16du:dateUtc="2025-03-19T12:31:00Z">
            <w:rPr>
              <w:del w:id="4849" w:author="Kaski Maiju" w:date="2024-09-26T12:01:00Z" w16du:dateUtc="2024-09-26T09:01:00Z"/>
              <w:rFonts w:ascii="Calibri" w:eastAsia="Calibri" w:hAnsi="Calibri" w:cs="Times New Roman"/>
              <w:b/>
              <w:bCs/>
            </w:rPr>
          </w:rPrChange>
        </w:rPr>
        <w:pPrChange w:id="4850" w:author="Kaski Maiju" w:date="2024-09-26T12:01:00Z" w16du:dateUtc="2024-09-26T09:01:00Z">
          <w:pPr>
            <w:spacing w:after="160" w:line="259" w:lineRule="auto"/>
          </w:pPr>
        </w:pPrChange>
      </w:pPr>
      <w:del w:id="4851" w:author="Kaski Maiju" w:date="2024-09-26T12:01:00Z" w16du:dateUtc="2024-09-26T09:01:00Z">
        <w:r w:rsidRPr="00144266" w:rsidDel="006C0517">
          <w:rPr>
            <w:rFonts w:ascii="Calibri" w:eastAsia="Calibri" w:hAnsi="Calibri" w:cs="Times New Roman"/>
            <w:b/>
            <w:bCs/>
            <w:highlight w:val="yellow"/>
            <w:rPrChange w:id="4852" w:author="Kaski Maiju" w:date="2025-03-19T14:31:00Z" w16du:dateUtc="2025-03-19T12:31:00Z">
              <w:rPr>
                <w:rFonts w:ascii="Calibri" w:eastAsia="Calibri" w:hAnsi="Calibri" w:cs="Times New Roman"/>
                <w:b/>
                <w:bCs/>
              </w:rPr>
            </w:rPrChange>
          </w:rPr>
          <w:delText>Use Case 4</w:delText>
        </w:r>
      </w:del>
    </w:p>
    <w:p w14:paraId="0DA75D5E" w14:textId="47F69069" w:rsidR="0031508E" w:rsidRPr="00144266" w:rsidDel="006C0517" w:rsidRDefault="0031508E">
      <w:pPr>
        <w:rPr>
          <w:del w:id="4853" w:author="Kaski Maiju" w:date="2024-09-26T12:01:00Z" w16du:dateUtc="2024-09-26T09:01:00Z"/>
          <w:rFonts w:ascii="Calibri" w:eastAsia="Calibri" w:hAnsi="Calibri" w:cs="Times New Roman"/>
          <w:highlight w:val="yellow"/>
          <w:rPrChange w:id="4854" w:author="Kaski Maiju" w:date="2025-03-19T14:31:00Z" w16du:dateUtc="2025-03-19T12:31:00Z">
            <w:rPr>
              <w:del w:id="4855" w:author="Kaski Maiju" w:date="2024-09-26T12:01:00Z" w16du:dateUtc="2024-09-26T09:01:00Z"/>
              <w:rFonts w:ascii="Calibri" w:eastAsia="Calibri" w:hAnsi="Calibri" w:cs="Times New Roman"/>
            </w:rPr>
          </w:rPrChange>
        </w:rPr>
        <w:pPrChange w:id="4856" w:author="Kaski Maiju" w:date="2024-09-26T12:01:00Z" w16du:dateUtc="2024-09-26T09:01:00Z">
          <w:pPr>
            <w:spacing w:after="160" w:line="259" w:lineRule="auto"/>
          </w:pPr>
        </w:pPrChange>
      </w:pPr>
      <w:del w:id="4857" w:author="Kaski Maiju" w:date="2024-09-26T12:01:00Z" w16du:dateUtc="2024-09-26T09:01:00Z">
        <w:r w:rsidRPr="00144266" w:rsidDel="006C0517">
          <w:rPr>
            <w:rFonts w:ascii="Calibri" w:eastAsia="Calibri" w:hAnsi="Calibri" w:cs="Times New Roman"/>
            <w:highlight w:val="yellow"/>
            <w:u w:val="single"/>
            <w:rPrChange w:id="4858" w:author="Kaski Maiju" w:date="2025-03-19T14:31:00Z" w16du:dateUtc="2025-03-19T12:31:00Z">
              <w:rPr>
                <w:rFonts w:ascii="Calibri" w:eastAsia="Calibri" w:hAnsi="Calibri" w:cs="Times New Roman"/>
                <w:u w:val="single"/>
              </w:rPr>
            </w:rPrChange>
          </w:rPr>
          <w:delText>Use-case (name):</w:delText>
        </w:r>
        <w:r w:rsidRPr="00144266" w:rsidDel="006C0517">
          <w:rPr>
            <w:rFonts w:ascii="Calibri" w:eastAsia="Calibri" w:hAnsi="Calibri" w:cs="Times New Roman"/>
            <w:highlight w:val="yellow"/>
            <w:rPrChange w:id="4859"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860"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861"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862" w:author="Kaski Maiju" w:date="2025-03-19T14:31:00Z" w16du:dateUtc="2025-03-19T12:31:00Z">
              <w:rPr>
                <w:rFonts w:ascii="Calibri" w:eastAsia="Calibri" w:hAnsi="Calibri" w:cs="Times New Roman"/>
              </w:rPr>
            </w:rPrChange>
          </w:rPr>
          <w:delText>Retrieve VTS Meteorological Information.</w:delText>
        </w:r>
      </w:del>
    </w:p>
    <w:p w14:paraId="68B5985A" w14:textId="159FDB63" w:rsidR="0031508E" w:rsidRPr="00144266" w:rsidDel="006C0517" w:rsidRDefault="0031508E">
      <w:pPr>
        <w:rPr>
          <w:del w:id="4863" w:author="Kaski Maiju" w:date="2024-09-26T12:01:00Z" w16du:dateUtc="2024-09-26T09:01:00Z"/>
          <w:rFonts w:ascii="Calibri" w:eastAsia="Calibri" w:hAnsi="Calibri" w:cs="Times New Roman"/>
          <w:highlight w:val="yellow"/>
          <w:rPrChange w:id="4864" w:author="Kaski Maiju" w:date="2025-03-19T14:31:00Z" w16du:dateUtc="2025-03-19T12:31:00Z">
            <w:rPr>
              <w:del w:id="4865" w:author="Kaski Maiju" w:date="2024-09-26T12:01:00Z" w16du:dateUtc="2024-09-26T09:01:00Z"/>
              <w:rFonts w:ascii="Calibri" w:eastAsia="Calibri" w:hAnsi="Calibri" w:cs="Times New Roman"/>
            </w:rPr>
          </w:rPrChange>
        </w:rPr>
        <w:pPrChange w:id="4866" w:author="Kaski Maiju" w:date="2024-09-26T12:01:00Z" w16du:dateUtc="2024-09-26T09:01:00Z">
          <w:pPr>
            <w:spacing w:after="160" w:line="259" w:lineRule="auto"/>
            <w:ind w:left="2124" w:hanging="2124"/>
          </w:pPr>
        </w:pPrChange>
      </w:pPr>
      <w:del w:id="4867" w:author="Kaski Maiju" w:date="2024-09-26T12:01:00Z" w16du:dateUtc="2024-09-26T09:01:00Z">
        <w:r w:rsidRPr="00144266" w:rsidDel="006C0517">
          <w:rPr>
            <w:rFonts w:ascii="Calibri" w:eastAsia="Calibri" w:hAnsi="Calibri" w:cs="Times New Roman"/>
            <w:highlight w:val="yellow"/>
            <w:u w:val="single"/>
            <w:rPrChange w:id="4868" w:author="Kaski Maiju" w:date="2025-03-19T14:31:00Z" w16du:dateUtc="2025-03-19T12:31:00Z">
              <w:rPr>
                <w:rFonts w:ascii="Calibri" w:eastAsia="Calibri" w:hAnsi="Calibri" w:cs="Times New Roman"/>
                <w:u w:val="single"/>
              </w:rPr>
            </w:rPrChange>
          </w:rPr>
          <w:delText>Description:</w:delText>
        </w:r>
        <w:r w:rsidRPr="00144266" w:rsidDel="006C0517">
          <w:rPr>
            <w:rFonts w:ascii="Calibri" w:eastAsia="Calibri" w:hAnsi="Calibri" w:cs="Times New Roman"/>
            <w:highlight w:val="yellow"/>
            <w:rPrChange w:id="4869"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870"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871" w:author="Kaski Maiju" w:date="2025-03-19T14:31:00Z" w16du:dateUtc="2025-03-19T12:31:00Z">
              <w:rPr>
                <w:rFonts w:ascii="Calibri" w:eastAsia="Calibri" w:hAnsi="Calibri" w:cs="Times New Roman"/>
              </w:rPr>
            </w:rPrChange>
          </w:rPr>
          <w:tab/>
          <w:delText xml:space="preserve">Ship based user requests meteorological information from the VTS using </w:delText>
        </w:r>
        <w:r w:rsidRPr="00144266" w:rsidDel="006C0517">
          <w:rPr>
            <w:rFonts w:ascii="Calibri" w:eastAsia="Calibri" w:hAnsi="Calibri" w:cs="Times New Roman"/>
            <w:highlight w:val="yellow"/>
            <w:rPrChange w:id="4872"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873" w:author="Kaski Maiju" w:date="2025-03-19T14:31:00Z" w16du:dateUtc="2025-03-19T12:31:00Z">
              <w:rPr>
                <w:rFonts w:ascii="Calibri" w:eastAsia="Calibri" w:hAnsi="Calibri" w:cs="Times New Roman"/>
              </w:rPr>
            </w:rPrChange>
          </w:rPr>
          <w:tab/>
          <w:delText>ECDIS/ECS.</w:delText>
        </w:r>
      </w:del>
    </w:p>
    <w:p w14:paraId="19A2A4E7" w14:textId="44E6796B" w:rsidR="0031508E" w:rsidRPr="00144266" w:rsidDel="006C0517" w:rsidRDefault="0031508E">
      <w:pPr>
        <w:rPr>
          <w:del w:id="4874" w:author="Kaski Maiju" w:date="2024-09-26T12:01:00Z" w16du:dateUtc="2024-09-26T09:01:00Z"/>
          <w:rFonts w:ascii="Calibri" w:eastAsia="Calibri" w:hAnsi="Calibri" w:cs="Times New Roman"/>
          <w:highlight w:val="yellow"/>
          <w:rPrChange w:id="4875" w:author="Kaski Maiju" w:date="2025-03-19T14:31:00Z" w16du:dateUtc="2025-03-19T12:31:00Z">
            <w:rPr>
              <w:del w:id="4876" w:author="Kaski Maiju" w:date="2024-09-26T12:01:00Z" w16du:dateUtc="2024-09-26T09:01:00Z"/>
              <w:rFonts w:ascii="Calibri" w:eastAsia="Calibri" w:hAnsi="Calibri" w:cs="Times New Roman"/>
            </w:rPr>
          </w:rPrChange>
        </w:rPr>
        <w:pPrChange w:id="4877" w:author="Kaski Maiju" w:date="2024-09-26T12:01:00Z" w16du:dateUtc="2024-09-26T09:01:00Z">
          <w:pPr>
            <w:spacing w:after="160" w:line="259" w:lineRule="auto"/>
          </w:pPr>
        </w:pPrChange>
      </w:pPr>
      <w:del w:id="4878" w:author="Kaski Maiju" w:date="2024-09-26T12:01:00Z" w16du:dateUtc="2024-09-26T09:01:00Z">
        <w:r w:rsidRPr="00144266" w:rsidDel="006C0517">
          <w:rPr>
            <w:rFonts w:ascii="Calibri" w:eastAsia="Calibri" w:hAnsi="Calibri" w:cs="Times New Roman"/>
            <w:highlight w:val="yellow"/>
            <w:u w:val="single"/>
            <w:rPrChange w:id="4879" w:author="Kaski Maiju" w:date="2025-03-19T14:31:00Z" w16du:dateUtc="2025-03-19T12:31:00Z">
              <w:rPr>
                <w:rFonts w:ascii="Calibri" w:eastAsia="Calibri" w:hAnsi="Calibri" w:cs="Times New Roman"/>
                <w:u w:val="single"/>
              </w:rPr>
            </w:rPrChange>
          </w:rPr>
          <w:delText>Actors:</w:delText>
        </w:r>
        <w:r w:rsidRPr="00144266" w:rsidDel="006C0517">
          <w:rPr>
            <w:rFonts w:ascii="Calibri" w:eastAsia="Calibri" w:hAnsi="Calibri" w:cs="Times New Roman"/>
            <w:highlight w:val="yellow"/>
            <w:rPrChange w:id="4880"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881"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882"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883"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884"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885" w:author="Kaski Maiju" w:date="2025-03-19T14:31:00Z" w16du:dateUtc="2025-03-19T12:31:00Z">
              <w:rPr>
                <w:rFonts w:ascii="Calibri" w:eastAsia="Calibri" w:hAnsi="Calibri" w:cs="Times New Roman"/>
              </w:rPr>
            </w:rPrChange>
          </w:rPr>
          <w:delText>Vessel, ECDIS/other on board systems, VTS</w:delText>
        </w:r>
      </w:del>
    </w:p>
    <w:p w14:paraId="1DF85BDC" w14:textId="27A5750C" w:rsidR="0031508E" w:rsidRPr="00144266" w:rsidDel="006C0517" w:rsidRDefault="0031508E">
      <w:pPr>
        <w:rPr>
          <w:del w:id="4886" w:author="Kaski Maiju" w:date="2024-09-26T12:01:00Z" w16du:dateUtc="2024-09-26T09:01:00Z"/>
          <w:rFonts w:ascii="Calibri" w:eastAsia="Calibri" w:hAnsi="Calibri" w:cs="Times New Roman"/>
          <w:highlight w:val="yellow"/>
          <w:rPrChange w:id="4887" w:author="Kaski Maiju" w:date="2025-03-19T14:31:00Z" w16du:dateUtc="2025-03-19T12:31:00Z">
            <w:rPr>
              <w:del w:id="4888" w:author="Kaski Maiju" w:date="2024-09-26T12:01:00Z" w16du:dateUtc="2024-09-26T09:01:00Z"/>
              <w:rFonts w:ascii="Calibri" w:eastAsia="Calibri" w:hAnsi="Calibri" w:cs="Times New Roman"/>
            </w:rPr>
          </w:rPrChange>
        </w:rPr>
        <w:pPrChange w:id="4889" w:author="Kaski Maiju" w:date="2024-09-26T12:01:00Z" w16du:dateUtc="2024-09-26T09:01:00Z">
          <w:pPr>
            <w:spacing w:after="160" w:line="259" w:lineRule="auto"/>
            <w:ind w:left="2832" w:hanging="2832"/>
          </w:pPr>
        </w:pPrChange>
      </w:pPr>
      <w:del w:id="4890" w:author="Kaski Maiju" w:date="2024-09-26T12:01:00Z" w16du:dateUtc="2024-09-26T09:01:00Z">
        <w:r w:rsidRPr="00144266" w:rsidDel="006C0517">
          <w:rPr>
            <w:rFonts w:ascii="Calibri" w:eastAsia="Calibri" w:hAnsi="Calibri" w:cs="Times New Roman"/>
            <w:highlight w:val="yellow"/>
            <w:u w:val="single"/>
            <w:rPrChange w:id="4891" w:author="Kaski Maiju" w:date="2025-03-19T14:31:00Z" w16du:dateUtc="2025-03-19T12:31:00Z">
              <w:rPr>
                <w:rFonts w:ascii="Calibri" w:eastAsia="Calibri" w:hAnsi="Calibri" w:cs="Times New Roman"/>
                <w:u w:val="single"/>
              </w:rPr>
            </w:rPrChange>
          </w:rPr>
          <w:delText>Frequency of Use</w:delText>
        </w:r>
        <w:r w:rsidRPr="00144266" w:rsidDel="006C0517">
          <w:rPr>
            <w:rFonts w:ascii="Calibri" w:eastAsia="Calibri" w:hAnsi="Calibri" w:cs="Times New Roman"/>
            <w:highlight w:val="yellow"/>
            <w:rPrChange w:id="4892"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893" w:author="Kaski Maiju" w:date="2025-03-19T14:31:00Z" w16du:dateUtc="2025-03-19T12:31:00Z">
              <w:rPr>
                <w:rFonts w:ascii="Calibri" w:eastAsia="Calibri" w:hAnsi="Calibri" w:cs="Times New Roman"/>
              </w:rPr>
            </w:rPrChange>
          </w:rPr>
          <w:tab/>
          <w:delText>Typically triggered once before vessel enters VTS area or leaves berth and the information is updated until leaves the VTS area.</w:delText>
        </w:r>
      </w:del>
    </w:p>
    <w:p w14:paraId="5BE8C317" w14:textId="42B71468" w:rsidR="0031508E" w:rsidRPr="00144266" w:rsidDel="006C0517" w:rsidRDefault="0031508E">
      <w:pPr>
        <w:rPr>
          <w:del w:id="4894" w:author="Kaski Maiju" w:date="2024-09-26T12:01:00Z" w16du:dateUtc="2024-09-26T09:01:00Z"/>
          <w:rFonts w:ascii="Calibri" w:eastAsia="Calibri" w:hAnsi="Calibri" w:cs="Times New Roman"/>
          <w:highlight w:val="yellow"/>
          <w:rPrChange w:id="4895" w:author="Kaski Maiju" w:date="2025-03-19T14:31:00Z" w16du:dateUtc="2025-03-19T12:31:00Z">
            <w:rPr>
              <w:del w:id="4896" w:author="Kaski Maiju" w:date="2024-09-26T12:01:00Z" w16du:dateUtc="2024-09-26T09:01:00Z"/>
              <w:rFonts w:ascii="Calibri" w:eastAsia="Calibri" w:hAnsi="Calibri" w:cs="Times New Roman"/>
            </w:rPr>
          </w:rPrChange>
        </w:rPr>
        <w:pPrChange w:id="4897" w:author="Kaski Maiju" w:date="2024-09-26T12:01:00Z" w16du:dateUtc="2024-09-26T09:01:00Z">
          <w:pPr>
            <w:spacing w:after="160" w:line="259" w:lineRule="auto"/>
          </w:pPr>
        </w:pPrChange>
      </w:pPr>
      <w:del w:id="4898" w:author="Kaski Maiju" w:date="2024-09-26T12:01:00Z" w16du:dateUtc="2024-09-26T09:01:00Z">
        <w:r w:rsidRPr="00144266" w:rsidDel="006C0517">
          <w:rPr>
            <w:rFonts w:ascii="Calibri" w:eastAsia="Calibri" w:hAnsi="Calibri" w:cs="Times New Roman"/>
            <w:highlight w:val="yellow"/>
            <w:u w:val="single"/>
            <w:rPrChange w:id="4899" w:author="Kaski Maiju" w:date="2025-03-19T14:31:00Z" w16du:dateUtc="2025-03-19T12:31:00Z">
              <w:rPr>
                <w:rFonts w:ascii="Calibri" w:eastAsia="Calibri" w:hAnsi="Calibri" w:cs="Times New Roman"/>
                <w:u w:val="single"/>
              </w:rPr>
            </w:rPrChange>
          </w:rPr>
          <w:delText>Pre-conditions</w:delText>
        </w:r>
        <w:r w:rsidRPr="00144266" w:rsidDel="006C0517">
          <w:rPr>
            <w:rFonts w:ascii="Calibri" w:eastAsia="Calibri" w:hAnsi="Calibri" w:cs="Times New Roman"/>
            <w:highlight w:val="yellow"/>
            <w:rPrChange w:id="4900"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901"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902"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903"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904" w:author="Kaski Maiju" w:date="2025-03-19T14:31:00Z" w16du:dateUtc="2025-03-19T12:31:00Z">
              <w:rPr>
                <w:rFonts w:ascii="Calibri" w:eastAsia="Calibri" w:hAnsi="Calibri" w:cs="Times New Roman"/>
              </w:rPr>
            </w:rPrChange>
          </w:rPr>
          <w:delText>The service instance is known to the ECDIS/ECS.</w:delText>
        </w:r>
      </w:del>
    </w:p>
    <w:p w14:paraId="0B911DBA" w14:textId="68F2571F" w:rsidR="0031508E" w:rsidRPr="00144266" w:rsidDel="006C0517" w:rsidRDefault="0031508E">
      <w:pPr>
        <w:rPr>
          <w:del w:id="4905" w:author="Kaski Maiju" w:date="2024-09-26T12:01:00Z" w16du:dateUtc="2024-09-26T09:01:00Z"/>
          <w:rFonts w:ascii="Calibri" w:eastAsia="Calibri" w:hAnsi="Calibri" w:cs="Times New Roman"/>
          <w:highlight w:val="yellow"/>
          <w:rPrChange w:id="4906" w:author="Kaski Maiju" w:date="2025-03-19T14:31:00Z" w16du:dateUtc="2025-03-19T12:31:00Z">
            <w:rPr>
              <w:del w:id="4907" w:author="Kaski Maiju" w:date="2024-09-26T12:01:00Z" w16du:dateUtc="2024-09-26T09:01:00Z"/>
              <w:rFonts w:ascii="Calibri" w:eastAsia="Calibri" w:hAnsi="Calibri" w:cs="Times New Roman"/>
            </w:rPr>
          </w:rPrChange>
        </w:rPr>
        <w:pPrChange w:id="4908" w:author="Kaski Maiju" w:date="2024-09-26T12:01:00Z" w16du:dateUtc="2024-09-26T09:01:00Z">
          <w:pPr>
            <w:spacing w:after="160" w:line="259" w:lineRule="auto"/>
          </w:pPr>
        </w:pPrChange>
      </w:pPr>
      <w:del w:id="4909" w:author="Kaski Maiju" w:date="2024-09-26T12:01:00Z" w16du:dateUtc="2024-09-26T09:01:00Z">
        <w:r w:rsidRPr="00144266" w:rsidDel="006C0517">
          <w:rPr>
            <w:rFonts w:ascii="Calibri" w:eastAsia="Calibri" w:hAnsi="Calibri" w:cs="Times New Roman"/>
            <w:highlight w:val="yellow"/>
            <w:u w:val="single"/>
            <w:rPrChange w:id="4910" w:author="Kaski Maiju" w:date="2025-03-19T14:31:00Z" w16du:dateUtc="2025-03-19T12:31:00Z">
              <w:rPr>
                <w:rFonts w:ascii="Calibri" w:eastAsia="Calibri" w:hAnsi="Calibri" w:cs="Times New Roman"/>
                <w:u w:val="single"/>
              </w:rPr>
            </w:rPrChange>
          </w:rPr>
          <w:delText>Ordinary Sequence:</w:delText>
        </w:r>
        <w:r w:rsidRPr="00144266" w:rsidDel="006C0517">
          <w:rPr>
            <w:rFonts w:ascii="Calibri" w:eastAsia="Calibri" w:hAnsi="Calibri" w:cs="Times New Roman"/>
            <w:highlight w:val="yellow"/>
            <w:rPrChange w:id="4911"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912" w:author="Kaski Maiju" w:date="2025-03-19T14:31:00Z" w16du:dateUtc="2025-03-19T12:31:00Z">
              <w:rPr>
                <w:rFonts w:ascii="Calibri" w:eastAsia="Calibri" w:hAnsi="Calibri" w:cs="Times New Roman"/>
              </w:rPr>
            </w:rPrChange>
          </w:rPr>
          <w:tab/>
        </w:r>
      </w:del>
    </w:p>
    <w:p w14:paraId="592E3047" w14:textId="43654201" w:rsidR="0031508E" w:rsidRPr="00144266" w:rsidDel="006C0517" w:rsidRDefault="0031508E">
      <w:pPr>
        <w:rPr>
          <w:del w:id="4913" w:author="Kaski Maiju" w:date="2024-09-26T12:01:00Z" w16du:dateUtc="2024-09-26T09:01:00Z"/>
          <w:rFonts w:ascii="Calibri" w:eastAsia="Calibri" w:hAnsi="Calibri" w:cs="Times New Roman"/>
          <w:highlight w:val="yellow"/>
          <w:rPrChange w:id="4914" w:author="Kaski Maiju" w:date="2025-03-19T14:31:00Z" w16du:dateUtc="2025-03-19T12:31:00Z">
            <w:rPr>
              <w:del w:id="4915" w:author="Kaski Maiju" w:date="2024-09-26T12:01:00Z" w16du:dateUtc="2024-09-26T09:01:00Z"/>
              <w:rFonts w:ascii="Calibri" w:eastAsia="Calibri" w:hAnsi="Calibri" w:cs="Times New Roman"/>
            </w:rPr>
          </w:rPrChange>
        </w:rPr>
        <w:pPrChange w:id="4916" w:author="Kaski Maiju" w:date="2024-09-26T12:01:00Z" w16du:dateUtc="2024-09-26T09:01:00Z">
          <w:pPr>
            <w:numPr>
              <w:numId w:val="24"/>
            </w:numPr>
            <w:spacing w:after="160" w:line="259" w:lineRule="auto"/>
            <w:ind w:left="3192" w:hanging="360"/>
            <w:contextualSpacing/>
          </w:pPr>
        </w:pPrChange>
      </w:pPr>
      <w:del w:id="4917" w:author="Kaski Maiju" w:date="2024-09-26T12:01:00Z" w16du:dateUtc="2024-09-26T09:01:00Z">
        <w:r w:rsidRPr="00144266" w:rsidDel="006C0517">
          <w:rPr>
            <w:rFonts w:ascii="Calibri" w:eastAsia="Calibri" w:hAnsi="Calibri" w:cs="Times New Roman"/>
            <w:highlight w:val="yellow"/>
            <w:rPrChange w:id="4918" w:author="Kaski Maiju" w:date="2025-03-19T14:31:00Z" w16du:dateUtc="2025-03-19T12:31:00Z">
              <w:rPr>
                <w:rFonts w:ascii="Calibri" w:eastAsia="Calibri" w:hAnsi="Calibri" w:cs="Times New Roman"/>
              </w:rPr>
            </w:rPrChange>
          </w:rPr>
          <w:delText>The vessel is approaching the VTS area or is leaving the berth.</w:delText>
        </w:r>
      </w:del>
    </w:p>
    <w:p w14:paraId="5BFEE71D" w14:textId="477E4943" w:rsidR="0031508E" w:rsidRPr="00144266" w:rsidDel="006C0517" w:rsidRDefault="0031508E">
      <w:pPr>
        <w:rPr>
          <w:del w:id="4919" w:author="Kaski Maiju" w:date="2024-09-26T12:01:00Z" w16du:dateUtc="2024-09-26T09:01:00Z"/>
          <w:rFonts w:ascii="Calibri" w:eastAsia="Calibri" w:hAnsi="Calibri" w:cs="Times New Roman"/>
          <w:highlight w:val="yellow"/>
          <w:rPrChange w:id="4920" w:author="Kaski Maiju" w:date="2025-03-19T14:31:00Z" w16du:dateUtc="2025-03-19T12:31:00Z">
            <w:rPr>
              <w:del w:id="4921" w:author="Kaski Maiju" w:date="2024-09-26T12:01:00Z" w16du:dateUtc="2024-09-26T09:01:00Z"/>
              <w:rFonts w:ascii="Calibri" w:eastAsia="Calibri" w:hAnsi="Calibri" w:cs="Times New Roman"/>
            </w:rPr>
          </w:rPrChange>
        </w:rPr>
        <w:pPrChange w:id="4922" w:author="Kaski Maiju" w:date="2024-09-26T12:01:00Z" w16du:dateUtc="2024-09-26T09:01:00Z">
          <w:pPr>
            <w:numPr>
              <w:numId w:val="24"/>
            </w:numPr>
            <w:spacing w:after="160" w:line="259" w:lineRule="auto"/>
            <w:ind w:left="3192" w:hanging="360"/>
            <w:contextualSpacing/>
          </w:pPr>
        </w:pPrChange>
      </w:pPr>
      <w:del w:id="4923" w:author="Kaski Maiju" w:date="2024-09-26T12:01:00Z" w16du:dateUtc="2024-09-26T09:01:00Z">
        <w:r w:rsidRPr="00144266" w:rsidDel="006C0517">
          <w:rPr>
            <w:rFonts w:ascii="Calibri" w:eastAsia="Calibri" w:hAnsi="Calibri" w:cs="Times New Roman"/>
            <w:highlight w:val="yellow"/>
            <w:rPrChange w:id="4924" w:author="Kaski Maiju" w:date="2025-03-19T14:31:00Z" w16du:dateUtc="2025-03-19T12:31:00Z">
              <w:rPr>
                <w:rFonts w:ascii="Calibri" w:eastAsia="Calibri" w:hAnsi="Calibri" w:cs="Times New Roman"/>
              </w:rPr>
            </w:rPrChange>
          </w:rPr>
          <w:delText>The ECDIS/ECS requests VTS meteorological information from the service.</w:delText>
        </w:r>
      </w:del>
    </w:p>
    <w:p w14:paraId="5CF51CC6" w14:textId="2AE496EE" w:rsidR="0031508E" w:rsidRPr="00144266" w:rsidDel="006C0517" w:rsidRDefault="0031508E">
      <w:pPr>
        <w:rPr>
          <w:del w:id="4925" w:author="Kaski Maiju" w:date="2024-09-26T12:01:00Z" w16du:dateUtc="2024-09-26T09:01:00Z"/>
          <w:rFonts w:ascii="Calibri" w:eastAsia="Calibri" w:hAnsi="Calibri" w:cs="Times New Roman"/>
          <w:highlight w:val="yellow"/>
          <w:rPrChange w:id="4926" w:author="Kaski Maiju" w:date="2025-03-19T14:31:00Z" w16du:dateUtc="2025-03-19T12:31:00Z">
            <w:rPr>
              <w:del w:id="4927" w:author="Kaski Maiju" w:date="2024-09-26T12:01:00Z" w16du:dateUtc="2024-09-26T09:01:00Z"/>
              <w:rFonts w:ascii="Calibri" w:eastAsia="Calibri" w:hAnsi="Calibri" w:cs="Times New Roman"/>
            </w:rPr>
          </w:rPrChange>
        </w:rPr>
        <w:pPrChange w:id="4928" w:author="Kaski Maiju" w:date="2024-09-26T12:01:00Z" w16du:dateUtc="2024-09-26T09:01:00Z">
          <w:pPr>
            <w:numPr>
              <w:numId w:val="24"/>
            </w:numPr>
            <w:spacing w:after="160" w:line="259" w:lineRule="auto"/>
            <w:ind w:left="3192" w:hanging="360"/>
            <w:contextualSpacing/>
          </w:pPr>
        </w:pPrChange>
      </w:pPr>
      <w:del w:id="4929" w:author="Kaski Maiju" w:date="2024-09-26T12:01:00Z" w16du:dateUtc="2024-09-26T09:01:00Z">
        <w:r w:rsidRPr="00144266" w:rsidDel="006C0517">
          <w:rPr>
            <w:rFonts w:ascii="Calibri" w:eastAsia="Calibri" w:hAnsi="Calibri" w:cs="Times New Roman"/>
            <w:highlight w:val="yellow"/>
            <w:rPrChange w:id="4930" w:author="Kaski Maiju" w:date="2025-03-19T14:31:00Z" w16du:dateUtc="2025-03-19T12:31:00Z">
              <w:rPr>
                <w:rFonts w:ascii="Calibri" w:eastAsia="Calibri" w:hAnsi="Calibri" w:cs="Times New Roman"/>
              </w:rPr>
            </w:rPrChange>
          </w:rPr>
          <w:delText>The service directly answers the request with timely and relevant information on meteorological and/or hydrological conditions in the VTS area.</w:delText>
        </w:r>
      </w:del>
    </w:p>
    <w:p w14:paraId="425DBE95" w14:textId="08C77E50" w:rsidR="0031508E" w:rsidRPr="00144266" w:rsidDel="006C0517" w:rsidRDefault="0031508E">
      <w:pPr>
        <w:rPr>
          <w:del w:id="4931" w:author="Kaski Maiju" w:date="2024-09-26T12:01:00Z" w16du:dateUtc="2024-09-26T09:01:00Z"/>
          <w:rFonts w:ascii="Calibri" w:eastAsia="Calibri" w:hAnsi="Calibri" w:cs="Times New Roman"/>
          <w:highlight w:val="yellow"/>
          <w:rPrChange w:id="4932" w:author="Kaski Maiju" w:date="2025-03-19T14:31:00Z" w16du:dateUtc="2025-03-19T12:31:00Z">
            <w:rPr>
              <w:del w:id="4933" w:author="Kaski Maiju" w:date="2024-09-26T12:01:00Z" w16du:dateUtc="2024-09-26T09:01:00Z"/>
              <w:rFonts w:ascii="Calibri" w:eastAsia="Calibri" w:hAnsi="Calibri" w:cs="Times New Roman"/>
            </w:rPr>
          </w:rPrChange>
        </w:rPr>
        <w:pPrChange w:id="4934" w:author="Kaski Maiju" w:date="2024-09-26T12:01:00Z" w16du:dateUtc="2024-09-26T09:01:00Z">
          <w:pPr>
            <w:spacing w:after="160" w:line="259" w:lineRule="auto"/>
            <w:ind w:left="3192"/>
            <w:contextualSpacing/>
          </w:pPr>
        </w:pPrChange>
      </w:pPr>
      <w:del w:id="4935" w:author="Kaski Maiju" w:date="2024-09-26T12:01:00Z" w16du:dateUtc="2024-09-26T09:01:00Z">
        <w:r w:rsidRPr="00144266" w:rsidDel="006C0517">
          <w:rPr>
            <w:rFonts w:ascii="Calibri" w:eastAsia="Calibri" w:hAnsi="Calibri" w:cs="Times New Roman"/>
            <w:highlight w:val="yellow"/>
            <w:rPrChange w:id="4936" w:author="Kaski Maiju" w:date="2025-03-19T14:31:00Z" w16du:dateUtc="2025-03-19T12:31:00Z">
              <w:rPr>
                <w:rFonts w:ascii="Calibri" w:eastAsia="Calibri" w:hAnsi="Calibri" w:cs="Times New Roman"/>
              </w:rPr>
            </w:rPrChange>
          </w:rPr>
          <w:delText>Information elements may include:</w:delText>
        </w:r>
      </w:del>
    </w:p>
    <w:p w14:paraId="21652E20" w14:textId="4CF27185" w:rsidR="0031508E" w:rsidRPr="00144266" w:rsidDel="006C0517" w:rsidRDefault="0031508E">
      <w:pPr>
        <w:rPr>
          <w:del w:id="4937" w:author="Kaski Maiju" w:date="2024-09-26T12:01:00Z" w16du:dateUtc="2024-09-26T09:01:00Z"/>
          <w:rFonts w:ascii="Calibri" w:eastAsia="Calibri" w:hAnsi="Calibri" w:cs="Times New Roman"/>
          <w:highlight w:val="yellow"/>
          <w:rPrChange w:id="4938" w:author="Kaski Maiju" w:date="2025-03-19T14:31:00Z" w16du:dateUtc="2025-03-19T12:31:00Z">
            <w:rPr>
              <w:del w:id="4939" w:author="Kaski Maiju" w:date="2024-09-26T12:01:00Z" w16du:dateUtc="2024-09-26T09:01:00Z"/>
              <w:rFonts w:ascii="Calibri" w:eastAsia="Calibri" w:hAnsi="Calibri" w:cs="Times New Roman"/>
            </w:rPr>
          </w:rPrChange>
        </w:rPr>
        <w:pPrChange w:id="4940" w:author="Kaski Maiju" w:date="2024-09-26T12:01:00Z" w16du:dateUtc="2024-09-26T09:01:00Z">
          <w:pPr>
            <w:numPr>
              <w:numId w:val="29"/>
            </w:numPr>
            <w:spacing w:after="160" w:line="259" w:lineRule="auto"/>
            <w:ind w:left="3552" w:hanging="360"/>
            <w:contextualSpacing/>
          </w:pPr>
        </w:pPrChange>
      </w:pPr>
      <w:del w:id="4941" w:author="Kaski Maiju" w:date="2024-09-26T12:01:00Z" w16du:dateUtc="2024-09-26T09:01:00Z">
        <w:r w:rsidRPr="00144266" w:rsidDel="006C0517">
          <w:rPr>
            <w:rFonts w:ascii="Calibri" w:eastAsia="Calibri" w:hAnsi="Calibri" w:cs="Times New Roman"/>
            <w:highlight w:val="yellow"/>
            <w:rPrChange w:id="4942" w:author="Kaski Maiju" w:date="2025-03-19T14:31:00Z" w16du:dateUtc="2025-03-19T12:31:00Z">
              <w:rPr>
                <w:rFonts w:ascii="Calibri" w:eastAsia="Calibri" w:hAnsi="Calibri" w:cs="Times New Roman"/>
              </w:rPr>
            </w:rPrChange>
          </w:rPr>
          <w:delText>Meteorological: wind, visibility, temperature etc.</w:delText>
        </w:r>
      </w:del>
    </w:p>
    <w:p w14:paraId="41A74CDA" w14:textId="09341F90" w:rsidR="0031508E" w:rsidRPr="00144266" w:rsidDel="006C0517" w:rsidRDefault="0031508E">
      <w:pPr>
        <w:rPr>
          <w:del w:id="4943" w:author="Kaski Maiju" w:date="2024-09-26T12:01:00Z" w16du:dateUtc="2024-09-26T09:01:00Z"/>
          <w:rFonts w:ascii="Calibri" w:eastAsia="Calibri" w:hAnsi="Calibri" w:cs="Times New Roman"/>
          <w:highlight w:val="yellow"/>
          <w:rPrChange w:id="4944" w:author="Kaski Maiju" w:date="2025-03-19T14:31:00Z" w16du:dateUtc="2025-03-19T12:31:00Z">
            <w:rPr>
              <w:del w:id="4945" w:author="Kaski Maiju" w:date="2024-09-26T12:01:00Z" w16du:dateUtc="2024-09-26T09:01:00Z"/>
              <w:rFonts w:ascii="Calibri" w:eastAsia="Calibri" w:hAnsi="Calibri" w:cs="Times New Roman"/>
            </w:rPr>
          </w:rPrChange>
        </w:rPr>
        <w:pPrChange w:id="4946" w:author="Kaski Maiju" w:date="2024-09-26T12:01:00Z" w16du:dateUtc="2024-09-26T09:01:00Z">
          <w:pPr>
            <w:numPr>
              <w:numId w:val="29"/>
            </w:numPr>
            <w:spacing w:after="160" w:line="259" w:lineRule="auto"/>
            <w:ind w:left="3552" w:hanging="360"/>
            <w:contextualSpacing/>
          </w:pPr>
        </w:pPrChange>
      </w:pPr>
      <w:del w:id="4947" w:author="Kaski Maiju" w:date="2024-09-26T12:01:00Z" w16du:dateUtc="2024-09-26T09:01:00Z">
        <w:r w:rsidRPr="00144266" w:rsidDel="006C0517">
          <w:rPr>
            <w:rFonts w:ascii="Calibri" w:eastAsia="Calibri" w:hAnsi="Calibri" w:cs="Times New Roman"/>
            <w:highlight w:val="yellow"/>
            <w:rPrChange w:id="4948" w:author="Kaski Maiju" w:date="2025-03-19T14:31:00Z" w16du:dateUtc="2025-03-19T12:31:00Z">
              <w:rPr>
                <w:rFonts w:ascii="Calibri" w:eastAsia="Calibri" w:hAnsi="Calibri" w:cs="Times New Roman"/>
              </w:rPr>
            </w:rPrChange>
          </w:rPr>
          <w:delText>Meteorological warnings</w:delText>
        </w:r>
      </w:del>
    </w:p>
    <w:p w14:paraId="4A3C2F1F" w14:textId="6276DEDF" w:rsidR="0031508E" w:rsidRPr="00144266" w:rsidDel="006C0517" w:rsidRDefault="0031508E">
      <w:pPr>
        <w:rPr>
          <w:del w:id="4949" w:author="Kaski Maiju" w:date="2024-09-26T12:01:00Z" w16du:dateUtc="2024-09-26T09:01:00Z"/>
          <w:rFonts w:ascii="Calibri" w:eastAsia="Calibri" w:hAnsi="Calibri" w:cs="Times New Roman"/>
          <w:highlight w:val="yellow"/>
          <w:rPrChange w:id="4950" w:author="Kaski Maiju" w:date="2025-03-19T14:31:00Z" w16du:dateUtc="2025-03-19T12:31:00Z">
            <w:rPr>
              <w:del w:id="4951" w:author="Kaski Maiju" w:date="2024-09-26T12:01:00Z" w16du:dateUtc="2024-09-26T09:01:00Z"/>
              <w:rFonts w:ascii="Calibri" w:eastAsia="Calibri" w:hAnsi="Calibri" w:cs="Times New Roman"/>
            </w:rPr>
          </w:rPrChange>
        </w:rPr>
        <w:pPrChange w:id="4952" w:author="Kaski Maiju" w:date="2024-09-26T12:01:00Z" w16du:dateUtc="2024-09-26T09:01:00Z">
          <w:pPr>
            <w:numPr>
              <w:numId w:val="29"/>
            </w:numPr>
            <w:spacing w:after="160" w:line="259" w:lineRule="auto"/>
            <w:ind w:left="3552" w:hanging="360"/>
            <w:contextualSpacing/>
          </w:pPr>
        </w:pPrChange>
      </w:pPr>
      <w:del w:id="4953" w:author="Kaski Maiju" w:date="2024-09-26T12:01:00Z" w16du:dateUtc="2024-09-26T09:01:00Z">
        <w:r w:rsidRPr="00144266" w:rsidDel="006C0517">
          <w:rPr>
            <w:rFonts w:ascii="Calibri" w:eastAsia="Calibri" w:hAnsi="Calibri" w:cs="Times New Roman"/>
            <w:highlight w:val="yellow"/>
            <w:rPrChange w:id="4954" w:author="Kaski Maiju" w:date="2025-03-19T14:31:00Z" w16du:dateUtc="2025-03-19T12:31:00Z">
              <w:rPr>
                <w:rFonts w:ascii="Calibri" w:eastAsia="Calibri" w:hAnsi="Calibri" w:cs="Times New Roman"/>
              </w:rPr>
            </w:rPrChange>
          </w:rPr>
          <w:delText xml:space="preserve">Hydrographical; tide, water level, waves etc. </w:delText>
        </w:r>
      </w:del>
    </w:p>
    <w:p w14:paraId="01E88FA2" w14:textId="1108A86D" w:rsidR="0031508E" w:rsidRPr="00144266" w:rsidDel="006C0517" w:rsidRDefault="0031508E">
      <w:pPr>
        <w:rPr>
          <w:del w:id="4955" w:author="Kaski Maiju" w:date="2024-09-26T12:01:00Z" w16du:dateUtc="2024-09-26T09:01:00Z"/>
          <w:rFonts w:ascii="Calibri" w:eastAsia="Calibri" w:hAnsi="Calibri" w:cs="Times New Roman"/>
          <w:highlight w:val="yellow"/>
          <w:rPrChange w:id="4956" w:author="Kaski Maiju" w:date="2025-03-19T14:31:00Z" w16du:dateUtc="2025-03-19T12:31:00Z">
            <w:rPr>
              <w:del w:id="4957" w:author="Kaski Maiju" w:date="2024-09-26T12:01:00Z" w16du:dateUtc="2024-09-26T09:01:00Z"/>
              <w:rFonts w:ascii="Calibri" w:eastAsia="Calibri" w:hAnsi="Calibri" w:cs="Times New Roman"/>
            </w:rPr>
          </w:rPrChange>
        </w:rPr>
        <w:pPrChange w:id="4958" w:author="Kaski Maiju" w:date="2024-09-26T12:01:00Z" w16du:dateUtc="2024-09-26T09:01:00Z">
          <w:pPr>
            <w:numPr>
              <w:numId w:val="24"/>
            </w:numPr>
            <w:spacing w:after="160" w:line="259" w:lineRule="auto"/>
            <w:ind w:left="3192" w:hanging="360"/>
            <w:contextualSpacing/>
          </w:pPr>
        </w:pPrChange>
      </w:pPr>
      <w:del w:id="4959" w:author="Kaski Maiju" w:date="2024-09-26T12:01:00Z" w16du:dateUtc="2024-09-26T09:01:00Z">
        <w:r w:rsidRPr="00144266" w:rsidDel="006C0517">
          <w:rPr>
            <w:rFonts w:ascii="Calibri" w:eastAsia="Calibri" w:hAnsi="Calibri" w:cs="Times New Roman"/>
            <w:highlight w:val="yellow"/>
            <w:rPrChange w:id="4960" w:author="Kaski Maiju" w:date="2025-03-19T14:31:00Z" w16du:dateUtc="2025-03-19T12:31:00Z">
              <w:rPr>
                <w:rFonts w:ascii="Calibri" w:eastAsia="Calibri" w:hAnsi="Calibri" w:cs="Times New Roman"/>
              </w:rPr>
            </w:rPrChange>
          </w:rPr>
          <w:delText>VTS receives acknowledgement that information is received by the vessel</w:delText>
        </w:r>
      </w:del>
    </w:p>
    <w:p w14:paraId="51DAE562" w14:textId="5E6A0739" w:rsidR="0031508E" w:rsidRPr="00144266" w:rsidDel="006C0517" w:rsidRDefault="0031508E">
      <w:pPr>
        <w:rPr>
          <w:del w:id="4961" w:author="Kaski Maiju" w:date="2024-09-26T12:01:00Z" w16du:dateUtc="2024-09-26T09:01:00Z"/>
          <w:rFonts w:ascii="Calibri" w:eastAsia="Calibri" w:hAnsi="Calibri" w:cs="Times New Roman"/>
          <w:highlight w:val="yellow"/>
          <w:rPrChange w:id="4962" w:author="Kaski Maiju" w:date="2025-03-19T14:31:00Z" w16du:dateUtc="2025-03-19T12:31:00Z">
            <w:rPr>
              <w:del w:id="4963" w:author="Kaski Maiju" w:date="2024-09-26T12:01:00Z" w16du:dateUtc="2024-09-26T09:01:00Z"/>
              <w:rFonts w:ascii="Calibri" w:eastAsia="Calibri" w:hAnsi="Calibri" w:cs="Times New Roman"/>
            </w:rPr>
          </w:rPrChange>
        </w:rPr>
        <w:pPrChange w:id="4964" w:author="Kaski Maiju" w:date="2024-09-26T12:01:00Z" w16du:dateUtc="2024-09-26T09:01:00Z">
          <w:pPr>
            <w:numPr>
              <w:numId w:val="24"/>
            </w:numPr>
            <w:spacing w:after="160" w:line="259" w:lineRule="auto"/>
            <w:ind w:left="3192" w:hanging="360"/>
            <w:contextualSpacing/>
          </w:pPr>
        </w:pPrChange>
      </w:pPr>
      <w:del w:id="4965" w:author="Kaski Maiju" w:date="2024-09-26T12:01:00Z" w16du:dateUtc="2024-09-26T09:01:00Z">
        <w:r w:rsidRPr="00144266" w:rsidDel="006C0517">
          <w:rPr>
            <w:rFonts w:ascii="Calibri" w:eastAsia="Calibri" w:hAnsi="Calibri" w:cs="Times New Roman"/>
            <w:highlight w:val="yellow"/>
            <w:rPrChange w:id="4966" w:author="Kaski Maiju" w:date="2025-03-19T14:31:00Z" w16du:dateUtc="2025-03-19T12:31:00Z">
              <w:rPr>
                <w:rFonts w:ascii="Calibri" w:eastAsia="Calibri" w:hAnsi="Calibri" w:cs="Times New Roman"/>
              </w:rPr>
            </w:rPrChange>
          </w:rPr>
          <w:delText>The data is rendered and displayed to the user.</w:delText>
        </w:r>
      </w:del>
    </w:p>
    <w:p w14:paraId="559ECEE6" w14:textId="13ED1890" w:rsidR="0031508E" w:rsidRPr="00144266" w:rsidDel="006C0517" w:rsidRDefault="0031508E">
      <w:pPr>
        <w:rPr>
          <w:del w:id="4967" w:author="Kaski Maiju" w:date="2024-09-26T12:01:00Z" w16du:dateUtc="2024-09-26T09:01:00Z"/>
          <w:rFonts w:ascii="Calibri" w:eastAsia="Calibri" w:hAnsi="Calibri" w:cs="Times New Roman"/>
          <w:highlight w:val="yellow"/>
          <w:rPrChange w:id="4968" w:author="Kaski Maiju" w:date="2025-03-19T14:31:00Z" w16du:dateUtc="2025-03-19T12:31:00Z">
            <w:rPr>
              <w:del w:id="4969" w:author="Kaski Maiju" w:date="2024-09-26T12:01:00Z" w16du:dateUtc="2024-09-26T09:01:00Z"/>
              <w:rFonts w:ascii="Calibri" w:eastAsia="Calibri" w:hAnsi="Calibri" w:cs="Times New Roman"/>
            </w:rPr>
          </w:rPrChange>
        </w:rPr>
        <w:pPrChange w:id="4970" w:author="Kaski Maiju" w:date="2024-09-26T12:01:00Z" w16du:dateUtc="2024-09-26T09:01:00Z">
          <w:pPr>
            <w:numPr>
              <w:numId w:val="24"/>
            </w:numPr>
            <w:spacing w:after="160" w:line="259" w:lineRule="auto"/>
            <w:ind w:left="3192" w:hanging="360"/>
            <w:contextualSpacing/>
          </w:pPr>
        </w:pPrChange>
      </w:pPr>
      <w:del w:id="4971" w:author="Kaski Maiju" w:date="2024-09-26T12:01:00Z" w16du:dateUtc="2024-09-26T09:01:00Z">
        <w:r w:rsidRPr="00144266" w:rsidDel="006C0517">
          <w:rPr>
            <w:rFonts w:ascii="Calibri" w:eastAsia="Calibri" w:hAnsi="Calibri" w:cs="Times New Roman"/>
            <w:highlight w:val="yellow"/>
            <w:rPrChange w:id="4972" w:author="Kaski Maiju" w:date="2025-03-19T14:31:00Z" w16du:dateUtc="2025-03-19T12:31:00Z">
              <w:rPr>
                <w:rFonts w:ascii="Calibri" w:eastAsia="Calibri" w:hAnsi="Calibri" w:cs="Times New Roman"/>
              </w:rPr>
            </w:rPrChange>
          </w:rPr>
          <w:delText>When information changes VTS sends update to the ECDIS/ECS</w:delText>
        </w:r>
      </w:del>
    </w:p>
    <w:p w14:paraId="79F410A4" w14:textId="09D417EB" w:rsidR="00FD6C6C" w:rsidRPr="00144266" w:rsidDel="006C0517" w:rsidRDefault="00FD6C6C">
      <w:pPr>
        <w:rPr>
          <w:del w:id="4973" w:author="Kaski Maiju" w:date="2024-09-26T12:01:00Z" w16du:dateUtc="2024-09-26T09:01:00Z"/>
          <w:rFonts w:ascii="Calibri" w:eastAsia="Calibri" w:hAnsi="Calibri" w:cs="Times New Roman"/>
          <w:highlight w:val="yellow"/>
          <w:rPrChange w:id="4974" w:author="Kaski Maiju" w:date="2025-03-19T14:31:00Z" w16du:dateUtc="2025-03-19T12:31:00Z">
            <w:rPr>
              <w:del w:id="4975" w:author="Kaski Maiju" w:date="2024-09-26T12:01:00Z" w16du:dateUtc="2024-09-26T09:01:00Z"/>
              <w:rFonts w:ascii="Calibri" w:eastAsia="Calibri" w:hAnsi="Calibri" w:cs="Times New Roman"/>
            </w:rPr>
          </w:rPrChange>
        </w:rPr>
        <w:pPrChange w:id="4976" w:author="Kaski Maiju" w:date="2024-09-26T12:01:00Z" w16du:dateUtc="2024-09-26T09:01:00Z">
          <w:pPr>
            <w:spacing w:after="160" w:line="259" w:lineRule="auto"/>
            <w:ind w:left="3192"/>
            <w:contextualSpacing/>
          </w:pPr>
        </w:pPrChange>
      </w:pPr>
    </w:p>
    <w:p w14:paraId="4874266B" w14:textId="5C6442E3" w:rsidR="0031508E" w:rsidRPr="00144266" w:rsidDel="006C0517" w:rsidRDefault="0031508E">
      <w:pPr>
        <w:rPr>
          <w:del w:id="4977" w:author="Kaski Maiju" w:date="2024-09-26T12:01:00Z" w16du:dateUtc="2024-09-26T09:01:00Z"/>
          <w:rFonts w:ascii="Calibri" w:eastAsia="Calibri" w:hAnsi="Calibri" w:cs="Times New Roman"/>
          <w:highlight w:val="yellow"/>
          <w:rPrChange w:id="4978" w:author="Kaski Maiju" w:date="2025-03-19T14:31:00Z" w16du:dateUtc="2025-03-19T12:31:00Z">
            <w:rPr>
              <w:del w:id="4979" w:author="Kaski Maiju" w:date="2024-09-26T12:01:00Z" w16du:dateUtc="2024-09-26T09:01:00Z"/>
              <w:rFonts w:ascii="Calibri" w:eastAsia="Calibri" w:hAnsi="Calibri" w:cs="Times New Roman"/>
            </w:rPr>
          </w:rPrChange>
        </w:rPr>
        <w:pPrChange w:id="4980" w:author="Kaski Maiju" w:date="2024-09-26T12:01:00Z" w16du:dateUtc="2024-09-26T09:01:00Z">
          <w:pPr>
            <w:pBdr>
              <w:bottom w:val="single" w:sz="6" w:space="1" w:color="auto"/>
            </w:pBdr>
            <w:spacing w:after="160" w:line="259" w:lineRule="auto"/>
          </w:pPr>
        </w:pPrChange>
      </w:pPr>
      <w:del w:id="4981" w:author="Kaski Maiju" w:date="2024-09-26T12:01:00Z" w16du:dateUtc="2024-09-26T09:01:00Z">
        <w:r w:rsidRPr="00144266" w:rsidDel="006C0517">
          <w:rPr>
            <w:rFonts w:ascii="Calibri" w:eastAsia="Calibri" w:hAnsi="Calibri" w:cs="Times New Roman"/>
            <w:highlight w:val="yellow"/>
            <w:u w:val="single"/>
            <w:rPrChange w:id="4982" w:author="Kaski Maiju" w:date="2025-03-19T14:31:00Z" w16du:dateUtc="2025-03-19T12:31:00Z">
              <w:rPr>
                <w:rFonts w:ascii="Calibri" w:eastAsia="Calibri" w:hAnsi="Calibri" w:cs="Times New Roman"/>
                <w:u w:val="single"/>
              </w:rPr>
            </w:rPrChange>
          </w:rPr>
          <w:delText>Post-conditions</w:delText>
        </w:r>
        <w:r w:rsidRPr="00144266" w:rsidDel="006C0517">
          <w:rPr>
            <w:rFonts w:ascii="Calibri" w:eastAsia="Calibri" w:hAnsi="Calibri" w:cs="Times New Roman"/>
            <w:highlight w:val="yellow"/>
            <w:rPrChange w:id="4983"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4984"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4985"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4986" w:author="Kaski Maiju" w:date="2025-03-19T14:31:00Z" w16du:dateUtc="2025-03-19T12:31:00Z">
              <w:rPr>
                <w:rFonts w:ascii="Calibri" w:eastAsia="Calibri" w:hAnsi="Calibri" w:cs="Times New Roman"/>
              </w:rPr>
            </w:rPrChange>
          </w:rPr>
          <w:delText>The correct VTS meteorological information is displayed on the ECDIS/ECS.</w:delText>
        </w:r>
      </w:del>
    </w:p>
    <w:p w14:paraId="1D9D5DF0" w14:textId="0D66D4B6" w:rsidR="00FD6C6C" w:rsidRPr="00144266" w:rsidDel="006C0517" w:rsidRDefault="00FD6C6C">
      <w:pPr>
        <w:rPr>
          <w:del w:id="4987" w:author="Kaski Maiju" w:date="2024-09-26T12:01:00Z" w16du:dateUtc="2024-09-26T09:01:00Z"/>
          <w:rFonts w:ascii="Calibri" w:eastAsia="Calibri" w:hAnsi="Calibri" w:cs="Times New Roman"/>
          <w:b/>
          <w:bCs/>
          <w:highlight w:val="yellow"/>
          <w:rPrChange w:id="4988" w:author="Kaski Maiju" w:date="2025-03-19T14:31:00Z" w16du:dateUtc="2025-03-19T12:31:00Z">
            <w:rPr>
              <w:del w:id="4989" w:author="Kaski Maiju" w:date="2024-09-26T12:01:00Z" w16du:dateUtc="2024-09-26T09:01:00Z"/>
              <w:rFonts w:ascii="Calibri" w:eastAsia="Calibri" w:hAnsi="Calibri" w:cs="Times New Roman"/>
              <w:b/>
              <w:bCs/>
            </w:rPr>
          </w:rPrChange>
        </w:rPr>
        <w:pPrChange w:id="4990" w:author="Kaski Maiju" w:date="2024-09-26T12:01:00Z" w16du:dateUtc="2024-09-26T09:01:00Z">
          <w:pPr>
            <w:spacing w:after="160" w:line="259" w:lineRule="auto"/>
          </w:pPr>
        </w:pPrChange>
      </w:pPr>
    </w:p>
    <w:p w14:paraId="2AF2C10C" w14:textId="04441D5E" w:rsidR="0031508E" w:rsidRPr="00144266" w:rsidDel="006C0517" w:rsidRDefault="0031508E">
      <w:pPr>
        <w:rPr>
          <w:del w:id="4991" w:author="Kaski Maiju" w:date="2024-09-26T12:01:00Z" w16du:dateUtc="2024-09-26T09:01:00Z"/>
          <w:rFonts w:ascii="Calibri" w:eastAsia="Calibri" w:hAnsi="Calibri" w:cs="Times New Roman"/>
          <w:b/>
          <w:bCs/>
          <w:highlight w:val="yellow"/>
          <w:rPrChange w:id="4992" w:author="Kaski Maiju" w:date="2025-03-19T14:31:00Z" w16du:dateUtc="2025-03-19T12:31:00Z">
            <w:rPr>
              <w:del w:id="4993" w:author="Kaski Maiju" w:date="2024-09-26T12:01:00Z" w16du:dateUtc="2024-09-26T09:01:00Z"/>
              <w:rFonts w:ascii="Calibri" w:eastAsia="Calibri" w:hAnsi="Calibri" w:cs="Times New Roman"/>
              <w:b/>
              <w:bCs/>
            </w:rPr>
          </w:rPrChange>
        </w:rPr>
        <w:pPrChange w:id="4994" w:author="Kaski Maiju" w:date="2024-09-26T12:01:00Z" w16du:dateUtc="2024-09-26T09:01:00Z">
          <w:pPr>
            <w:spacing w:after="160" w:line="259" w:lineRule="auto"/>
          </w:pPr>
        </w:pPrChange>
      </w:pPr>
      <w:del w:id="4995" w:author="Kaski Maiju" w:date="2024-09-26T12:01:00Z" w16du:dateUtc="2024-09-26T09:01:00Z">
        <w:r w:rsidRPr="00144266" w:rsidDel="006C0517">
          <w:rPr>
            <w:rFonts w:ascii="Calibri" w:eastAsia="Calibri" w:hAnsi="Calibri" w:cs="Times New Roman"/>
            <w:b/>
            <w:bCs/>
            <w:highlight w:val="yellow"/>
            <w:rPrChange w:id="4996" w:author="Kaski Maiju" w:date="2025-03-19T14:31:00Z" w16du:dateUtc="2025-03-19T12:31:00Z">
              <w:rPr>
                <w:rFonts w:ascii="Calibri" w:eastAsia="Calibri" w:hAnsi="Calibri" w:cs="Times New Roman"/>
                <w:b/>
                <w:bCs/>
              </w:rPr>
            </w:rPrChange>
          </w:rPr>
          <w:delText>Use Case 5</w:delText>
        </w:r>
      </w:del>
    </w:p>
    <w:p w14:paraId="3DE4AB99" w14:textId="422F917F" w:rsidR="0031508E" w:rsidRPr="00144266" w:rsidDel="006C0517" w:rsidRDefault="0031508E">
      <w:pPr>
        <w:rPr>
          <w:del w:id="4997" w:author="Kaski Maiju" w:date="2024-09-26T12:01:00Z" w16du:dateUtc="2024-09-26T09:01:00Z"/>
          <w:rFonts w:ascii="Calibri" w:eastAsia="Calibri" w:hAnsi="Calibri" w:cs="Times New Roman"/>
          <w:highlight w:val="yellow"/>
          <w:rPrChange w:id="4998" w:author="Kaski Maiju" w:date="2025-03-19T14:31:00Z" w16du:dateUtc="2025-03-19T12:31:00Z">
            <w:rPr>
              <w:del w:id="4999" w:author="Kaski Maiju" w:date="2024-09-26T12:01:00Z" w16du:dateUtc="2024-09-26T09:01:00Z"/>
              <w:rFonts w:ascii="Calibri" w:eastAsia="Calibri" w:hAnsi="Calibri" w:cs="Times New Roman"/>
            </w:rPr>
          </w:rPrChange>
        </w:rPr>
        <w:pPrChange w:id="5000" w:author="Kaski Maiju" w:date="2024-09-26T12:01:00Z" w16du:dateUtc="2024-09-26T09:01:00Z">
          <w:pPr>
            <w:spacing w:after="160" w:line="259" w:lineRule="auto"/>
          </w:pPr>
        </w:pPrChange>
      </w:pPr>
      <w:del w:id="5001" w:author="Kaski Maiju" w:date="2024-09-26T12:01:00Z" w16du:dateUtc="2024-09-26T09:01:00Z">
        <w:r w:rsidRPr="00144266" w:rsidDel="006C0517">
          <w:rPr>
            <w:rFonts w:ascii="Calibri" w:eastAsia="Calibri" w:hAnsi="Calibri" w:cs="Times New Roman"/>
            <w:highlight w:val="yellow"/>
            <w:u w:val="single"/>
            <w:rPrChange w:id="5002" w:author="Kaski Maiju" w:date="2025-03-19T14:31:00Z" w16du:dateUtc="2025-03-19T12:31:00Z">
              <w:rPr>
                <w:rFonts w:ascii="Calibri" w:eastAsia="Calibri" w:hAnsi="Calibri" w:cs="Times New Roman"/>
                <w:u w:val="single"/>
              </w:rPr>
            </w:rPrChange>
          </w:rPr>
          <w:delText>Use-case (name):</w:delText>
        </w:r>
        <w:r w:rsidRPr="00144266" w:rsidDel="006C0517">
          <w:rPr>
            <w:rFonts w:ascii="Calibri" w:eastAsia="Calibri" w:hAnsi="Calibri" w:cs="Times New Roman"/>
            <w:highlight w:val="yellow"/>
            <w:rPrChange w:id="5003"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004"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5005"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006" w:author="Kaski Maiju" w:date="2025-03-19T14:31:00Z" w16du:dateUtc="2025-03-19T12:31:00Z">
              <w:rPr>
                <w:rFonts w:ascii="Calibri" w:eastAsia="Calibri" w:hAnsi="Calibri" w:cs="Times New Roman"/>
              </w:rPr>
            </w:rPrChange>
          </w:rPr>
          <w:delText>Retrieve information related to the management of ship traffic.</w:delText>
        </w:r>
      </w:del>
    </w:p>
    <w:p w14:paraId="0897D5F1" w14:textId="56B8004B" w:rsidR="0031508E" w:rsidRPr="00144266" w:rsidDel="006C0517" w:rsidRDefault="0031508E">
      <w:pPr>
        <w:rPr>
          <w:del w:id="5007" w:author="Kaski Maiju" w:date="2024-09-26T12:01:00Z" w16du:dateUtc="2024-09-26T09:01:00Z"/>
          <w:rFonts w:ascii="Calibri" w:eastAsia="Calibri" w:hAnsi="Calibri" w:cs="Times New Roman"/>
          <w:highlight w:val="yellow"/>
          <w:rPrChange w:id="5008" w:author="Kaski Maiju" w:date="2025-03-19T14:31:00Z" w16du:dateUtc="2025-03-19T12:31:00Z">
            <w:rPr>
              <w:del w:id="5009" w:author="Kaski Maiju" w:date="2024-09-26T12:01:00Z" w16du:dateUtc="2024-09-26T09:01:00Z"/>
              <w:rFonts w:ascii="Calibri" w:eastAsia="Calibri" w:hAnsi="Calibri" w:cs="Times New Roman"/>
            </w:rPr>
          </w:rPrChange>
        </w:rPr>
        <w:pPrChange w:id="5010" w:author="Kaski Maiju" w:date="2024-09-26T12:01:00Z" w16du:dateUtc="2024-09-26T09:01:00Z">
          <w:pPr>
            <w:spacing w:after="160" w:line="259" w:lineRule="auto"/>
          </w:pPr>
        </w:pPrChange>
      </w:pPr>
      <w:del w:id="5011" w:author="Kaski Maiju" w:date="2024-09-26T12:01:00Z" w16du:dateUtc="2024-09-26T09:01:00Z">
        <w:r w:rsidRPr="00144266" w:rsidDel="006C0517">
          <w:rPr>
            <w:rFonts w:ascii="Calibri" w:eastAsia="Calibri" w:hAnsi="Calibri" w:cs="Times New Roman"/>
            <w:highlight w:val="yellow"/>
            <w:u w:val="single"/>
            <w:rPrChange w:id="5012" w:author="Kaski Maiju" w:date="2025-03-19T14:31:00Z" w16du:dateUtc="2025-03-19T12:31:00Z">
              <w:rPr>
                <w:rFonts w:ascii="Calibri" w:eastAsia="Calibri" w:hAnsi="Calibri" w:cs="Times New Roman"/>
                <w:u w:val="single"/>
              </w:rPr>
            </w:rPrChange>
          </w:rPr>
          <w:delText>Description:</w:delText>
        </w:r>
        <w:r w:rsidRPr="00144266" w:rsidDel="006C0517">
          <w:rPr>
            <w:rFonts w:ascii="Calibri" w:eastAsia="Calibri" w:hAnsi="Calibri" w:cs="Times New Roman"/>
            <w:highlight w:val="yellow"/>
            <w:rPrChange w:id="5013"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014"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015"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5016"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017" w:author="Kaski Maiju" w:date="2025-03-19T14:31:00Z" w16du:dateUtc="2025-03-19T12:31:00Z">
              <w:rPr>
                <w:rFonts w:ascii="Calibri" w:eastAsia="Calibri" w:hAnsi="Calibri" w:cs="Times New Roman"/>
              </w:rPr>
            </w:rPrChange>
          </w:rPr>
          <w:delText>VTS provides vessel permission to proceed, impose conditions or deny entry.</w:delText>
        </w:r>
      </w:del>
    </w:p>
    <w:p w14:paraId="43F72B5C" w14:textId="6098F71C" w:rsidR="0031508E" w:rsidRPr="00144266" w:rsidDel="006C0517" w:rsidRDefault="0031508E">
      <w:pPr>
        <w:rPr>
          <w:del w:id="5018" w:author="Kaski Maiju" w:date="2024-09-26T12:01:00Z" w16du:dateUtc="2024-09-26T09:01:00Z"/>
          <w:rFonts w:ascii="Calibri" w:eastAsia="Calibri" w:hAnsi="Calibri" w:cs="Times New Roman"/>
          <w:highlight w:val="yellow"/>
          <w:rPrChange w:id="5019" w:author="Kaski Maiju" w:date="2025-03-19T14:31:00Z" w16du:dateUtc="2025-03-19T12:31:00Z">
            <w:rPr>
              <w:del w:id="5020" w:author="Kaski Maiju" w:date="2024-09-26T12:01:00Z" w16du:dateUtc="2024-09-26T09:01:00Z"/>
              <w:rFonts w:ascii="Calibri" w:eastAsia="Calibri" w:hAnsi="Calibri" w:cs="Times New Roman"/>
            </w:rPr>
          </w:rPrChange>
        </w:rPr>
        <w:pPrChange w:id="5021" w:author="Kaski Maiju" w:date="2024-09-26T12:01:00Z" w16du:dateUtc="2024-09-26T09:01:00Z">
          <w:pPr>
            <w:spacing w:after="160" w:line="259" w:lineRule="auto"/>
          </w:pPr>
        </w:pPrChange>
      </w:pPr>
      <w:del w:id="5022" w:author="Kaski Maiju" w:date="2024-09-26T12:01:00Z" w16du:dateUtc="2024-09-26T09:01:00Z">
        <w:r w:rsidRPr="00144266" w:rsidDel="006C0517">
          <w:rPr>
            <w:rFonts w:ascii="Calibri" w:eastAsia="Calibri" w:hAnsi="Calibri" w:cs="Times New Roman"/>
            <w:highlight w:val="yellow"/>
            <w:u w:val="single"/>
            <w:rPrChange w:id="5023" w:author="Kaski Maiju" w:date="2025-03-19T14:31:00Z" w16du:dateUtc="2025-03-19T12:31:00Z">
              <w:rPr>
                <w:rFonts w:ascii="Calibri" w:eastAsia="Calibri" w:hAnsi="Calibri" w:cs="Times New Roman"/>
                <w:u w:val="single"/>
              </w:rPr>
            </w:rPrChange>
          </w:rPr>
          <w:delText>Actors:</w:delText>
        </w:r>
        <w:r w:rsidRPr="00144266" w:rsidDel="006C0517">
          <w:rPr>
            <w:rFonts w:ascii="Calibri" w:eastAsia="Calibri" w:hAnsi="Calibri" w:cs="Times New Roman"/>
            <w:highlight w:val="yellow"/>
            <w:rPrChange w:id="5024"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025"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026"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5027"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5028"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029" w:author="Kaski Maiju" w:date="2025-03-19T14:31:00Z" w16du:dateUtc="2025-03-19T12:31:00Z">
              <w:rPr>
                <w:rFonts w:ascii="Calibri" w:eastAsia="Calibri" w:hAnsi="Calibri" w:cs="Times New Roman"/>
              </w:rPr>
            </w:rPrChange>
          </w:rPr>
          <w:delText xml:space="preserve">Mariner, ECDIS/ECS, VTS </w:delText>
        </w:r>
      </w:del>
    </w:p>
    <w:p w14:paraId="7C4733B9" w14:textId="396C8380" w:rsidR="0031508E" w:rsidRPr="00144266" w:rsidDel="006C0517" w:rsidRDefault="0031508E">
      <w:pPr>
        <w:rPr>
          <w:del w:id="5030" w:author="Kaski Maiju" w:date="2024-09-26T12:01:00Z" w16du:dateUtc="2024-09-26T09:01:00Z"/>
          <w:rFonts w:ascii="Calibri" w:eastAsia="Calibri" w:hAnsi="Calibri" w:cs="Times New Roman"/>
          <w:highlight w:val="yellow"/>
          <w:rPrChange w:id="5031" w:author="Kaski Maiju" w:date="2025-03-19T14:31:00Z" w16du:dateUtc="2025-03-19T12:31:00Z">
            <w:rPr>
              <w:del w:id="5032" w:author="Kaski Maiju" w:date="2024-09-26T12:01:00Z" w16du:dateUtc="2024-09-26T09:01:00Z"/>
              <w:rFonts w:ascii="Calibri" w:eastAsia="Calibri" w:hAnsi="Calibri" w:cs="Times New Roman"/>
            </w:rPr>
          </w:rPrChange>
        </w:rPr>
        <w:pPrChange w:id="5033" w:author="Kaski Maiju" w:date="2024-09-26T12:01:00Z" w16du:dateUtc="2024-09-26T09:01:00Z">
          <w:pPr>
            <w:spacing w:after="160" w:line="259" w:lineRule="auto"/>
          </w:pPr>
        </w:pPrChange>
      </w:pPr>
      <w:del w:id="5034" w:author="Kaski Maiju" w:date="2024-09-26T12:01:00Z" w16du:dateUtc="2024-09-26T09:01:00Z">
        <w:r w:rsidRPr="00144266" w:rsidDel="006C0517">
          <w:rPr>
            <w:rFonts w:ascii="Calibri" w:eastAsia="Calibri" w:hAnsi="Calibri" w:cs="Times New Roman"/>
            <w:highlight w:val="yellow"/>
            <w:u w:val="single"/>
            <w:rPrChange w:id="5035" w:author="Kaski Maiju" w:date="2025-03-19T14:31:00Z" w16du:dateUtc="2025-03-19T12:31:00Z">
              <w:rPr>
                <w:rFonts w:ascii="Calibri" w:eastAsia="Calibri" w:hAnsi="Calibri" w:cs="Times New Roman"/>
                <w:u w:val="single"/>
              </w:rPr>
            </w:rPrChange>
          </w:rPr>
          <w:delText>Frequency of Use</w:delText>
        </w:r>
        <w:r w:rsidRPr="00144266" w:rsidDel="006C0517">
          <w:rPr>
            <w:rFonts w:ascii="Calibri" w:eastAsia="Calibri" w:hAnsi="Calibri" w:cs="Times New Roman"/>
            <w:highlight w:val="yellow"/>
            <w:rPrChange w:id="5036"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037"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5038"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039" w:author="Kaski Maiju" w:date="2025-03-19T14:31:00Z" w16du:dateUtc="2025-03-19T12:31:00Z">
              <w:rPr>
                <w:rFonts w:ascii="Calibri" w:eastAsia="Calibri" w:hAnsi="Calibri" w:cs="Times New Roman"/>
              </w:rPr>
            </w:rPrChange>
          </w:rPr>
          <w:delText>Typically triggered once before vessel enters VTS area or leaves berth.</w:delText>
        </w:r>
      </w:del>
    </w:p>
    <w:p w14:paraId="52982F1A" w14:textId="6DD10084" w:rsidR="0031508E" w:rsidRPr="00144266" w:rsidDel="006C0517" w:rsidRDefault="0031508E">
      <w:pPr>
        <w:rPr>
          <w:del w:id="5040" w:author="Kaski Maiju" w:date="2024-09-26T12:01:00Z" w16du:dateUtc="2024-09-26T09:01:00Z"/>
          <w:rFonts w:ascii="Calibri" w:eastAsia="Calibri" w:hAnsi="Calibri" w:cs="Times New Roman"/>
          <w:highlight w:val="yellow"/>
          <w:rPrChange w:id="5041" w:author="Kaski Maiju" w:date="2025-03-19T14:31:00Z" w16du:dateUtc="2025-03-19T12:31:00Z">
            <w:rPr>
              <w:del w:id="5042" w:author="Kaski Maiju" w:date="2024-09-26T12:01:00Z" w16du:dateUtc="2024-09-26T09:01:00Z"/>
              <w:rFonts w:ascii="Calibri" w:eastAsia="Calibri" w:hAnsi="Calibri" w:cs="Times New Roman"/>
            </w:rPr>
          </w:rPrChange>
        </w:rPr>
        <w:pPrChange w:id="5043" w:author="Kaski Maiju" w:date="2024-09-26T12:01:00Z" w16du:dateUtc="2024-09-26T09:01:00Z">
          <w:pPr>
            <w:spacing w:after="160" w:line="259" w:lineRule="auto"/>
          </w:pPr>
        </w:pPrChange>
      </w:pPr>
      <w:del w:id="5044" w:author="Kaski Maiju" w:date="2024-09-26T12:01:00Z" w16du:dateUtc="2024-09-26T09:01:00Z">
        <w:r w:rsidRPr="00144266" w:rsidDel="006C0517">
          <w:rPr>
            <w:rFonts w:ascii="Calibri" w:eastAsia="Calibri" w:hAnsi="Calibri" w:cs="Times New Roman"/>
            <w:highlight w:val="yellow"/>
            <w:u w:val="single"/>
            <w:rPrChange w:id="5045" w:author="Kaski Maiju" w:date="2025-03-19T14:31:00Z" w16du:dateUtc="2025-03-19T12:31:00Z">
              <w:rPr>
                <w:rFonts w:ascii="Calibri" w:eastAsia="Calibri" w:hAnsi="Calibri" w:cs="Times New Roman"/>
                <w:u w:val="single"/>
              </w:rPr>
            </w:rPrChange>
          </w:rPr>
          <w:delText>Pre-conditions</w:delText>
        </w:r>
        <w:r w:rsidRPr="00144266" w:rsidDel="006C0517">
          <w:rPr>
            <w:rFonts w:ascii="Calibri" w:eastAsia="Calibri" w:hAnsi="Calibri" w:cs="Times New Roman"/>
            <w:highlight w:val="yellow"/>
            <w:rPrChange w:id="5046"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047"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5048" w:author="Kaski Maiju" w:date="2025-03-19T14:31:00Z" w16du:dateUtc="2025-03-19T12:31:00Z">
              <w:rPr>
                <w:rFonts w:ascii="Calibri" w:eastAsia="Calibri" w:hAnsi="Calibri" w:cs="Times New Roman"/>
              </w:rPr>
            </w:rPrChange>
          </w:rPr>
          <w:tab/>
        </w:r>
        <w:r w:rsidR="00FD6C6C" w:rsidRPr="00144266" w:rsidDel="006C0517">
          <w:rPr>
            <w:rFonts w:ascii="Calibri" w:eastAsia="Calibri" w:hAnsi="Calibri" w:cs="Times New Roman"/>
            <w:highlight w:val="yellow"/>
            <w:rPrChange w:id="5049"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050" w:author="Kaski Maiju" w:date="2025-03-19T14:31:00Z" w16du:dateUtc="2025-03-19T12:31:00Z">
              <w:rPr>
                <w:rFonts w:ascii="Calibri" w:eastAsia="Calibri" w:hAnsi="Calibri" w:cs="Times New Roman"/>
              </w:rPr>
            </w:rPrChange>
          </w:rPr>
          <w:delText>The service instance is known to the ECDIS/ECS.</w:delText>
        </w:r>
        <w:r w:rsidRPr="00144266" w:rsidDel="006C0517">
          <w:rPr>
            <w:rFonts w:ascii="Calibri" w:eastAsia="Calibri" w:hAnsi="Calibri" w:cs="Times New Roman"/>
            <w:highlight w:val="yellow"/>
            <w:rPrChange w:id="5051" w:author="Kaski Maiju" w:date="2025-03-19T14:31:00Z" w16du:dateUtc="2025-03-19T12:31:00Z">
              <w:rPr>
                <w:rFonts w:ascii="Calibri" w:eastAsia="Calibri" w:hAnsi="Calibri" w:cs="Times New Roman"/>
              </w:rPr>
            </w:rPrChange>
          </w:rPr>
          <w:tab/>
        </w:r>
      </w:del>
    </w:p>
    <w:p w14:paraId="3353CBB1" w14:textId="3BCD1662" w:rsidR="0031508E" w:rsidRPr="00144266" w:rsidDel="006C0517" w:rsidRDefault="0031508E">
      <w:pPr>
        <w:rPr>
          <w:del w:id="5052" w:author="Kaski Maiju" w:date="2024-09-26T12:01:00Z" w16du:dateUtc="2024-09-26T09:01:00Z"/>
          <w:rFonts w:ascii="Calibri" w:eastAsia="Calibri" w:hAnsi="Calibri" w:cs="Times New Roman"/>
          <w:highlight w:val="yellow"/>
          <w:rPrChange w:id="5053" w:author="Kaski Maiju" w:date="2025-03-19T14:31:00Z" w16du:dateUtc="2025-03-19T12:31:00Z">
            <w:rPr>
              <w:del w:id="5054" w:author="Kaski Maiju" w:date="2024-09-26T12:01:00Z" w16du:dateUtc="2024-09-26T09:01:00Z"/>
              <w:rFonts w:ascii="Calibri" w:eastAsia="Calibri" w:hAnsi="Calibri" w:cs="Times New Roman"/>
            </w:rPr>
          </w:rPrChange>
        </w:rPr>
        <w:pPrChange w:id="5055" w:author="Kaski Maiju" w:date="2024-09-26T12:01:00Z" w16du:dateUtc="2024-09-26T09:01:00Z">
          <w:pPr>
            <w:spacing w:after="160" w:line="259" w:lineRule="auto"/>
          </w:pPr>
        </w:pPrChange>
      </w:pPr>
      <w:del w:id="5056" w:author="Kaski Maiju" w:date="2024-09-26T12:01:00Z" w16du:dateUtc="2024-09-26T09:01:00Z">
        <w:r w:rsidRPr="00144266" w:rsidDel="006C0517">
          <w:rPr>
            <w:rFonts w:ascii="Calibri" w:eastAsia="Calibri" w:hAnsi="Calibri" w:cs="Times New Roman"/>
            <w:highlight w:val="yellow"/>
            <w:u w:val="single"/>
            <w:rPrChange w:id="5057" w:author="Kaski Maiju" w:date="2025-03-19T14:31:00Z" w16du:dateUtc="2025-03-19T12:31:00Z">
              <w:rPr>
                <w:rFonts w:ascii="Calibri" w:eastAsia="Calibri" w:hAnsi="Calibri" w:cs="Times New Roman"/>
                <w:u w:val="single"/>
              </w:rPr>
            </w:rPrChange>
          </w:rPr>
          <w:delText>Ordinary Sequence #1:</w:delText>
        </w:r>
        <w:r w:rsidRPr="00144266" w:rsidDel="006C0517">
          <w:rPr>
            <w:rFonts w:ascii="Calibri" w:eastAsia="Calibri" w:hAnsi="Calibri" w:cs="Times New Roman"/>
            <w:highlight w:val="yellow"/>
            <w:rPrChange w:id="5058" w:author="Kaski Maiju" w:date="2025-03-19T14:31:00Z" w16du:dateUtc="2025-03-19T12:31:00Z">
              <w:rPr>
                <w:rFonts w:ascii="Calibri" w:eastAsia="Calibri" w:hAnsi="Calibri" w:cs="Times New Roman"/>
              </w:rPr>
            </w:rPrChange>
          </w:rPr>
          <w:delText xml:space="preserve"> </w:delText>
        </w:r>
      </w:del>
    </w:p>
    <w:p w14:paraId="30BA1793" w14:textId="4E5A7285" w:rsidR="0031508E" w:rsidRPr="00144266" w:rsidDel="006C0517" w:rsidRDefault="0031508E">
      <w:pPr>
        <w:rPr>
          <w:del w:id="5059" w:author="Kaski Maiju" w:date="2024-09-26T12:01:00Z" w16du:dateUtc="2024-09-26T09:01:00Z"/>
          <w:rFonts w:ascii="Calibri" w:eastAsia="Calibri" w:hAnsi="Calibri" w:cs="Times New Roman"/>
          <w:highlight w:val="yellow"/>
          <w:rPrChange w:id="5060" w:author="Kaski Maiju" w:date="2025-03-19T14:31:00Z" w16du:dateUtc="2025-03-19T12:31:00Z">
            <w:rPr>
              <w:del w:id="5061" w:author="Kaski Maiju" w:date="2024-09-26T12:01:00Z" w16du:dateUtc="2024-09-26T09:01:00Z"/>
              <w:rFonts w:ascii="Calibri" w:eastAsia="Calibri" w:hAnsi="Calibri" w:cs="Times New Roman"/>
            </w:rPr>
          </w:rPrChange>
        </w:rPr>
        <w:pPrChange w:id="5062" w:author="Kaski Maiju" w:date="2024-09-26T12:01:00Z" w16du:dateUtc="2024-09-26T09:01:00Z">
          <w:pPr>
            <w:numPr>
              <w:numId w:val="25"/>
            </w:numPr>
            <w:spacing w:after="160" w:line="259" w:lineRule="auto"/>
            <w:ind w:left="3192" w:hanging="360"/>
            <w:contextualSpacing/>
          </w:pPr>
        </w:pPrChange>
      </w:pPr>
      <w:del w:id="5063" w:author="Kaski Maiju" w:date="2024-09-26T12:01:00Z" w16du:dateUtc="2024-09-26T09:01:00Z">
        <w:r w:rsidRPr="00144266" w:rsidDel="006C0517">
          <w:rPr>
            <w:rFonts w:ascii="Calibri" w:eastAsia="Calibri" w:hAnsi="Calibri" w:cs="Times New Roman"/>
            <w:highlight w:val="yellow"/>
            <w:rPrChange w:id="5064" w:author="Kaski Maiju" w:date="2025-03-19T14:31:00Z" w16du:dateUtc="2025-03-19T12:31:00Z">
              <w:rPr>
                <w:rFonts w:ascii="Calibri" w:eastAsia="Calibri" w:hAnsi="Calibri" w:cs="Times New Roman"/>
              </w:rPr>
            </w:rPrChange>
          </w:rPr>
          <w:delText>Vessel wants to leave berth</w:delText>
        </w:r>
      </w:del>
    </w:p>
    <w:p w14:paraId="6E2726CF" w14:textId="2E152BFB" w:rsidR="0031508E" w:rsidRPr="00144266" w:rsidDel="006C0517" w:rsidRDefault="0031508E">
      <w:pPr>
        <w:rPr>
          <w:del w:id="5065" w:author="Kaski Maiju" w:date="2024-09-26T12:01:00Z" w16du:dateUtc="2024-09-26T09:01:00Z"/>
          <w:rFonts w:ascii="Calibri" w:eastAsia="Calibri" w:hAnsi="Calibri" w:cs="Times New Roman"/>
          <w:highlight w:val="yellow"/>
          <w:rPrChange w:id="5066" w:author="Kaski Maiju" w:date="2025-03-19T14:31:00Z" w16du:dateUtc="2025-03-19T12:31:00Z">
            <w:rPr>
              <w:del w:id="5067" w:author="Kaski Maiju" w:date="2024-09-26T12:01:00Z" w16du:dateUtc="2024-09-26T09:01:00Z"/>
              <w:rFonts w:ascii="Calibri" w:eastAsia="Calibri" w:hAnsi="Calibri" w:cs="Times New Roman"/>
            </w:rPr>
          </w:rPrChange>
        </w:rPr>
        <w:pPrChange w:id="5068" w:author="Kaski Maiju" w:date="2024-09-26T12:01:00Z" w16du:dateUtc="2024-09-26T09:01:00Z">
          <w:pPr>
            <w:numPr>
              <w:numId w:val="25"/>
            </w:numPr>
            <w:spacing w:after="160" w:line="259" w:lineRule="auto"/>
            <w:ind w:left="3192" w:hanging="360"/>
            <w:contextualSpacing/>
          </w:pPr>
        </w:pPrChange>
      </w:pPr>
      <w:del w:id="5069" w:author="Kaski Maiju" w:date="2024-09-26T12:01:00Z" w16du:dateUtc="2024-09-26T09:01:00Z">
        <w:r w:rsidRPr="00144266" w:rsidDel="006C0517">
          <w:rPr>
            <w:rFonts w:ascii="Calibri" w:eastAsia="Calibri" w:hAnsi="Calibri" w:cs="Times New Roman"/>
            <w:highlight w:val="yellow"/>
            <w:rPrChange w:id="5070" w:author="Kaski Maiju" w:date="2025-03-19T14:31:00Z" w16du:dateUtc="2025-03-19T12:31:00Z">
              <w:rPr>
                <w:rFonts w:ascii="Calibri" w:eastAsia="Calibri" w:hAnsi="Calibri" w:cs="Times New Roman"/>
              </w:rPr>
            </w:rPrChange>
          </w:rPr>
          <w:delText>The mariner sends ETD through ECDIS/ECS to the service and requests permission to leave berth.</w:delText>
        </w:r>
      </w:del>
    </w:p>
    <w:p w14:paraId="6F08CD2E" w14:textId="59A7ECAF" w:rsidR="0031508E" w:rsidRPr="00144266" w:rsidDel="006C0517" w:rsidRDefault="0031508E">
      <w:pPr>
        <w:rPr>
          <w:del w:id="5071" w:author="Kaski Maiju" w:date="2024-09-26T12:01:00Z" w16du:dateUtc="2024-09-26T09:01:00Z"/>
          <w:rFonts w:ascii="Calibri" w:eastAsia="Calibri" w:hAnsi="Calibri" w:cs="Times New Roman"/>
          <w:highlight w:val="yellow"/>
          <w:rPrChange w:id="5072" w:author="Kaski Maiju" w:date="2025-03-19T14:31:00Z" w16du:dateUtc="2025-03-19T12:31:00Z">
            <w:rPr>
              <w:del w:id="5073" w:author="Kaski Maiju" w:date="2024-09-26T12:01:00Z" w16du:dateUtc="2024-09-26T09:01:00Z"/>
              <w:rFonts w:ascii="Calibri" w:eastAsia="Calibri" w:hAnsi="Calibri" w:cs="Times New Roman"/>
            </w:rPr>
          </w:rPrChange>
        </w:rPr>
        <w:pPrChange w:id="5074" w:author="Kaski Maiju" w:date="2024-09-26T12:01:00Z" w16du:dateUtc="2024-09-26T09:01:00Z">
          <w:pPr>
            <w:numPr>
              <w:numId w:val="25"/>
            </w:numPr>
            <w:spacing w:after="160" w:line="259" w:lineRule="auto"/>
            <w:ind w:left="3192" w:hanging="360"/>
            <w:contextualSpacing/>
          </w:pPr>
        </w:pPrChange>
      </w:pPr>
      <w:del w:id="5075" w:author="Kaski Maiju" w:date="2024-09-26T12:01:00Z" w16du:dateUtc="2024-09-26T09:01:00Z">
        <w:r w:rsidRPr="00144266" w:rsidDel="006C0517">
          <w:rPr>
            <w:rFonts w:ascii="Calibri" w:eastAsia="Calibri" w:hAnsi="Calibri" w:cs="Times New Roman"/>
            <w:highlight w:val="yellow"/>
            <w:rPrChange w:id="5076" w:author="Kaski Maiju" w:date="2025-03-19T14:31:00Z" w16du:dateUtc="2025-03-19T12:31:00Z">
              <w:rPr>
                <w:rFonts w:ascii="Calibri" w:eastAsia="Calibri" w:hAnsi="Calibri" w:cs="Times New Roman"/>
              </w:rPr>
            </w:rPrChange>
          </w:rPr>
          <w:delText>VTS sends response which may include conditions on when vessel can leave the berth</w:delText>
        </w:r>
      </w:del>
    </w:p>
    <w:p w14:paraId="3FB452D3" w14:textId="3A4E437D" w:rsidR="0031508E" w:rsidRPr="00144266" w:rsidDel="006C0517" w:rsidRDefault="0031508E">
      <w:pPr>
        <w:rPr>
          <w:del w:id="5077" w:author="Kaski Maiju" w:date="2024-09-26T12:01:00Z" w16du:dateUtc="2024-09-26T09:01:00Z"/>
          <w:rFonts w:ascii="Calibri" w:eastAsia="Calibri" w:hAnsi="Calibri" w:cs="Times New Roman"/>
          <w:highlight w:val="yellow"/>
          <w:rPrChange w:id="5078" w:author="Kaski Maiju" w:date="2025-03-19T14:31:00Z" w16du:dateUtc="2025-03-19T12:31:00Z">
            <w:rPr>
              <w:del w:id="5079" w:author="Kaski Maiju" w:date="2024-09-26T12:01:00Z" w16du:dateUtc="2024-09-26T09:01:00Z"/>
              <w:rFonts w:ascii="Calibri" w:eastAsia="Calibri" w:hAnsi="Calibri" w:cs="Times New Roman"/>
            </w:rPr>
          </w:rPrChange>
        </w:rPr>
        <w:pPrChange w:id="5080" w:author="Kaski Maiju" w:date="2024-09-26T12:01:00Z" w16du:dateUtc="2024-09-26T09:01:00Z">
          <w:pPr>
            <w:numPr>
              <w:numId w:val="25"/>
            </w:numPr>
            <w:spacing w:after="160" w:line="259" w:lineRule="auto"/>
            <w:ind w:left="3192" w:hanging="360"/>
            <w:contextualSpacing/>
          </w:pPr>
        </w:pPrChange>
      </w:pPr>
      <w:del w:id="5081" w:author="Kaski Maiju" w:date="2024-09-26T12:01:00Z" w16du:dateUtc="2024-09-26T09:01:00Z">
        <w:r w:rsidRPr="00144266" w:rsidDel="006C0517">
          <w:rPr>
            <w:rFonts w:ascii="Calibri" w:eastAsia="Calibri" w:hAnsi="Calibri" w:cs="Times New Roman"/>
            <w:highlight w:val="yellow"/>
            <w:rPrChange w:id="5082" w:author="Kaski Maiju" w:date="2025-03-19T14:31:00Z" w16du:dateUtc="2025-03-19T12:31:00Z">
              <w:rPr>
                <w:rFonts w:ascii="Calibri" w:eastAsia="Calibri" w:hAnsi="Calibri" w:cs="Times New Roman"/>
              </w:rPr>
            </w:rPrChange>
          </w:rPr>
          <w:delText xml:space="preserve">Service delivers response to ECDIS/ECS </w:delText>
        </w:r>
      </w:del>
    </w:p>
    <w:p w14:paraId="03DA3EE6" w14:textId="2DCB90A3" w:rsidR="0031508E" w:rsidRPr="00144266" w:rsidDel="006C0517" w:rsidRDefault="0031508E">
      <w:pPr>
        <w:rPr>
          <w:del w:id="5083" w:author="Kaski Maiju" w:date="2024-09-26T12:01:00Z" w16du:dateUtc="2024-09-26T09:01:00Z"/>
          <w:rFonts w:ascii="Calibri" w:eastAsia="Calibri" w:hAnsi="Calibri" w:cs="Times New Roman"/>
          <w:highlight w:val="yellow"/>
          <w:rPrChange w:id="5084" w:author="Kaski Maiju" w:date="2025-03-19T14:31:00Z" w16du:dateUtc="2025-03-19T12:31:00Z">
            <w:rPr>
              <w:del w:id="5085" w:author="Kaski Maiju" w:date="2024-09-26T12:01:00Z" w16du:dateUtc="2024-09-26T09:01:00Z"/>
              <w:rFonts w:ascii="Calibri" w:eastAsia="Calibri" w:hAnsi="Calibri" w:cs="Times New Roman"/>
            </w:rPr>
          </w:rPrChange>
        </w:rPr>
        <w:pPrChange w:id="5086" w:author="Kaski Maiju" w:date="2024-09-26T12:01:00Z" w16du:dateUtc="2024-09-26T09:01:00Z">
          <w:pPr>
            <w:numPr>
              <w:numId w:val="25"/>
            </w:numPr>
            <w:spacing w:after="160" w:line="259" w:lineRule="auto"/>
            <w:ind w:left="3192" w:hanging="360"/>
            <w:contextualSpacing/>
          </w:pPr>
        </w:pPrChange>
      </w:pPr>
      <w:del w:id="5087" w:author="Kaski Maiju" w:date="2024-09-26T12:01:00Z" w16du:dateUtc="2024-09-26T09:01:00Z">
        <w:r w:rsidRPr="00144266" w:rsidDel="006C0517">
          <w:rPr>
            <w:rFonts w:ascii="Calibri" w:eastAsia="Calibri" w:hAnsi="Calibri" w:cs="Times New Roman"/>
            <w:highlight w:val="yellow"/>
            <w:rPrChange w:id="5088" w:author="Kaski Maiju" w:date="2025-03-19T14:31:00Z" w16du:dateUtc="2025-03-19T12:31:00Z">
              <w:rPr>
                <w:rFonts w:ascii="Calibri" w:eastAsia="Calibri" w:hAnsi="Calibri" w:cs="Times New Roman"/>
              </w:rPr>
            </w:rPrChange>
          </w:rPr>
          <w:delText>The mariner acknowledges revised ETD in ECDIS/ECS and send response to the VTS.</w:delText>
        </w:r>
      </w:del>
    </w:p>
    <w:p w14:paraId="66ABB3A7" w14:textId="7F759460" w:rsidR="0031508E" w:rsidRPr="00144266" w:rsidDel="006C0517" w:rsidRDefault="0031508E">
      <w:pPr>
        <w:rPr>
          <w:del w:id="5089" w:author="Kaski Maiju" w:date="2024-09-26T12:01:00Z" w16du:dateUtc="2024-09-26T09:01:00Z"/>
          <w:rFonts w:ascii="Calibri" w:eastAsia="Calibri" w:hAnsi="Calibri" w:cs="Times New Roman"/>
          <w:highlight w:val="yellow"/>
          <w:rPrChange w:id="5090" w:author="Kaski Maiju" w:date="2025-03-19T14:31:00Z" w16du:dateUtc="2025-03-19T12:31:00Z">
            <w:rPr>
              <w:del w:id="5091" w:author="Kaski Maiju" w:date="2024-09-26T12:01:00Z" w16du:dateUtc="2024-09-26T09:01:00Z"/>
              <w:rFonts w:ascii="Calibri" w:eastAsia="Calibri" w:hAnsi="Calibri" w:cs="Times New Roman"/>
            </w:rPr>
          </w:rPrChange>
        </w:rPr>
        <w:pPrChange w:id="5092" w:author="Kaski Maiju" w:date="2024-09-26T12:01:00Z" w16du:dateUtc="2024-09-26T09:01:00Z">
          <w:pPr>
            <w:spacing w:after="160" w:line="259" w:lineRule="auto"/>
          </w:pPr>
        </w:pPrChange>
      </w:pPr>
      <w:del w:id="5093" w:author="Kaski Maiju" w:date="2024-09-26T12:01:00Z" w16du:dateUtc="2024-09-26T09:01:00Z">
        <w:r w:rsidRPr="00144266" w:rsidDel="006C0517">
          <w:rPr>
            <w:rFonts w:ascii="Calibri" w:eastAsia="Calibri" w:hAnsi="Calibri" w:cs="Times New Roman"/>
            <w:highlight w:val="yellow"/>
            <w:u w:val="single"/>
            <w:rPrChange w:id="5094" w:author="Kaski Maiju" w:date="2025-03-19T14:31:00Z" w16du:dateUtc="2025-03-19T12:31:00Z">
              <w:rPr>
                <w:rFonts w:ascii="Calibri" w:eastAsia="Calibri" w:hAnsi="Calibri" w:cs="Times New Roman"/>
                <w:u w:val="single"/>
              </w:rPr>
            </w:rPrChange>
          </w:rPr>
          <w:delText>Ordinary Sequence #2:</w:delText>
        </w:r>
        <w:r w:rsidRPr="00144266" w:rsidDel="006C0517">
          <w:rPr>
            <w:rFonts w:ascii="Calibri" w:eastAsia="Calibri" w:hAnsi="Calibri" w:cs="Times New Roman"/>
            <w:highlight w:val="yellow"/>
            <w:rPrChange w:id="5095" w:author="Kaski Maiju" w:date="2025-03-19T14:31:00Z" w16du:dateUtc="2025-03-19T12:31:00Z">
              <w:rPr>
                <w:rFonts w:ascii="Calibri" w:eastAsia="Calibri" w:hAnsi="Calibri" w:cs="Times New Roman"/>
              </w:rPr>
            </w:rPrChange>
          </w:rPr>
          <w:delText xml:space="preserve"> </w:delText>
        </w:r>
      </w:del>
    </w:p>
    <w:p w14:paraId="6417ED0D" w14:textId="4FAC3A38" w:rsidR="0031508E" w:rsidRPr="00144266" w:rsidDel="006C0517" w:rsidRDefault="0031508E">
      <w:pPr>
        <w:rPr>
          <w:del w:id="5096" w:author="Kaski Maiju" w:date="2024-09-26T12:01:00Z" w16du:dateUtc="2024-09-26T09:01:00Z"/>
          <w:rFonts w:ascii="Calibri" w:eastAsia="Calibri" w:hAnsi="Calibri" w:cs="Times New Roman"/>
          <w:highlight w:val="yellow"/>
          <w:rPrChange w:id="5097" w:author="Kaski Maiju" w:date="2025-03-19T14:31:00Z" w16du:dateUtc="2025-03-19T12:31:00Z">
            <w:rPr>
              <w:del w:id="5098" w:author="Kaski Maiju" w:date="2024-09-26T12:01:00Z" w16du:dateUtc="2024-09-26T09:01:00Z"/>
              <w:rFonts w:ascii="Calibri" w:eastAsia="Calibri" w:hAnsi="Calibri" w:cs="Times New Roman"/>
            </w:rPr>
          </w:rPrChange>
        </w:rPr>
        <w:pPrChange w:id="5099" w:author="Kaski Maiju" w:date="2024-09-26T12:01:00Z" w16du:dateUtc="2024-09-26T09:01:00Z">
          <w:pPr>
            <w:numPr>
              <w:numId w:val="26"/>
            </w:numPr>
            <w:spacing w:after="160" w:line="259" w:lineRule="auto"/>
            <w:ind w:left="3192" w:hanging="360"/>
            <w:contextualSpacing/>
          </w:pPr>
        </w:pPrChange>
      </w:pPr>
      <w:del w:id="5100" w:author="Kaski Maiju" w:date="2024-09-26T12:01:00Z" w16du:dateUtc="2024-09-26T09:01:00Z">
        <w:r w:rsidRPr="00144266" w:rsidDel="006C0517">
          <w:rPr>
            <w:rFonts w:ascii="Calibri" w:eastAsia="Calibri" w:hAnsi="Calibri" w:cs="Times New Roman"/>
            <w:highlight w:val="yellow"/>
            <w:rPrChange w:id="5101" w:author="Kaski Maiju" w:date="2025-03-19T14:31:00Z" w16du:dateUtc="2025-03-19T12:31:00Z">
              <w:rPr>
                <w:rFonts w:ascii="Calibri" w:eastAsia="Calibri" w:hAnsi="Calibri" w:cs="Times New Roman"/>
              </w:rPr>
            </w:rPrChange>
          </w:rPr>
          <w:delText xml:space="preserve">The vessel enters VTS area </w:delText>
        </w:r>
      </w:del>
    </w:p>
    <w:p w14:paraId="04EDEE55" w14:textId="163B7388" w:rsidR="0031508E" w:rsidRPr="00144266" w:rsidDel="006C0517" w:rsidRDefault="0031508E">
      <w:pPr>
        <w:rPr>
          <w:del w:id="5102" w:author="Kaski Maiju" w:date="2024-09-26T12:01:00Z" w16du:dateUtc="2024-09-26T09:01:00Z"/>
          <w:rFonts w:ascii="Calibri" w:eastAsia="Calibri" w:hAnsi="Calibri" w:cs="Times New Roman"/>
          <w:highlight w:val="yellow"/>
          <w:rPrChange w:id="5103" w:author="Kaski Maiju" w:date="2025-03-19T14:31:00Z" w16du:dateUtc="2025-03-19T12:31:00Z">
            <w:rPr>
              <w:del w:id="5104" w:author="Kaski Maiju" w:date="2024-09-26T12:01:00Z" w16du:dateUtc="2024-09-26T09:01:00Z"/>
              <w:rFonts w:ascii="Calibri" w:eastAsia="Calibri" w:hAnsi="Calibri" w:cs="Times New Roman"/>
            </w:rPr>
          </w:rPrChange>
        </w:rPr>
        <w:pPrChange w:id="5105" w:author="Kaski Maiju" w:date="2024-09-26T12:01:00Z" w16du:dateUtc="2024-09-26T09:01:00Z">
          <w:pPr>
            <w:numPr>
              <w:numId w:val="26"/>
            </w:numPr>
            <w:spacing w:after="160" w:line="259" w:lineRule="auto"/>
            <w:ind w:left="3192" w:hanging="360"/>
            <w:contextualSpacing/>
          </w:pPr>
        </w:pPrChange>
      </w:pPr>
      <w:del w:id="5106" w:author="Kaski Maiju" w:date="2024-09-26T12:01:00Z" w16du:dateUtc="2024-09-26T09:01:00Z">
        <w:r w:rsidRPr="00144266" w:rsidDel="006C0517">
          <w:rPr>
            <w:rFonts w:ascii="Calibri" w:eastAsia="Calibri" w:hAnsi="Calibri" w:cs="Times New Roman"/>
            <w:highlight w:val="yellow"/>
            <w:rPrChange w:id="5107" w:author="Kaski Maiju" w:date="2025-03-19T14:31:00Z" w16du:dateUtc="2025-03-19T12:31:00Z">
              <w:rPr>
                <w:rFonts w:ascii="Calibri" w:eastAsia="Calibri" w:hAnsi="Calibri" w:cs="Times New Roman"/>
              </w:rPr>
            </w:rPrChange>
          </w:rPr>
          <w:delText>The ECDIS/ECS requests permission to proceed from the service</w:delText>
        </w:r>
      </w:del>
    </w:p>
    <w:p w14:paraId="36DCE7DB" w14:textId="439EBB07" w:rsidR="0031508E" w:rsidRPr="00144266" w:rsidDel="006C0517" w:rsidRDefault="0031508E">
      <w:pPr>
        <w:rPr>
          <w:del w:id="5108" w:author="Kaski Maiju" w:date="2024-09-26T12:01:00Z" w16du:dateUtc="2024-09-26T09:01:00Z"/>
          <w:rFonts w:ascii="Calibri" w:eastAsia="Calibri" w:hAnsi="Calibri" w:cs="Times New Roman"/>
          <w:highlight w:val="yellow"/>
          <w:rPrChange w:id="5109" w:author="Kaski Maiju" w:date="2025-03-19T14:31:00Z" w16du:dateUtc="2025-03-19T12:31:00Z">
            <w:rPr>
              <w:del w:id="5110" w:author="Kaski Maiju" w:date="2024-09-26T12:01:00Z" w16du:dateUtc="2024-09-26T09:01:00Z"/>
              <w:rFonts w:ascii="Calibri" w:eastAsia="Calibri" w:hAnsi="Calibri" w:cs="Times New Roman"/>
            </w:rPr>
          </w:rPrChange>
        </w:rPr>
        <w:pPrChange w:id="5111" w:author="Kaski Maiju" w:date="2024-09-26T12:01:00Z" w16du:dateUtc="2024-09-26T09:01:00Z">
          <w:pPr>
            <w:numPr>
              <w:numId w:val="26"/>
            </w:numPr>
            <w:spacing w:after="160" w:line="259" w:lineRule="auto"/>
            <w:ind w:left="3192" w:hanging="360"/>
            <w:contextualSpacing/>
          </w:pPr>
        </w:pPrChange>
      </w:pPr>
      <w:del w:id="5112" w:author="Kaski Maiju" w:date="2024-09-26T12:01:00Z" w16du:dateUtc="2024-09-26T09:01:00Z">
        <w:r w:rsidRPr="00144266" w:rsidDel="006C0517">
          <w:rPr>
            <w:rFonts w:ascii="Calibri" w:eastAsia="Calibri" w:hAnsi="Calibri" w:cs="Times New Roman"/>
            <w:highlight w:val="yellow"/>
            <w:rPrChange w:id="5113" w:author="Kaski Maiju" w:date="2025-03-19T14:31:00Z" w16du:dateUtc="2025-03-19T12:31:00Z">
              <w:rPr>
                <w:rFonts w:ascii="Calibri" w:eastAsia="Calibri" w:hAnsi="Calibri" w:cs="Times New Roman"/>
              </w:rPr>
            </w:rPrChange>
          </w:rPr>
          <w:delText>Vessel's planned ETA is suitable. VTS sends new recommended ETA to ECDIS/ECS of the vessel through the service</w:delText>
        </w:r>
      </w:del>
    </w:p>
    <w:p w14:paraId="53B78025" w14:textId="491E873D" w:rsidR="0031508E" w:rsidRPr="00144266" w:rsidDel="006C0517" w:rsidRDefault="0031508E">
      <w:pPr>
        <w:rPr>
          <w:del w:id="5114" w:author="Kaski Maiju" w:date="2024-09-26T12:01:00Z" w16du:dateUtc="2024-09-26T09:01:00Z"/>
          <w:rFonts w:ascii="Calibri" w:eastAsia="Calibri" w:hAnsi="Calibri" w:cs="Times New Roman"/>
          <w:highlight w:val="yellow"/>
          <w:rPrChange w:id="5115" w:author="Kaski Maiju" w:date="2025-03-19T14:31:00Z" w16du:dateUtc="2025-03-19T12:31:00Z">
            <w:rPr>
              <w:del w:id="5116" w:author="Kaski Maiju" w:date="2024-09-26T12:01:00Z" w16du:dateUtc="2024-09-26T09:01:00Z"/>
              <w:rFonts w:ascii="Calibri" w:eastAsia="Calibri" w:hAnsi="Calibri" w:cs="Times New Roman"/>
            </w:rPr>
          </w:rPrChange>
        </w:rPr>
        <w:pPrChange w:id="5117" w:author="Kaski Maiju" w:date="2024-09-26T12:01:00Z" w16du:dateUtc="2024-09-26T09:01:00Z">
          <w:pPr>
            <w:numPr>
              <w:numId w:val="26"/>
            </w:numPr>
            <w:spacing w:after="160" w:line="259" w:lineRule="auto"/>
            <w:ind w:left="3192" w:hanging="360"/>
            <w:contextualSpacing/>
          </w:pPr>
        </w:pPrChange>
      </w:pPr>
      <w:del w:id="5118" w:author="Kaski Maiju" w:date="2024-09-26T12:01:00Z" w16du:dateUtc="2024-09-26T09:01:00Z">
        <w:r w:rsidRPr="00144266" w:rsidDel="006C0517">
          <w:rPr>
            <w:rFonts w:ascii="Calibri" w:eastAsia="Calibri" w:hAnsi="Calibri" w:cs="Times New Roman"/>
            <w:highlight w:val="yellow"/>
            <w:rPrChange w:id="5119" w:author="Kaski Maiju" w:date="2025-03-19T14:31:00Z" w16du:dateUtc="2025-03-19T12:31:00Z">
              <w:rPr>
                <w:rFonts w:ascii="Calibri" w:eastAsia="Calibri" w:hAnsi="Calibri" w:cs="Times New Roman"/>
              </w:rPr>
            </w:rPrChange>
          </w:rPr>
          <w:delText>The mariner acknowledges to reach the ETA in ECDIS/ECS and sends response to the service.</w:delText>
        </w:r>
      </w:del>
    </w:p>
    <w:p w14:paraId="41BBDF23" w14:textId="63412113" w:rsidR="0031508E" w:rsidRPr="00144266" w:rsidDel="006C0517" w:rsidRDefault="0031508E">
      <w:pPr>
        <w:rPr>
          <w:del w:id="5120" w:author="Kaski Maiju" w:date="2024-09-26T12:01:00Z" w16du:dateUtc="2024-09-26T09:01:00Z"/>
          <w:rFonts w:ascii="Calibri" w:eastAsia="Calibri" w:hAnsi="Calibri" w:cs="Times New Roman"/>
          <w:highlight w:val="yellow"/>
          <w:rPrChange w:id="5121" w:author="Kaski Maiju" w:date="2025-03-19T14:31:00Z" w16du:dateUtc="2025-03-19T12:31:00Z">
            <w:rPr>
              <w:del w:id="5122" w:author="Kaski Maiju" w:date="2024-09-26T12:01:00Z" w16du:dateUtc="2024-09-26T09:01:00Z"/>
              <w:rFonts w:ascii="Calibri" w:eastAsia="Calibri" w:hAnsi="Calibri" w:cs="Times New Roman"/>
            </w:rPr>
          </w:rPrChange>
        </w:rPr>
        <w:pPrChange w:id="5123" w:author="Kaski Maiju" w:date="2024-09-26T12:01:00Z" w16du:dateUtc="2024-09-26T09:01:00Z">
          <w:pPr>
            <w:numPr>
              <w:numId w:val="26"/>
            </w:numPr>
            <w:spacing w:after="160" w:line="259" w:lineRule="auto"/>
            <w:ind w:left="3192" w:hanging="360"/>
            <w:contextualSpacing/>
          </w:pPr>
        </w:pPrChange>
      </w:pPr>
      <w:del w:id="5124" w:author="Kaski Maiju" w:date="2024-09-26T12:01:00Z" w16du:dateUtc="2024-09-26T09:01:00Z">
        <w:r w:rsidRPr="00144266" w:rsidDel="006C0517">
          <w:rPr>
            <w:rFonts w:ascii="Calibri" w:eastAsia="Calibri" w:hAnsi="Calibri" w:cs="Times New Roman"/>
            <w:highlight w:val="yellow"/>
            <w:rPrChange w:id="5125" w:author="Kaski Maiju" w:date="2025-03-19T14:31:00Z" w16du:dateUtc="2025-03-19T12:31:00Z">
              <w:rPr>
                <w:rFonts w:ascii="Calibri" w:eastAsia="Calibri" w:hAnsi="Calibri" w:cs="Times New Roman"/>
              </w:rPr>
            </w:rPrChange>
          </w:rPr>
          <w:delText>New ETA is confirmed by the VTS</w:delText>
        </w:r>
      </w:del>
    </w:p>
    <w:p w14:paraId="5CC60444" w14:textId="549EB19D" w:rsidR="00FD6C6C" w:rsidRPr="00144266" w:rsidDel="006C0517" w:rsidRDefault="00FD6C6C">
      <w:pPr>
        <w:rPr>
          <w:del w:id="5126" w:author="Kaski Maiju" w:date="2024-09-26T12:01:00Z" w16du:dateUtc="2024-09-26T09:01:00Z"/>
          <w:rFonts w:ascii="Calibri" w:eastAsia="Calibri" w:hAnsi="Calibri" w:cs="Times New Roman"/>
          <w:highlight w:val="yellow"/>
          <w:rPrChange w:id="5127" w:author="Kaski Maiju" w:date="2025-03-19T14:31:00Z" w16du:dateUtc="2025-03-19T12:31:00Z">
            <w:rPr>
              <w:del w:id="5128" w:author="Kaski Maiju" w:date="2024-09-26T12:01:00Z" w16du:dateUtc="2024-09-26T09:01:00Z"/>
              <w:rFonts w:ascii="Calibri" w:eastAsia="Calibri" w:hAnsi="Calibri" w:cs="Times New Roman"/>
            </w:rPr>
          </w:rPrChange>
        </w:rPr>
        <w:pPrChange w:id="5129" w:author="Kaski Maiju" w:date="2024-09-26T12:01:00Z" w16du:dateUtc="2024-09-26T09:01:00Z">
          <w:pPr>
            <w:spacing w:after="160" w:line="259" w:lineRule="auto"/>
            <w:ind w:left="3192"/>
            <w:contextualSpacing/>
          </w:pPr>
        </w:pPrChange>
      </w:pPr>
    </w:p>
    <w:p w14:paraId="5F6C176E" w14:textId="5B0C430A" w:rsidR="0031508E" w:rsidRPr="00144266" w:rsidDel="006C0517" w:rsidRDefault="0031508E">
      <w:pPr>
        <w:rPr>
          <w:del w:id="5130" w:author="Kaski Maiju" w:date="2024-09-26T12:01:00Z" w16du:dateUtc="2024-09-26T09:01:00Z"/>
          <w:rFonts w:ascii="Calibri" w:eastAsia="Calibri" w:hAnsi="Calibri" w:cs="Times New Roman"/>
          <w:highlight w:val="yellow"/>
          <w:rPrChange w:id="5131" w:author="Kaski Maiju" w:date="2025-03-19T14:31:00Z" w16du:dateUtc="2025-03-19T12:31:00Z">
            <w:rPr>
              <w:del w:id="5132" w:author="Kaski Maiju" w:date="2024-09-26T12:01:00Z" w16du:dateUtc="2024-09-26T09:01:00Z"/>
              <w:rFonts w:ascii="Calibri" w:eastAsia="Calibri" w:hAnsi="Calibri" w:cs="Times New Roman"/>
            </w:rPr>
          </w:rPrChange>
        </w:rPr>
        <w:pPrChange w:id="5133" w:author="Kaski Maiju" w:date="2024-09-26T12:01:00Z" w16du:dateUtc="2024-09-26T09:01:00Z">
          <w:pPr>
            <w:spacing w:after="160" w:line="259" w:lineRule="auto"/>
          </w:pPr>
        </w:pPrChange>
      </w:pPr>
      <w:del w:id="5134" w:author="Kaski Maiju" w:date="2024-09-26T12:01:00Z" w16du:dateUtc="2024-09-26T09:01:00Z">
        <w:r w:rsidRPr="00144266" w:rsidDel="006C0517">
          <w:rPr>
            <w:rFonts w:ascii="Calibri" w:eastAsia="Calibri" w:hAnsi="Calibri" w:cs="Times New Roman"/>
            <w:highlight w:val="yellow"/>
            <w:u w:val="single"/>
            <w:rPrChange w:id="5135" w:author="Kaski Maiju" w:date="2025-03-19T14:31:00Z" w16du:dateUtc="2025-03-19T12:31:00Z">
              <w:rPr>
                <w:rFonts w:ascii="Calibri" w:eastAsia="Calibri" w:hAnsi="Calibri" w:cs="Times New Roman"/>
                <w:u w:val="single"/>
              </w:rPr>
            </w:rPrChange>
          </w:rPr>
          <w:delText>Ordinary Sequence #3, including route plan:</w:delText>
        </w:r>
        <w:r w:rsidRPr="00144266" w:rsidDel="006C0517">
          <w:rPr>
            <w:rFonts w:ascii="Calibri" w:eastAsia="Calibri" w:hAnsi="Calibri" w:cs="Times New Roman"/>
            <w:highlight w:val="yellow"/>
            <w:rPrChange w:id="5136" w:author="Kaski Maiju" w:date="2025-03-19T14:31:00Z" w16du:dateUtc="2025-03-19T12:31:00Z">
              <w:rPr>
                <w:rFonts w:ascii="Calibri" w:eastAsia="Calibri" w:hAnsi="Calibri" w:cs="Times New Roman"/>
              </w:rPr>
            </w:rPrChange>
          </w:rPr>
          <w:delText xml:space="preserve"> </w:delText>
        </w:r>
      </w:del>
    </w:p>
    <w:p w14:paraId="50CBCF5F" w14:textId="18D955AA" w:rsidR="0031508E" w:rsidRPr="00144266" w:rsidDel="006C0517" w:rsidRDefault="0031508E">
      <w:pPr>
        <w:rPr>
          <w:del w:id="5137" w:author="Kaski Maiju" w:date="2024-09-26T12:01:00Z" w16du:dateUtc="2024-09-26T09:01:00Z"/>
          <w:rFonts w:ascii="Calibri" w:eastAsia="Calibri" w:hAnsi="Calibri" w:cs="Times New Roman"/>
          <w:highlight w:val="yellow"/>
          <w:rPrChange w:id="5138" w:author="Kaski Maiju" w:date="2025-03-19T14:31:00Z" w16du:dateUtc="2025-03-19T12:31:00Z">
            <w:rPr>
              <w:del w:id="5139" w:author="Kaski Maiju" w:date="2024-09-26T12:01:00Z" w16du:dateUtc="2024-09-26T09:01:00Z"/>
              <w:rFonts w:ascii="Calibri" w:eastAsia="Calibri" w:hAnsi="Calibri" w:cs="Times New Roman"/>
            </w:rPr>
          </w:rPrChange>
        </w:rPr>
        <w:pPrChange w:id="5140" w:author="Kaski Maiju" w:date="2024-09-26T12:01:00Z" w16du:dateUtc="2024-09-26T09:01:00Z">
          <w:pPr>
            <w:numPr>
              <w:numId w:val="35"/>
            </w:numPr>
            <w:spacing w:after="160" w:line="259" w:lineRule="auto"/>
            <w:ind w:left="3192" w:hanging="360"/>
            <w:contextualSpacing/>
          </w:pPr>
        </w:pPrChange>
      </w:pPr>
      <w:del w:id="5141" w:author="Kaski Maiju" w:date="2024-09-26T12:01:00Z" w16du:dateUtc="2024-09-26T09:01:00Z">
        <w:r w:rsidRPr="00144266" w:rsidDel="006C0517">
          <w:rPr>
            <w:rFonts w:ascii="Calibri" w:eastAsia="Calibri" w:hAnsi="Calibri" w:cs="Times New Roman"/>
            <w:highlight w:val="yellow"/>
            <w:rPrChange w:id="5142" w:author="Kaski Maiju" w:date="2025-03-19T14:31:00Z" w16du:dateUtc="2025-03-19T12:31:00Z">
              <w:rPr>
                <w:rFonts w:ascii="Calibri" w:eastAsia="Calibri" w:hAnsi="Calibri" w:cs="Times New Roman"/>
              </w:rPr>
            </w:rPrChange>
          </w:rPr>
          <w:delText>Vessel wants to leave berth</w:delText>
        </w:r>
      </w:del>
    </w:p>
    <w:p w14:paraId="35DF4561" w14:textId="0640175E" w:rsidR="0031508E" w:rsidRPr="00144266" w:rsidDel="006C0517" w:rsidRDefault="0031508E">
      <w:pPr>
        <w:rPr>
          <w:del w:id="5143" w:author="Kaski Maiju" w:date="2024-09-26T12:01:00Z" w16du:dateUtc="2024-09-26T09:01:00Z"/>
          <w:rFonts w:ascii="Calibri" w:eastAsia="Calibri" w:hAnsi="Calibri" w:cs="Times New Roman"/>
          <w:highlight w:val="yellow"/>
          <w:rPrChange w:id="5144" w:author="Kaski Maiju" w:date="2025-03-19T14:31:00Z" w16du:dateUtc="2025-03-19T12:31:00Z">
            <w:rPr>
              <w:del w:id="5145" w:author="Kaski Maiju" w:date="2024-09-26T12:01:00Z" w16du:dateUtc="2024-09-26T09:01:00Z"/>
              <w:rFonts w:ascii="Calibri" w:eastAsia="Calibri" w:hAnsi="Calibri" w:cs="Times New Roman"/>
            </w:rPr>
          </w:rPrChange>
        </w:rPr>
        <w:pPrChange w:id="5146" w:author="Kaski Maiju" w:date="2024-09-26T12:01:00Z" w16du:dateUtc="2024-09-26T09:01:00Z">
          <w:pPr>
            <w:numPr>
              <w:numId w:val="35"/>
            </w:numPr>
            <w:spacing w:after="160" w:line="259" w:lineRule="auto"/>
            <w:ind w:left="3192" w:hanging="360"/>
            <w:contextualSpacing/>
          </w:pPr>
        </w:pPrChange>
      </w:pPr>
      <w:del w:id="5147" w:author="Kaski Maiju" w:date="2024-09-26T12:01:00Z" w16du:dateUtc="2024-09-26T09:01:00Z">
        <w:r w:rsidRPr="00144266" w:rsidDel="006C0517">
          <w:rPr>
            <w:rFonts w:ascii="Calibri" w:eastAsia="Calibri" w:hAnsi="Calibri" w:cs="Times New Roman"/>
            <w:highlight w:val="yellow"/>
            <w:rPrChange w:id="5148" w:author="Kaski Maiju" w:date="2025-03-19T14:31:00Z" w16du:dateUtc="2025-03-19T12:31:00Z">
              <w:rPr>
                <w:rFonts w:ascii="Calibri" w:eastAsia="Calibri" w:hAnsi="Calibri" w:cs="Times New Roman"/>
              </w:rPr>
            </w:rPrChange>
          </w:rPr>
          <w:delText>The mariner sends in route plan with schedule through ECDIS/ECS to the service. The schedule includes the planned ETD.</w:delText>
        </w:r>
      </w:del>
    </w:p>
    <w:p w14:paraId="51757A38" w14:textId="50957933" w:rsidR="0031508E" w:rsidRPr="00144266" w:rsidDel="006C0517" w:rsidRDefault="0031508E">
      <w:pPr>
        <w:rPr>
          <w:del w:id="5149" w:author="Kaski Maiju" w:date="2024-09-26T12:01:00Z" w16du:dateUtc="2024-09-26T09:01:00Z"/>
          <w:rFonts w:ascii="Calibri" w:eastAsia="Calibri" w:hAnsi="Calibri" w:cs="Times New Roman"/>
          <w:highlight w:val="yellow"/>
          <w:rPrChange w:id="5150" w:author="Kaski Maiju" w:date="2025-03-19T14:31:00Z" w16du:dateUtc="2025-03-19T12:31:00Z">
            <w:rPr>
              <w:del w:id="5151" w:author="Kaski Maiju" w:date="2024-09-26T12:01:00Z" w16du:dateUtc="2024-09-26T09:01:00Z"/>
              <w:rFonts w:ascii="Calibri" w:eastAsia="Calibri" w:hAnsi="Calibri" w:cs="Times New Roman"/>
            </w:rPr>
          </w:rPrChange>
        </w:rPr>
        <w:pPrChange w:id="5152" w:author="Kaski Maiju" w:date="2024-09-26T12:01:00Z" w16du:dateUtc="2024-09-26T09:01:00Z">
          <w:pPr>
            <w:numPr>
              <w:numId w:val="35"/>
            </w:numPr>
            <w:spacing w:after="160" w:line="259" w:lineRule="auto"/>
            <w:ind w:left="3192" w:hanging="360"/>
            <w:contextualSpacing/>
          </w:pPr>
        </w:pPrChange>
      </w:pPr>
      <w:del w:id="5153" w:author="Kaski Maiju" w:date="2024-09-26T12:01:00Z" w16du:dateUtc="2024-09-26T09:01:00Z">
        <w:r w:rsidRPr="00144266" w:rsidDel="006C0517">
          <w:rPr>
            <w:rFonts w:ascii="Calibri" w:eastAsia="Calibri" w:hAnsi="Calibri" w:cs="Times New Roman"/>
            <w:highlight w:val="yellow"/>
            <w:rPrChange w:id="5154" w:author="Kaski Maiju" w:date="2025-03-19T14:31:00Z" w16du:dateUtc="2025-03-19T12:31:00Z">
              <w:rPr>
                <w:rFonts w:ascii="Calibri" w:eastAsia="Calibri" w:hAnsi="Calibri" w:cs="Times New Roman"/>
              </w:rPr>
            </w:rPrChange>
          </w:rPr>
          <w:delText>VTS sends response which may acknowledge the ETD or include new ETD</w:delText>
        </w:r>
      </w:del>
    </w:p>
    <w:p w14:paraId="22DEAA56" w14:textId="65DFED10" w:rsidR="0031508E" w:rsidRPr="00144266" w:rsidDel="006C0517" w:rsidRDefault="0031508E">
      <w:pPr>
        <w:rPr>
          <w:del w:id="5155" w:author="Kaski Maiju" w:date="2024-09-26T12:01:00Z" w16du:dateUtc="2024-09-26T09:01:00Z"/>
          <w:rFonts w:ascii="Calibri" w:eastAsia="Calibri" w:hAnsi="Calibri" w:cs="Times New Roman"/>
          <w:highlight w:val="yellow"/>
          <w:rPrChange w:id="5156" w:author="Kaski Maiju" w:date="2025-03-19T14:31:00Z" w16du:dateUtc="2025-03-19T12:31:00Z">
            <w:rPr>
              <w:del w:id="5157" w:author="Kaski Maiju" w:date="2024-09-26T12:01:00Z" w16du:dateUtc="2024-09-26T09:01:00Z"/>
              <w:rFonts w:ascii="Calibri" w:eastAsia="Calibri" w:hAnsi="Calibri" w:cs="Times New Roman"/>
            </w:rPr>
          </w:rPrChange>
        </w:rPr>
        <w:pPrChange w:id="5158" w:author="Kaski Maiju" w:date="2024-09-26T12:01:00Z" w16du:dateUtc="2024-09-26T09:01:00Z">
          <w:pPr>
            <w:numPr>
              <w:numId w:val="35"/>
            </w:numPr>
            <w:spacing w:after="160" w:line="259" w:lineRule="auto"/>
            <w:ind w:left="3192" w:hanging="360"/>
            <w:contextualSpacing/>
          </w:pPr>
        </w:pPrChange>
      </w:pPr>
      <w:del w:id="5159" w:author="Kaski Maiju" w:date="2024-09-26T12:01:00Z" w16du:dateUtc="2024-09-26T09:01:00Z">
        <w:r w:rsidRPr="00144266" w:rsidDel="006C0517">
          <w:rPr>
            <w:rFonts w:ascii="Calibri" w:eastAsia="Calibri" w:hAnsi="Calibri" w:cs="Times New Roman"/>
            <w:highlight w:val="yellow"/>
            <w:rPrChange w:id="5160" w:author="Kaski Maiju" w:date="2025-03-19T14:31:00Z" w16du:dateUtc="2025-03-19T12:31:00Z">
              <w:rPr>
                <w:rFonts w:ascii="Calibri" w:eastAsia="Calibri" w:hAnsi="Calibri" w:cs="Times New Roman"/>
              </w:rPr>
            </w:rPrChange>
          </w:rPr>
          <w:delText xml:space="preserve">Service delivers response to ECDIS/ECS </w:delText>
        </w:r>
      </w:del>
    </w:p>
    <w:p w14:paraId="53395F9C" w14:textId="5A4BB15B" w:rsidR="0031508E" w:rsidRPr="00144266" w:rsidDel="006C0517" w:rsidRDefault="0031508E">
      <w:pPr>
        <w:rPr>
          <w:del w:id="5161" w:author="Kaski Maiju" w:date="2024-09-26T12:01:00Z" w16du:dateUtc="2024-09-26T09:01:00Z"/>
          <w:rFonts w:ascii="Calibri" w:eastAsia="Calibri" w:hAnsi="Calibri" w:cs="Times New Roman"/>
          <w:highlight w:val="yellow"/>
          <w:rPrChange w:id="5162" w:author="Kaski Maiju" w:date="2025-03-19T14:31:00Z" w16du:dateUtc="2025-03-19T12:31:00Z">
            <w:rPr>
              <w:del w:id="5163" w:author="Kaski Maiju" w:date="2024-09-26T12:01:00Z" w16du:dateUtc="2024-09-26T09:01:00Z"/>
              <w:rFonts w:ascii="Calibri" w:eastAsia="Calibri" w:hAnsi="Calibri" w:cs="Times New Roman"/>
            </w:rPr>
          </w:rPrChange>
        </w:rPr>
        <w:pPrChange w:id="5164" w:author="Kaski Maiju" w:date="2024-09-26T12:01:00Z" w16du:dateUtc="2024-09-26T09:01:00Z">
          <w:pPr>
            <w:numPr>
              <w:numId w:val="35"/>
            </w:numPr>
            <w:spacing w:after="160" w:line="259" w:lineRule="auto"/>
            <w:ind w:left="3192" w:hanging="360"/>
            <w:contextualSpacing/>
          </w:pPr>
        </w:pPrChange>
      </w:pPr>
      <w:del w:id="5165" w:author="Kaski Maiju" w:date="2024-09-26T12:01:00Z" w16du:dateUtc="2024-09-26T09:01:00Z">
        <w:r w:rsidRPr="00144266" w:rsidDel="006C0517">
          <w:rPr>
            <w:rFonts w:ascii="Calibri" w:eastAsia="Calibri" w:hAnsi="Calibri" w:cs="Times New Roman"/>
            <w:highlight w:val="yellow"/>
            <w:rPrChange w:id="5166" w:author="Kaski Maiju" w:date="2025-03-19T14:31:00Z" w16du:dateUtc="2025-03-19T12:31:00Z">
              <w:rPr>
                <w:rFonts w:ascii="Calibri" w:eastAsia="Calibri" w:hAnsi="Calibri" w:cs="Times New Roman"/>
              </w:rPr>
            </w:rPrChange>
          </w:rPr>
          <w:delText>The mariner acknowledges revised ETD in ECDIS/ECS and send updated route plan with schedule to the VTS.</w:delText>
        </w:r>
      </w:del>
    </w:p>
    <w:p w14:paraId="301493E6" w14:textId="24DFE3C0" w:rsidR="00FD6C6C" w:rsidRPr="00144266" w:rsidDel="006C0517" w:rsidRDefault="00FD6C6C">
      <w:pPr>
        <w:rPr>
          <w:del w:id="5167" w:author="Kaski Maiju" w:date="2024-09-26T12:01:00Z" w16du:dateUtc="2024-09-26T09:01:00Z"/>
          <w:rFonts w:ascii="Calibri" w:eastAsia="Calibri" w:hAnsi="Calibri" w:cs="Times New Roman"/>
          <w:highlight w:val="yellow"/>
          <w:rPrChange w:id="5168" w:author="Kaski Maiju" w:date="2025-03-19T14:31:00Z" w16du:dateUtc="2025-03-19T12:31:00Z">
            <w:rPr>
              <w:del w:id="5169" w:author="Kaski Maiju" w:date="2024-09-26T12:01:00Z" w16du:dateUtc="2024-09-26T09:01:00Z"/>
              <w:rFonts w:ascii="Calibri" w:eastAsia="Calibri" w:hAnsi="Calibri" w:cs="Times New Roman"/>
            </w:rPr>
          </w:rPrChange>
        </w:rPr>
        <w:pPrChange w:id="5170" w:author="Kaski Maiju" w:date="2024-09-26T12:01:00Z" w16du:dateUtc="2024-09-26T09:01:00Z">
          <w:pPr>
            <w:spacing w:after="160" w:line="259" w:lineRule="auto"/>
            <w:ind w:left="3192"/>
            <w:contextualSpacing/>
          </w:pPr>
        </w:pPrChange>
      </w:pPr>
    </w:p>
    <w:p w14:paraId="5B15D09E" w14:textId="06B1F30D" w:rsidR="0031508E" w:rsidRPr="00144266" w:rsidDel="006C0517" w:rsidRDefault="0031508E">
      <w:pPr>
        <w:rPr>
          <w:del w:id="5171" w:author="Kaski Maiju" w:date="2024-09-26T12:01:00Z" w16du:dateUtc="2024-09-26T09:01:00Z"/>
          <w:rFonts w:ascii="Calibri" w:eastAsia="Calibri" w:hAnsi="Calibri" w:cs="Times New Roman"/>
          <w:highlight w:val="yellow"/>
          <w:rPrChange w:id="5172" w:author="Kaski Maiju" w:date="2025-03-19T14:31:00Z" w16du:dateUtc="2025-03-19T12:31:00Z">
            <w:rPr>
              <w:del w:id="5173" w:author="Kaski Maiju" w:date="2024-09-26T12:01:00Z" w16du:dateUtc="2024-09-26T09:01:00Z"/>
              <w:rFonts w:ascii="Calibri" w:eastAsia="Calibri" w:hAnsi="Calibri" w:cs="Times New Roman"/>
            </w:rPr>
          </w:rPrChange>
        </w:rPr>
        <w:pPrChange w:id="5174" w:author="Kaski Maiju" w:date="2024-09-26T12:01:00Z" w16du:dateUtc="2024-09-26T09:01:00Z">
          <w:pPr>
            <w:spacing w:after="160" w:line="259" w:lineRule="auto"/>
          </w:pPr>
        </w:pPrChange>
      </w:pPr>
      <w:del w:id="5175" w:author="Kaski Maiju" w:date="2024-09-26T12:01:00Z" w16du:dateUtc="2024-09-26T09:01:00Z">
        <w:r w:rsidRPr="00144266" w:rsidDel="006C0517">
          <w:rPr>
            <w:rFonts w:ascii="Calibri" w:eastAsia="Calibri" w:hAnsi="Calibri" w:cs="Times New Roman"/>
            <w:highlight w:val="yellow"/>
            <w:u w:val="single"/>
            <w:rPrChange w:id="5176" w:author="Kaski Maiju" w:date="2025-03-19T14:31:00Z" w16du:dateUtc="2025-03-19T12:31:00Z">
              <w:rPr>
                <w:rFonts w:ascii="Calibri" w:eastAsia="Calibri" w:hAnsi="Calibri" w:cs="Times New Roman"/>
                <w:u w:val="single"/>
              </w:rPr>
            </w:rPrChange>
          </w:rPr>
          <w:delText>Ordinary Sequence #4, including route plan:</w:delText>
        </w:r>
        <w:r w:rsidRPr="00144266" w:rsidDel="006C0517">
          <w:rPr>
            <w:rFonts w:ascii="Calibri" w:eastAsia="Calibri" w:hAnsi="Calibri" w:cs="Times New Roman"/>
            <w:highlight w:val="yellow"/>
            <w:rPrChange w:id="5177" w:author="Kaski Maiju" w:date="2025-03-19T14:31:00Z" w16du:dateUtc="2025-03-19T12:31:00Z">
              <w:rPr>
                <w:rFonts w:ascii="Calibri" w:eastAsia="Calibri" w:hAnsi="Calibri" w:cs="Times New Roman"/>
              </w:rPr>
            </w:rPrChange>
          </w:rPr>
          <w:delText xml:space="preserve"> </w:delText>
        </w:r>
      </w:del>
    </w:p>
    <w:p w14:paraId="6EF11B48" w14:textId="0AF2F1A9" w:rsidR="0031508E" w:rsidRPr="00144266" w:rsidDel="006C0517" w:rsidRDefault="0031508E">
      <w:pPr>
        <w:rPr>
          <w:del w:id="5178" w:author="Kaski Maiju" w:date="2024-09-26T12:01:00Z" w16du:dateUtc="2024-09-26T09:01:00Z"/>
          <w:rFonts w:ascii="Calibri" w:eastAsia="Calibri" w:hAnsi="Calibri" w:cs="Times New Roman"/>
          <w:highlight w:val="yellow"/>
          <w:rPrChange w:id="5179" w:author="Kaski Maiju" w:date="2025-03-19T14:31:00Z" w16du:dateUtc="2025-03-19T12:31:00Z">
            <w:rPr>
              <w:del w:id="5180" w:author="Kaski Maiju" w:date="2024-09-26T12:01:00Z" w16du:dateUtc="2024-09-26T09:01:00Z"/>
              <w:rFonts w:ascii="Calibri" w:eastAsia="Calibri" w:hAnsi="Calibri" w:cs="Times New Roman"/>
            </w:rPr>
          </w:rPrChange>
        </w:rPr>
        <w:pPrChange w:id="5181" w:author="Kaski Maiju" w:date="2024-09-26T12:01:00Z" w16du:dateUtc="2024-09-26T09:01:00Z">
          <w:pPr>
            <w:numPr>
              <w:numId w:val="34"/>
            </w:numPr>
            <w:spacing w:after="160" w:line="259" w:lineRule="auto"/>
            <w:ind w:left="3192" w:hanging="360"/>
            <w:contextualSpacing/>
          </w:pPr>
        </w:pPrChange>
      </w:pPr>
      <w:del w:id="5182" w:author="Kaski Maiju" w:date="2024-09-26T12:01:00Z" w16du:dateUtc="2024-09-26T09:01:00Z">
        <w:r w:rsidRPr="00144266" w:rsidDel="006C0517">
          <w:rPr>
            <w:rFonts w:ascii="Calibri" w:eastAsia="Calibri" w:hAnsi="Calibri" w:cs="Times New Roman"/>
            <w:highlight w:val="yellow"/>
            <w:rPrChange w:id="5183" w:author="Kaski Maiju" w:date="2025-03-19T14:31:00Z" w16du:dateUtc="2025-03-19T12:31:00Z">
              <w:rPr>
                <w:rFonts w:ascii="Calibri" w:eastAsia="Calibri" w:hAnsi="Calibri" w:cs="Times New Roman"/>
              </w:rPr>
            </w:rPrChange>
          </w:rPr>
          <w:delText>VTS uses intended route and schedule from prearrival information provided by the vessel</w:delText>
        </w:r>
      </w:del>
    </w:p>
    <w:p w14:paraId="32B089D9" w14:textId="60BCA19D" w:rsidR="0031508E" w:rsidRPr="00144266" w:rsidDel="006C0517" w:rsidRDefault="0031508E">
      <w:pPr>
        <w:rPr>
          <w:del w:id="5184" w:author="Kaski Maiju" w:date="2024-09-26T12:01:00Z" w16du:dateUtc="2024-09-26T09:01:00Z"/>
          <w:rFonts w:ascii="Calibri" w:eastAsia="Calibri" w:hAnsi="Calibri" w:cs="Times New Roman"/>
          <w:highlight w:val="yellow"/>
          <w:rPrChange w:id="5185" w:author="Kaski Maiju" w:date="2025-03-19T14:31:00Z" w16du:dateUtc="2025-03-19T12:31:00Z">
            <w:rPr>
              <w:del w:id="5186" w:author="Kaski Maiju" w:date="2024-09-26T12:01:00Z" w16du:dateUtc="2024-09-26T09:01:00Z"/>
              <w:rFonts w:ascii="Calibri" w:eastAsia="Calibri" w:hAnsi="Calibri" w:cs="Times New Roman"/>
            </w:rPr>
          </w:rPrChange>
        </w:rPr>
        <w:pPrChange w:id="5187" w:author="Kaski Maiju" w:date="2024-09-26T12:01:00Z" w16du:dateUtc="2024-09-26T09:01:00Z">
          <w:pPr>
            <w:numPr>
              <w:numId w:val="34"/>
            </w:numPr>
            <w:spacing w:after="160" w:line="259" w:lineRule="auto"/>
            <w:ind w:left="3192" w:hanging="360"/>
            <w:contextualSpacing/>
          </w:pPr>
        </w:pPrChange>
      </w:pPr>
      <w:del w:id="5188" w:author="Kaski Maiju" w:date="2024-09-26T12:01:00Z" w16du:dateUtc="2024-09-26T09:01:00Z">
        <w:r w:rsidRPr="00144266" w:rsidDel="006C0517">
          <w:rPr>
            <w:rFonts w:ascii="Calibri" w:eastAsia="Calibri" w:hAnsi="Calibri" w:cs="Times New Roman"/>
            <w:highlight w:val="yellow"/>
            <w:rPrChange w:id="5189" w:author="Kaski Maiju" w:date="2025-03-19T14:31:00Z" w16du:dateUtc="2025-03-19T12:31:00Z">
              <w:rPr>
                <w:rFonts w:ascii="Calibri" w:eastAsia="Calibri" w:hAnsi="Calibri" w:cs="Times New Roman"/>
              </w:rPr>
            </w:rPrChange>
          </w:rPr>
          <w:delText>Vessel's planned ETA is suitable. VTS sends new updated route plan which includes recommended ETA to ECDIS/ECS of the vessel through the service</w:delText>
        </w:r>
      </w:del>
    </w:p>
    <w:p w14:paraId="39A52ADD" w14:textId="35295A33" w:rsidR="0031508E" w:rsidRPr="00144266" w:rsidDel="006C0517" w:rsidRDefault="0031508E">
      <w:pPr>
        <w:rPr>
          <w:del w:id="5190" w:author="Kaski Maiju" w:date="2024-09-26T12:01:00Z" w16du:dateUtc="2024-09-26T09:01:00Z"/>
          <w:rFonts w:ascii="Calibri" w:eastAsia="Calibri" w:hAnsi="Calibri" w:cs="Times New Roman"/>
          <w:highlight w:val="yellow"/>
          <w:rPrChange w:id="5191" w:author="Kaski Maiju" w:date="2025-03-19T14:31:00Z" w16du:dateUtc="2025-03-19T12:31:00Z">
            <w:rPr>
              <w:del w:id="5192" w:author="Kaski Maiju" w:date="2024-09-26T12:01:00Z" w16du:dateUtc="2024-09-26T09:01:00Z"/>
              <w:rFonts w:ascii="Calibri" w:eastAsia="Calibri" w:hAnsi="Calibri" w:cs="Times New Roman"/>
            </w:rPr>
          </w:rPrChange>
        </w:rPr>
        <w:pPrChange w:id="5193" w:author="Kaski Maiju" w:date="2024-09-26T12:01:00Z" w16du:dateUtc="2024-09-26T09:01:00Z">
          <w:pPr>
            <w:numPr>
              <w:numId w:val="34"/>
            </w:numPr>
            <w:spacing w:after="160" w:line="259" w:lineRule="auto"/>
            <w:ind w:left="3192" w:hanging="360"/>
            <w:contextualSpacing/>
          </w:pPr>
        </w:pPrChange>
      </w:pPr>
      <w:del w:id="5194" w:author="Kaski Maiju" w:date="2024-09-26T12:01:00Z" w16du:dateUtc="2024-09-26T09:01:00Z">
        <w:r w:rsidRPr="00144266" w:rsidDel="006C0517">
          <w:rPr>
            <w:rFonts w:ascii="Calibri" w:eastAsia="Calibri" w:hAnsi="Calibri" w:cs="Times New Roman"/>
            <w:highlight w:val="yellow"/>
            <w:rPrChange w:id="5195" w:author="Kaski Maiju" w:date="2025-03-19T14:31:00Z" w16du:dateUtc="2025-03-19T12:31:00Z">
              <w:rPr>
                <w:rFonts w:ascii="Calibri" w:eastAsia="Calibri" w:hAnsi="Calibri" w:cs="Times New Roman"/>
              </w:rPr>
            </w:rPrChange>
          </w:rPr>
          <w:delText>The mariner acknowledges to reach the ETA in ECDIS/ECS send updated route plan with schedule to the VTS.</w:delText>
        </w:r>
      </w:del>
    </w:p>
    <w:p w14:paraId="106A42BF" w14:textId="681BCCF4" w:rsidR="0031508E" w:rsidRPr="00144266" w:rsidDel="006C0517" w:rsidRDefault="0031508E">
      <w:pPr>
        <w:rPr>
          <w:del w:id="5196" w:author="Kaski Maiju" w:date="2024-09-26T12:01:00Z" w16du:dateUtc="2024-09-26T09:01:00Z"/>
          <w:rFonts w:ascii="Calibri" w:eastAsia="Calibri" w:hAnsi="Calibri" w:cs="Times New Roman"/>
          <w:highlight w:val="yellow"/>
          <w:rPrChange w:id="5197" w:author="Kaski Maiju" w:date="2025-03-19T14:31:00Z" w16du:dateUtc="2025-03-19T12:31:00Z">
            <w:rPr>
              <w:del w:id="5198" w:author="Kaski Maiju" w:date="2024-09-26T12:01:00Z" w16du:dateUtc="2024-09-26T09:01:00Z"/>
              <w:rFonts w:ascii="Calibri" w:eastAsia="Calibri" w:hAnsi="Calibri" w:cs="Times New Roman"/>
            </w:rPr>
          </w:rPrChange>
        </w:rPr>
        <w:pPrChange w:id="5199" w:author="Kaski Maiju" w:date="2024-09-26T12:01:00Z" w16du:dateUtc="2024-09-26T09:01:00Z">
          <w:pPr>
            <w:numPr>
              <w:numId w:val="34"/>
            </w:numPr>
            <w:spacing w:after="160" w:line="259" w:lineRule="auto"/>
            <w:ind w:left="3192" w:hanging="360"/>
            <w:contextualSpacing/>
          </w:pPr>
        </w:pPrChange>
      </w:pPr>
      <w:del w:id="5200" w:author="Kaski Maiju" w:date="2024-09-26T12:01:00Z" w16du:dateUtc="2024-09-26T09:01:00Z">
        <w:r w:rsidRPr="00144266" w:rsidDel="006C0517">
          <w:rPr>
            <w:rFonts w:ascii="Calibri" w:eastAsia="Calibri" w:hAnsi="Calibri" w:cs="Times New Roman"/>
            <w:highlight w:val="yellow"/>
            <w:rPrChange w:id="5201" w:author="Kaski Maiju" w:date="2025-03-19T14:31:00Z" w16du:dateUtc="2025-03-19T12:31:00Z">
              <w:rPr>
                <w:rFonts w:ascii="Calibri" w:eastAsia="Calibri" w:hAnsi="Calibri" w:cs="Times New Roman"/>
              </w:rPr>
            </w:rPrChange>
          </w:rPr>
          <w:delText>New ETA is confirmed by the VTS</w:delText>
        </w:r>
      </w:del>
    </w:p>
    <w:p w14:paraId="578F406C" w14:textId="0D92AB7F" w:rsidR="0031508E" w:rsidRPr="00144266" w:rsidDel="006C0517" w:rsidRDefault="0031508E">
      <w:pPr>
        <w:rPr>
          <w:del w:id="5202" w:author="Kaski Maiju" w:date="2024-09-26T12:01:00Z" w16du:dateUtc="2024-09-26T09:01:00Z"/>
          <w:rFonts w:ascii="Calibri" w:eastAsia="Calibri" w:hAnsi="Calibri" w:cs="Times New Roman"/>
          <w:highlight w:val="yellow"/>
          <w:rPrChange w:id="5203" w:author="Kaski Maiju" w:date="2025-03-19T14:31:00Z" w16du:dateUtc="2025-03-19T12:31:00Z">
            <w:rPr>
              <w:del w:id="5204" w:author="Kaski Maiju" w:date="2024-09-26T12:01:00Z" w16du:dateUtc="2024-09-26T09:01:00Z"/>
              <w:rFonts w:ascii="Calibri" w:eastAsia="Calibri" w:hAnsi="Calibri" w:cs="Times New Roman"/>
            </w:rPr>
          </w:rPrChange>
        </w:rPr>
        <w:pPrChange w:id="5205" w:author="Kaski Maiju" w:date="2024-09-26T12:01:00Z" w16du:dateUtc="2024-09-26T09:01:00Z">
          <w:pPr>
            <w:spacing w:after="160" w:line="259" w:lineRule="auto"/>
          </w:pPr>
        </w:pPrChange>
      </w:pPr>
    </w:p>
    <w:p w14:paraId="2DA7616D" w14:textId="60B3E4A8" w:rsidR="0031508E" w:rsidRPr="00144266" w:rsidDel="006C0517" w:rsidRDefault="0031508E">
      <w:pPr>
        <w:rPr>
          <w:del w:id="5206" w:author="Kaski Maiju" w:date="2024-09-26T12:01:00Z" w16du:dateUtc="2024-09-26T09:01:00Z"/>
          <w:rFonts w:ascii="Calibri" w:eastAsia="Calibri" w:hAnsi="Calibri" w:cs="Times New Roman"/>
          <w:highlight w:val="yellow"/>
          <w:rPrChange w:id="5207" w:author="Kaski Maiju" w:date="2025-03-19T14:31:00Z" w16du:dateUtc="2025-03-19T12:31:00Z">
            <w:rPr>
              <w:del w:id="5208" w:author="Kaski Maiju" w:date="2024-09-26T12:01:00Z" w16du:dateUtc="2024-09-26T09:01:00Z"/>
              <w:rFonts w:ascii="Calibri" w:eastAsia="Calibri" w:hAnsi="Calibri" w:cs="Times New Roman"/>
            </w:rPr>
          </w:rPrChange>
        </w:rPr>
        <w:pPrChange w:id="5209" w:author="Kaski Maiju" w:date="2024-09-26T12:01:00Z" w16du:dateUtc="2024-09-26T09:01:00Z">
          <w:pPr>
            <w:pBdr>
              <w:bottom w:val="single" w:sz="6" w:space="1" w:color="auto"/>
            </w:pBdr>
            <w:spacing w:after="160" w:line="259" w:lineRule="auto"/>
            <w:ind w:left="2124" w:hanging="2124"/>
          </w:pPr>
        </w:pPrChange>
      </w:pPr>
      <w:del w:id="5210" w:author="Kaski Maiju" w:date="2024-09-26T12:01:00Z" w16du:dateUtc="2024-09-26T09:01:00Z">
        <w:r w:rsidRPr="00144266" w:rsidDel="006C0517">
          <w:rPr>
            <w:rFonts w:ascii="Calibri" w:eastAsia="Calibri" w:hAnsi="Calibri" w:cs="Times New Roman"/>
            <w:highlight w:val="yellow"/>
            <w:u w:val="single"/>
            <w:rPrChange w:id="5211" w:author="Kaski Maiju" w:date="2025-03-19T14:31:00Z" w16du:dateUtc="2025-03-19T12:31:00Z">
              <w:rPr>
                <w:rFonts w:ascii="Calibri" w:eastAsia="Calibri" w:hAnsi="Calibri" w:cs="Times New Roman"/>
                <w:u w:val="single"/>
              </w:rPr>
            </w:rPrChange>
          </w:rPr>
          <w:delText>Post-conditions</w:delText>
        </w:r>
        <w:r w:rsidRPr="00144266" w:rsidDel="006C0517">
          <w:rPr>
            <w:rFonts w:ascii="Calibri" w:eastAsia="Calibri" w:hAnsi="Calibri" w:cs="Times New Roman"/>
            <w:highlight w:val="yellow"/>
            <w:rPrChange w:id="5212" w:author="Kaski Maiju" w:date="2025-03-19T14:31:00Z" w16du:dateUtc="2025-03-19T12:31:00Z">
              <w:rPr>
                <w:rFonts w:ascii="Calibri" w:eastAsia="Calibri" w:hAnsi="Calibri" w:cs="Times New Roman"/>
              </w:rPr>
            </w:rPrChange>
          </w:rPr>
          <w:delText>:</w:delText>
        </w:r>
        <w:r w:rsidRPr="00144266" w:rsidDel="006C0517">
          <w:rPr>
            <w:rFonts w:ascii="Calibri" w:eastAsia="Calibri" w:hAnsi="Calibri" w:cs="Times New Roman"/>
            <w:highlight w:val="yellow"/>
            <w:rPrChange w:id="5213" w:author="Kaski Maiju" w:date="2025-03-19T14:31:00Z" w16du:dateUtc="2025-03-19T12:31:00Z">
              <w:rPr>
                <w:rFonts w:ascii="Calibri" w:eastAsia="Calibri" w:hAnsi="Calibri" w:cs="Times New Roman"/>
              </w:rPr>
            </w:rPrChange>
          </w:rPr>
          <w:tab/>
          <w:delText xml:space="preserve"> </w:delText>
        </w:r>
        <w:r w:rsidR="00FD6C6C" w:rsidRPr="00144266" w:rsidDel="006C0517">
          <w:rPr>
            <w:rFonts w:ascii="Calibri" w:eastAsia="Calibri" w:hAnsi="Calibri" w:cs="Times New Roman"/>
            <w:highlight w:val="yellow"/>
            <w:rPrChange w:id="5214"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215" w:author="Kaski Maiju" w:date="2025-03-19T14:31:00Z" w16du:dateUtc="2025-03-19T12:31:00Z">
              <w:rPr>
                <w:rFonts w:ascii="Calibri" w:eastAsia="Calibri" w:hAnsi="Calibri" w:cs="Times New Roman"/>
              </w:rPr>
            </w:rPrChange>
          </w:rPr>
          <w:delText xml:space="preserve">The correct traffic management information is displayed on the ECDIS/ECS </w:delText>
        </w:r>
        <w:r w:rsidRPr="00144266" w:rsidDel="006C0517">
          <w:rPr>
            <w:rFonts w:ascii="Calibri" w:eastAsia="Calibri" w:hAnsi="Calibri" w:cs="Times New Roman"/>
            <w:highlight w:val="yellow"/>
            <w:rPrChange w:id="5216"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217" w:author="Kaski Maiju" w:date="2025-03-19T14:31:00Z" w16du:dateUtc="2025-03-19T12:31:00Z">
              <w:rPr>
                <w:rFonts w:ascii="Calibri" w:eastAsia="Calibri" w:hAnsi="Calibri" w:cs="Times New Roman"/>
              </w:rPr>
            </w:rPrChange>
          </w:rPr>
          <w:tab/>
          <w:delText>and VTS equipment</w:delText>
        </w:r>
      </w:del>
    </w:p>
    <w:p w14:paraId="0951658C" w14:textId="7734DA81" w:rsidR="0031508E" w:rsidRPr="00144266" w:rsidDel="006C0517" w:rsidRDefault="0031508E">
      <w:pPr>
        <w:rPr>
          <w:del w:id="5218" w:author="Kaski Maiju" w:date="2024-09-26T12:01:00Z" w16du:dateUtc="2024-09-26T09:01:00Z"/>
          <w:rFonts w:ascii="Calibri" w:eastAsia="Calibri" w:hAnsi="Calibri" w:cs="Times New Roman"/>
          <w:b/>
          <w:bCs/>
          <w:highlight w:val="yellow"/>
          <w:rPrChange w:id="5219" w:author="Kaski Maiju" w:date="2025-03-19T14:31:00Z" w16du:dateUtc="2025-03-19T12:31:00Z">
            <w:rPr>
              <w:del w:id="5220" w:author="Kaski Maiju" w:date="2024-09-26T12:01:00Z" w16du:dateUtc="2024-09-26T09:01:00Z"/>
              <w:rFonts w:ascii="Calibri" w:eastAsia="Calibri" w:hAnsi="Calibri" w:cs="Times New Roman"/>
              <w:b/>
              <w:bCs/>
            </w:rPr>
          </w:rPrChange>
        </w:rPr>
        <w:pPrChange w:id="5221" w:author="Kaski Maiju" w:date="2024-09-26T12:01:00Z" w16du:dateUtc="2024-09-26T09:01:00Z">
          <w:pPr>
            <w:spacing w:after="160" w:line="259" w:lineRule="auto"/>
          </w:pPr>
        </w:pPrChange>
      </w:pPr>
      <w:del w:id="5222" w:author="Kaski Maiju" w:date="2024-09-26T12:01:00Z" w16du:dateUtc="2024-09-26T09:01:00Z">
        <w:r w:rsidRPr="00144266" w:rsidDel="006C0517">
          <w:rPr>
            <w:rFonts w:ascii="Calibri" w:eastAsia="Calibri" w:hAnsi="Calibri" w:cs="Times New Roman"/>
            <w:b/>
            <w:bCs/>
            <w:highlight w:val="yellow"/>
            <w:rPrChange w:id="5223" w:author="Kaski Maiju" w:date="2025-03-19T14:31:00Z" w16du:dateUtc="2025-03-19T12:31:00Z">
              <w:rPr>
                <w:rFonts w:ascii="Calibri" w:eastAsia="Calibri" w:hAnsi="Calibri" w:cs="Times New Roman"/>
                <w:b/>
                <w:bCs/>
              </w:rPr>
            </w:rPrChange>
          </w:rPr>
          <w:delText>Use Case 6</w:delText>
        </w:r>
      </w:del>
    </w:p>
    <w:p w14:paraId="12B16243" w14:textId="014AAF10" w:rsidR="0031508E" w:rsidRPr="00144266" w:rsidDel="006C0517" w:rsidRDefault="0031508E">
      <w:pPr>
        <w:rPr>
          <w:del w:id="5224" w:author="Kaski Maiju" w:date="2024-09-26T12:01:00Z" w16du:dateUtc="2024-09-26T09:01:00Z"/>
          <w:rFonts w:ascii="Calibri" w:eastAsia="Calibri" w:hAnsi="Calibri" w:cs="Times New Roman"/>
          <w:highlight w:val="yellow"/>
          <w:rPrChange w:id="5225" w:author="Kaski Maiju" w:date="2025-03-19T14:31:00Z" w16du:dateUtc="2025-03-19T12:31:00Z">
            <w:rPr>
              <w:del w:id="5226" w:author="Kaski Maiju" w:date="2024-09-26T12:01:00Z" w16du:dateUtc="2024-09-26T09:01:00Z"/>
              <w:rFonts w:ascii="Calibri" w:eastAsia="Calibri" w:hAnsi="Calibri" w:cs="Times New Roman"/>
            </w:rPr>
          </w:rPrChange>
        </w:rPr>
        <w:pPrChange w:id="5227" w:author="Kaski Maiju" w:date="2024-09-26T12:01:00Z" w16du:dateUtc="2024-09-26T09:01:00Z">
          <w:pPr>
            <w:spacing w:after="160" w:line="259" w:lineRule="auto"/>
          </w:pPr>
        </w:pPrChange>
      </w:pPr>
      <w:del w:id="5228" w:author="Kaski Maiju" w:date="2024-09-26T12:01:00Z" w16du:dateUtc="2024-09-26T09:01:00Z">
        <w:r w:rsidRPr="00144266" w:rsidDel="006C0517">
          <w:rPr>
            <w:rFonts w:ascii="Calibri" w:eastAsia="Calibri" w:hAnsi="Calibri" w:cs="Times New Roman"/>
            <w:highlight w:val="yellow"/>
            <w:u w:val="single"/>
            <w:rPrChange w:id="5229" w:author="Kaski Maiju" w:date="2025-03-19T14:31:00Z" w16du:dateUtc="2025-03-19T12:31:00Z">
              <w:rPr>
                <w:rFonts w:ascii="Calibri" w:eastAsia="Calibri" w:hAnsi="Calibri" w:cs="Times New Roman"/>
                <w:u w:val="single"/>
              </w:rPr>
            </w:rPrChange>
          </w:rPr>
          <w:delText>Use-case (name):</w:delText>
        </w:r>
        <w:r w:rsidRPr="00144266" w:rsidDel="006C0517">
          <w:rPr>
            <w:rFonts w:ascii="Calibri" w:eastAsia="Calibri" w:hAnsi="Calibri" w:cs="Times New Roman"/>
            <w:highlight w:val="yellow"/>
            <w:rPrChange w:id="5230"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231" w:author="Kaski Maiju" w:date="2025-03-19T14:31:00Z" w16du:dateUtc="2025-03-19T12:31:00Z">
              <w:rPr>
                <w:rFonts w:ascii="Calibri" w:eastAsia="Calibri" w:hAnsi="Calibri" w:cs="Times New Roman"/>
              </w:rPr>
            </w:rPrChange>
          </w:rPr>
          <w:tab/>
        </w:r>
        <w:r w:rsidR="00866600" w:rsidRPr="00144266" w:rsidDel="006C0517">
          <w:rPr>
            <w:rFonts w:ascii="Calibri" w:eastAsia="Calibri" w:hAnsi="Calibri" w:cs="Times New Roman"/>
            <w:highlight w:val="yellow"/>
            <w:rPrChange w:id="5232"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233" w:author="Kaski Maiju" w:date="2025-03-19T14:31:00Z" w16du:dateUtc="2025-03-19T12:31:00Z">
              <w:rPr>
                <w:rFonts w:ascii="Calibri" w:eastAsia="Calibri" w:hAnsi="Calibri" w:cs="Times New Roman"/>
              </w:rPr>
            </w:rPrChange>
          </w:rPr>
          <w:delText>Risk of grounding</w:delText>
        </w:r>
      </w:del>
    </w:p>
    <w:p w14:paraId="3A1352DF" w14:textId="13A2AEF8" w:rsidR="0031508E" w:rsidRPr="00144266" w:rsidDel="006C0517" w:rsidRDefault="0031508E">
      <w:pPr>
        <w:rPr>
          <w:del w:id="5234" w:author="Kaski Maiju" w:date="2024-09-26T12:01:00Z" w16du:dateUtc="2024-09-26T09:01:00Z"/>
          <w:rFonts w:ascii="Calibri" w:eastAsia="Calibri" w:hAnsi="Calibri" w:cs="Times New Roman"/>
          <w:highlight w:val="yellow"/>
          <w:rPrChange w:id="5235" w:author="Kaski Maiju" w:date="2025-03-19T14:31:00Z" w16du:dateUtc="2025-03-19T12:31:00Z">
            <w:rPr>
              <w:del w:id="5236" w:author="Kaski Maiju" w:date="2024-09-26T12:01:00Z" w16du:dateUtc="2024-09-26T09:01:00Z"/>
              <w:rFonts w:ascii="Calibri" w:eastAsia="Calibri" w:hAnsi="Calibri" w:cs="Times New Roman"/>
            </w:rPr>
          </w:rPrChange>
        </w:rPr>
        <w:pPrChange w:id="5237" w:author="Kaski Maiju" w:date="2024-09-26T12:01:00Z" w16du:dateUtc="2024-09-26T09:01:00Z">
          <w:pPr>
            <w:spacing w:after="160" w:line="259" w:lineRule="auto"/>
            <w:ind w:left="2832" w:hanging="2832"/>
          </w:pPr>
        </w:pPrChange>
      </w:pPr>
      <w:del w:id="5238" w:author="Kaski Maiju" w:date="2024-09-26T12:01:00Z" w16du:dateUtc="2024-09-26T09:01:00Z">
        <w:r w:rsidRPr="00144266" w:rsidDel="006C0517">
          <w:rPr>
            <w:rFonts w:ascii="Calibri" w:eastAsia="Calibri" w:hAnsi="Calibri" w:cs="Times New Roman"/>
            <w:highlight w:val="yellow"/>
            <w:u w:val="single"/>
            <w:rPrChange w:id="5239" w:author="Kaski Maiju" w:date="2025-03-19T14:31:00Z" w16du:dateUtc="2025-03-19T12:31:00Z">
              <w:rPr>
                <w:rFonts w:ascii="Calibri" w:eastAsia="Calibri" w:hAnsi="Calibri" w:cs="Times New Roman"/>
                <w:u w:val="single"/>
              </w:rPr>
            </w:rPrChange>
          </w:rPr>
          <w:delText>Description:</w:delText>
        </w:r>
        <w:r w:rsidRPr="00144266" w:rsidDel="006C0517">
          <w:rPr>
            <w:rFonts w:ascii="Calibri" w:eastAsia="Calibri" w:hAnsi="Calibri" w:cs="Times New Roman"/>
            <w:highlight w:val="yellow"/>
            <w:rPrChange w:id="5240"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241" w:author="Kaski Maiju" w:date="2025-03-19T14:31:00Z" w16du:dateUtc="2025-03-19T12:31:00Z">
              <w:rPr>
                <w:rFonts w:ascii="Calibri" w:eastAsia="Calibri" w:hAnsi="Calibri" w:cs="Times New Roman"/>
              </w:rPr>
            </w:rPrChange>
          </w:rPr>
          <w:tab/>
          <w:delText>In addition to voice communications, the vessel can be provided with an electronic route recommendation or waypoint.</w:delText>
        </w:r>
      </w:del>
    </w:p>
    <w:p w14:paraId="125F0723" w14:textId="3188FE6C" w:rsidR="0031508E" w:rsidRPr="00144266" w:rsidDel="006C0517" w:rsidRDefault="0031508E">
      <w:pPr>
        <w:rPr>
          <w:del w:id="5242" w:author="Kaski Maiju" w:date="2024-09-26T12:01:00Z" w16du:dateUtc="2024-09-26T09:01:00Z"/>
          <w:rFonts w:ascii="Calibri" w:eastAsia="Calibri" w:hAnsi="Calibri" w:cs="Times New Roman"/>
          <w:highlight w:val="yellow"/>
          <w:rPrChange w:id="5243" w:author="Kaski Maiju" w:date="2025-03-19T14:31:00Z" w16du:dateUtc="2025-03-19T12:31:00Z">
            <w:rPr>
              <w:del w:id="5244" w:author="Kaski Maiju" w:date="2024-09-26T12:01:00Z" w16du:dateUtc="2024-09-26T09:01:00Z"/>
              <w:rFonts w:ascii="Calibri" w:eastAsia="Calibri" w:hAnsi="Calibri" w:cs="Times New Roman"/>
            </w:rPr>
          </w:rPrChange>
        </w:rPr>
        <w:pPrChange w:id="5245" w:author="Kaski Maiju" w:date="2024-09-26T12:01:00Z" w16du:dateUtc="2024-09-26T09:01:00Z">
          <w:pPr>
            <w:spacing w:after="160" w:line="259" w:lineRule="auto"/>
          </w:pPr>
        </w:pPrChange>
      </w:pPr>
      <w:del w:id="5246" w:author="Kaski Maiju" w:date="2024-09-26T12:01:00Z" w16du:dateUtc="2024-09-26T09:01:00Z">
        <w:r w:rsidRPr="00144266" w:rsidDel="006C0517">
          <w:rPr>
            <w:rFonts w:ascii="Calibri" w:eastAsia="Calibri" w:hAnsi="Calibri" w:cs="Times New Roman"/>
            <w:highlight w:val="yellow"/>
            <w:u w:val="single"/>
            <w:rPrChange w:id="5247" w:author="Kaski Maiju" w:date="2025-03-19T14:31:00Z" w16du:dateUtc="2025-03-19T12:31:00Z">
              <w:rPr>
                <w:rFonts w:ascii="Calibri" w:eastAsia="Calibri" w:hAnsi="Calibri" w:cs="Times New Roman"/>
                <w:u w:val="single"/>
              </w:rPr>
            </w:rPrChange>
          </w:rPr>
          <w:delText>Actors:</w:delText>
        </w:r>
        <w:r w:rsidRPr="00144266" w:rsidDel="006C0517">
          <w:rPr>
            <w:rFonts w:ascii="Calibri" w:eastAsia="Calibri" w:hAnsi="Calibri" w:cs="Times New Roman"/>
            <w:highlight w:val="yellow"/>
            <w:rPrChange w:id="5248"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249"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250" w:author="Kaski Maiju" w:date="2025-03-19T14:31:00Z" w16du:dateUtc="2025-03-19T12:31:00Z">
              <w:rPr>
                <w:rFonts w:ascii="Calibri" w:eastAsia="Calibri" w:hAnsi="Calibri" w:cs="Times New Roman"/>
              </w:rPr>
            </w:rPrChange>
          </w:rPr>
          <w:tab/>
        </w:r>
        <w:r w:rsidR="00866600" w:rsidRPr="00144266" w:rsidDel="006C0517">
          <w:rPr>
            <w:rFonts w:ascii="Calibri" w:eastAsia="Calibri" w:hAnsi="Calibri" w:cs="Times New Roman"/>
            <w:highlight w:val="yellow"/>
            <w:rPrChange w:id="5251" w:author="Kaski Maiju" w:date="2025-03-19T14:31:00Z" w16du:dateUtc="2025-03-19T12:31:00Z">
              <w:rPr>
                <w:rFonts w:ascii="Calibri" w:eastAsia="Calibri" w:hAnsi="Calibri" w:cs="Times New Roman"/>
              </w:rPr>
            </w:rPrChange>
          </w:rPr>
          <w:tab/>
        </w:r>
        <w:r w:rsidR="00866600" w:rsidRPr="00144266" w:rsidDel="006C0517">
          <w:rPr>
            <w:rFonts w:ascii="Calibri" w:eastAsia="Calibri" w:hAnsi="Calibri" w:cs="Times New Roman"/>
            <w:highlight w:val="yellow"/>
            <w:rPrChange w:id="5252"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253" w:author="Kaski Maiju" w:date="2025-03-19T14:31:00Z" w16du:dateUtc="2025-03-19T12:31:00Z">
              <w:rPr>
                <w:rFonts w:ascii="Calibri" w:eastAsia="Calibri" w:hAnsi="Calibri" w:cs="Times New Roman"/>
              </w:rPr>
            </w:rPrChange>
          </w:rPr>
          <w:delText xml:space="preserve">Mariner, ECDIS/ECS, VTS </w:delText>
        </w:r>
      </w:del>
    </w:p>
    <w:p w14:paraId="62A18030" w14:textId="2967B305" w:rsidR="0031508E" w:rsidRPr="00144266" w:rsidDel="006C0517" w:rsidRDefault="0031508E">
      <w:pPr>
        <w:rPr>
          <w:del w:id="5254" w:author="Kaski Maiju" w:date="2024-09-26T12:01:00Z" w16du:dateUtc="2024-09-26T09:01:00Z"/>
          <w:rFonts w:ascii="Calibri" w:eastAsia="Calibri" w:hAnsi="Calibri" w:cs="Times New Roman"/>
          <w:highlight w:val="yellow"/>
          <w:rPrChange w:id="5255" w:author="Kaski Maiju" w:date="2025-03-19T14:31:00Z" w16du:dateUtc="2025-03-19T12:31:00Z">
            <w:rPr>
              <w:del w:id="5256" w:author="Kaski Maiju" w:date="2024-09-26T12:01:00Z" w16du:dateUtc="2024-09-26T09:01:00Z"/>
              <w:rFonts w:ascii="Calibri" w:eastAsia="Calibri" w:hAnsi="Calibri" w:cs="Times New Roman"/>
            </w:rPr>
          </w:rPrChange>
        </w:rPr>
        <w:pPrChange w:id="5257" w:author="Kaski Maiju" w:date="2024-09-26T12:01:00Z" w16du:dateUtc="2024-09-26T09:01:00Z">
          <w:pPr>
            <w:spacing w:after="160" w:line="259" w:lineRule="auto"/>
          </w:pPr>
        </w:pPrChange>
      </w:pPr>
      <w:del w:id="5258" w:author="Kaski Maiju" w:date="2024-09-26T12:01:00Z" w16du:dateUtc="2024-09-26T09:01:00Z">
        <w:r w:rsidRPr="00144266" w:rsidDel="006C0517">
          <w:rPr>
            <w:rFonts w:ascii="Calibri" w:eastAsia="Calibri" w:hAnsi="Calibri" w:cs="Times New Roman"/>
            <w:highlight w:val="yellow"/>
            <w:u w:val="single"/>
            <w:rPrChange w:id="5259" w:author="Kaski Maiju" w:date="2025-03-19T14:31:00Z" w16du:dateUtc="2025-03-19T12:31:00Z">
              <w:rPr>
                <w:rFonts w:ascii="Calibri" w:eastAsia="Calibri" w:hAnsi="Calibri" w:cs="Times New Roman"/>
                <w:u w:val="single"/>
              </w:rPr>
            </w:rPrChange>
          </w:rPr>
          <w:delText>Frequency of Use</w:delText>
        </w:r>
        <w:r w:rsidRPr="00144266" w:rsidDel="006C0517">
          <w:rPr>
            <w:rFonts w:ascii="Calibri" w:eastAsia="Calibri" w:hAnsi="Calibri" w:cs="Times New Roman"/>
            <w:highlight w:val="yellow"/>
            <w:rPrChange w:id="5260"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261" w:author="Kaski Maiju" w:date="2025-03-19T14:31:00Z" w16du:dateUtc="2025-03-19T12:31:00Z">
              <w:rPr>
                <w:rFonts w:ascii="Calibri" w:eastAsia="Calibri" w:hAnsi="Calibri" w:cs="Times New Roman"/>
              </w:rPr>
            </w:rPrChange>
          </w:rPr>
          <w:tab/>
        </w:r>
        <w:r w:rsidR="00866600" w:rsidRPr="00144266" w:rsidDel="006C0517">
          <w:rPr>
            <w:rFonts w:ascii="Calibri" w:eastAsia="Calibri" w:hAnsi="Calibri" w:cs="Times New Roman"/>
            <w:highlight w:val="yellow"/>
            <w:rPrChange w:id="5262"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263" w:author="Kaski Maiju" w:date="2025-03-19T14:31:00Z" w16du:dateUtc="2025-03-19T12:31:00Z">
              <w:rPr>
                <w:rFonts w:ascii="Calibri" w:eastAsia="Calibri" w:hAnsi="Calibri" w:cs="Times New Roman"/>
              </w:rPr>
            </w:rPrChange>
          </w:rPr>
          <w:delText>Typically triggered when unsafe situation is observed by VTS</w:delText>
        </w:r>
      </w:del>
    </w:p>
    <w:p w14:paraId="68BF8D4C" w14:textId="7AC09F20" w:rsidR="0031508E" w:rsidRPr="00144266" w:rsidDel="006C0517" w:rsidRDefault="0031508E">
      <w:pPr>
        <w:rPr>
          <w:del w:id="5264" w:author="Kaski Maiju" w:date="2024-09-26T12:01:00Z" w16du:dateUtc="2024-09-26T09:01:00Z"/>
          <w:rFonts w:ascii="Calibri" w:eastAsia="Calibri" w:hAnsi="Calibri" w:cs="Times New Roman"/>
          <w:highlight w:val="yellow"/>
          <w:rPrChange w:id="5265" w:author="Kaski Maiju" w:date="2025-03-19T14:31:00Z" w16du:dateUtc="2025-03-19T12:31:00Z">
            <w:rPr>
              <w:del w:id="5266" w:author="Kaski Maiju" w:date="2024-09-26T12:01:00Z" w16du:dateUtc="2024-09-26T09:01:00Z"/>
              <w:rFonts w:ascii="Calibri" w:eastAsia="Calibri" w:hAnsi="Calibri" w:cs="Times New Roman"/>
            </w:rPr>
          </w:rPrChange>
        </w:rPr>
        <w:pPrChange w:id="5267" w:author="Kaski Maiju" w:date="2024-09-26T12:01:00Z" w16du:dateUtc="2024-09-26T09:01:00Z">
          <w:pPr>
            <w:spacing w:after="160" w:line="259" w:lineRule="auto"/>
            <w:ind w:left="2608" w:hanging="2608"/>
          </w:pPr>
        </w:pPrChange>
      </w:pPr>
      <w:del w:id="5268" w:author="Kaski Maiju" w:date="2024-09-26T12:01:00Z" w16du:dateUtc="2024-09-26T09:01:00Z">
        <w:r w:rsidRPr="00144266" w:rsidDel="006C0517">
          <w:rPr>
            <w:rFonts w:ascii="Calibri" w:eastAsia="Calibri" w:hAnsi="Calibri" w:cs="Times New Roman"/>
            <w:highlight w:val="yellow"/>
            <w:u w:val="single"/>
            <w:rPrChange w:id="5269" w:author="Kaski Maiju" w:date="2025-03-19T14:31:00Z" w16du:dateUtc="2025-03-19T12:31:00Z">
              <w:rPr>
                <w:rFonts w:ascii="Calibri" w:eastAsia="Calibri" w:hAnsi="Calibri" w:cs="Times New Roman"/>
                <w:u w:val="single"/>
              </w:rPr>
            </w:rPrChange>
          </w:rPr>
          <w:delText>Pre-conditions</w:delText>
        </w:r>
        <w:r w:rsidRPr="00144266" w:rsidDel="006C0517">
          <w:rPr>
            <w:rFonts w:ascii="Calibri" w:eastAsia="Calibri" w:hAnsi="Calibri" w:cs="Times New Roman"/>
            <w:highlight w:val="yellow"/>
            <w:rPrChange w:id="5270"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271" w:author="Kaski Maiju" w:date="2025-03-19T14:31:00Z" w16du:dateUtc="2025-03-19T12:31:00Z">
              <w:rPr>
                <w:rFonts w:ascii="Calibri" w:eastAsia="Calibri" w:hAnsi="Calibri" w:cs="Times New Roman"/>
              </w:rPr>
            </w:rPrChange>
          </w:rPr>
          <w:tab/>
        </w:r>
        <w:r w:rsidR="00866600" w:rsidRPr="00144266" w:rsidDel="006C0517">
          <w:rPr>
            <w:rFonts w:ascii="Calibri" w:eastAsia="Calibri" w:hAnsi="Calibri" w:cs="Times New Roman"/>
            <w:highlight w:val="yellow"/>
            <w:rPrChange w:id="5272"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273" w:author="Kaski Maiju" w:date="2025-03-19T14:31:00Z" w16du:dateUtc="2025-03-19T12:31:00Z">
              <w:rPr>
                <w:rFonts w:ascii="Calibri" w:eastAsia="Calibri" w:hAnsi="Calibri" w:cs="Times New Roman"/>
              </w:rPr>
            </w:rPrChange>
          </w:rPr>
          <w:delText>The available digital communication methods of the vessel is known to the VTS.</w:delText>
        </w:r>
      </w:del>
    </w:p>
    <w:p w14:paraId="179C90FA" w14:textId="4B654B84" w:rsidR="0031508E" w:rsidRPr="00144266" w:rsidDel="006C0517" w:rsidRDefault="0031508E">
      <w:pPr>
        <w:rPr>
          <w:del w:id="5274" w:author="Kaski Maiju" w:date="2024-09-26T12:01:00Z" w16du:dateUtc="2024-09-26T09:01:00Z"/>
          <w:rFonts w:ascii="Calibri" w:eastAsia="Calibri" w:hAnsi="Calibri" w:cs="Times New Roman"/>
          <w:highlight w:val="yellow"/>
          <w:rPrChange w:id="5275" w:author="Kaski Maiju" w:date="2025-03-19T14:31:00Z" w16du:dateUtc="2025-03-19T12:31:00Z">
            <w:rPr>
              <w:del w:id="5276" w:author="Kaski Maiju" w:date="2024-09-26T12:01:00Z" w16du:dateUtc="2024-09-26T09:01:00Z"/>
              <w:rFonts w:ascii="Calibri" w:eastAsia="Calibri" w:hAnsi="Calibri" w:cs="Times New Roman"/>
            </w:rPr>
          </w:rPrChange>
        </w:rPr>
        <w:pPrChange w:id="5277" w:author="Kaski Maiju" w:date="2024-09-26T12:01:00Z" w16du:dateUtc="2024-09-26T09:01:00Z">
          <w:pPr>
            <w:spacing w:after="160" w:line="259" w:lineRule="auto"/>
          </w:pPr>
        </w:pPrChange>
      </w:pPr>
      <w:del w:id="5278" w:author="Kaski Maiju" w:date="2024-09-26T12:01:00Z" w16du:dateUtc="2024-09-26T09:01:00Z">
        <w:r w:rsidRPr="00144266" w:rsidDel="006C0517">
          <w:rPr>
            <w:rFonts w:ascii="Calibri" w:eastAsia="Calibri" w:hAnsi="Calibri" w:cs="Times New Roman"/>
            <w:highlight w:val="yellow"/>
            <w:u w:val="single"/>
            <w:rPrChange w:id="5279" w:author="Kaski Maiju" w:date="2025-03-19T14:31:00Z" w16du:dateUtc="2025-03-19T12:31:00Z">
              <w:rPr>
                <w:rFonts w:ascii="Calibri" w:eastAsia="Calibri" w:hAnsi="Calibri" w:cs="Times New Roman"/>
                <w:u w:val="single"/>
              </w:rPr>
            </w:rPrChange>
          </w:rPr>
          <w:delText>Ordinary Sequence:</w:delText>
        </w:r>
        <w:r w:rsidRPr="00144266" w:rsidDel="006C0517">
          <w:rPr>
            <w:rFonts w:ascii="Calibri" w:eastAsia="Calibri" w:hAnsi="Calibri" w:cs="Times New Roman"/>
            <w:highlight w:val="yellow"/>
            <w:rPrChange w:id="5280"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281" w:author="Kaski Maiju" w:date="2025-03-19T14:31:00Z" w16du:dateUtc="2025-03-19T12:31:00Z">
              <w:rPr>
                <w:rFonts w:ascii="Calibri" w:eastAsia="Calibri" w:hAnsi="Calibri" w:cs="Times New Roman"/>
              </w:rPr>
            </w:rPrChange>
          </w:rPr>
          <w:tab/>
        </w:r>
      </w:del>
    </w:p>
    <w:p w14:paraId="6C727DAA" w14:textId="407EBEA4" w:rsidR="0031508E" w:rsidRPr="00144266" w:rsidDel="006C0517" w:rsidRDefault="0031508E">
      <w:pPr>
        <w:rPr>
          <w:del w:id="5282" w:author="Kaski Maiju" w:date="2024-09-26T12:01:00Z" w16du:dateUtc="2024-09-26T09:01:00Z"/>
          <w:rFonts w:ascii="Calibri" w:eastAsia="Calibri" w:hAnsi="Calibri" w:cs="Times New Roman"/>
          <w:highlight w:val="yellow"/>
          <w:rPrChange w:id="5283" w:author="Kaski Maiju" w:date="2025-03-19T14:31:00Z" w16du:dateUtc="2025-03-19T12:31:00Z">
            <w:rPr>
              <w:del w:id="5284" w:author="Kaski Maiju" w:date="2024-09-26T12:01:00Z" w16du:dateUtc="2024-09-26T09:01:00Z"/>
              <w:rFonts w:ascii="Calibri" w:eastAsia="Calibri" w:hAnsi="Calibri" w:cs="Times New Roman"/>
            </w:rPr>
          </w:rPrChange>
        </w:rPr>
        <w:pPrChange w:id="5285" w:author="Kaski Maiju" w:date="2024-09-26T12:01:00Z" w16du:dateUtc="2024-09-26T09:01:00Z">
          <w:pPr>
            <w:numPr>
              <w:numId w:val="33"/>
            </w:numPr>
            <w:spacing w:after="160" w:line="259" w:lineRule="auto"/>
            <w:ind w:left="3192" w:hanging="360"/>
            <w:contextualSpacing/>
          </w:pPr>
        </w:pPrChange>
      </w:pPr>
      <w:del w:id="5286" w:author="Kaski Maiju" w:date="2024-09-26T12:01:00Z" w16du:dateUtc="2024-09-26T09:01:00Z">
        <w:r w:rsidRPr="00144266" w:rsidDel="006C0517">
          <w:rPr>
            <w:rFonts w:ascii="Calibri" w:eastAsia="Calibri" w:hAnsi="Calibri" w:cs="Times New Roman"/>
            <w:highlight w:val="yellow"/>
            <w:rPrChange w:id="5287" w:author="Kaski Maiju" w:date="2025-03-19T14:31:00Z" w16du:dateUtc="2025-03-19T12:31:00Z">
              <w:rPr>
                <w:rFonts w:ascii="Calibri" w:eastAsia="Calibri" w:hAnsi="Calibri" w:cs="Times New Roman"/>
              </w:rPr>
            </w:rPrChange>
          </w:rPr>
          <w:delText>VTS detects a potential grounding situation</w:delText>
        </w:r>
      </w:del>
    </w:p>
    <w:p w14:paraId="7F4BE175" w14:textId="7A59C7D2" w:rsidR="0031508E" w:rsidRPr="00144266" w:rsidDel="006C0517" w:rsidRDefault="0031508E">
      <w:pPr>
        <w:rPr>
          <w:del w:id="5288" w:author="Kaski Maiju" w:date="2024-09-26T12:01:00Z" w16du:dateUtc="2024-09-26T09:01:00Z"/>
          <w:rFonts w:ascii="Calibri" w:eastAsia="Calibri" w:hAnsi="Calibri" w:cs="Times New Roman"/>
          <w:highlight w:val="yellow"/>
          <w:rPrChange w:id="5289" w:author="Kaski Maiju" w:date="2025-03-19T14:31:00Z" w16du:dateUtc="2025-03-19T12:31:00Z">
            <w:rPr>
              <w:del w:id="5290" w:author="Kaski Maiju" w:date="2024-09-26T12:01:00Z" w16du:dateUtc="2024-09-26T09:01:00Z"/>
              <w:rFonts w:ascii="Calibri" w:eastAsia="Calibri" w:hAnsi="Calibri" w:cs="Times New Roman"/>
            </w:rPr>
          </w:rPrChange>
        </w:rPr>
        <w:pPrChange w:id="5291" w:author="Kaski Maiju" w:date="2024-09-26T12:01:00Z" w16du:dateUtc="2024-09-26T09:01:00Z">
          <w:pPr>
            <w:numPr>
              <w:numId w:val="33"/>
            </w:numPr>
            <w:spacing w:after="160" w:line="259" w:lineRule="auto"/>
            <w:ind w:left="3192" w:hanging="360"/>
            <w:contextualSpacing/>
          </w:pPr>
        </w:pPrChange>
      </w:pPr>
      <w:del w:id="5292" w:author="Kaski Maiju" w:date="2024-09-26T12:01:00Z" w16du:dateUtc="2024-09-26T09:01:00Z">
        <w:r w:rsidRPr="00144266" w:rsidDel="006C0517">
          <w:rPr>
            <w:rFonts w:ascii="Calibri" w:eastAsia="Calibri" w:hAnsi="Calibri" w:cs="Times New Roman"/>
            <w:highlight w:val="yellow"/>
            <w:rPrChange w:id="5293" w:author="Kaski Maiju" w:date="2025-03-19T14:31:00Z" w16du:dateUtc="2025-03-19T12:31:00Z">
              <w:rPr>
                <w:rFonts w:ascii="Calibri" w:eastAsia="Calibri" w:hAnsi="Calibri" w:cs="Times New Roman"/>
              </w:rPr>
            </w:rPrChange>
          </w:rPr>
          <w:delText>VTS system will alert the VTS operator about the situation</w:delText>
        </w:r>
      </w:del>
    </w:p>
    <w:p w14:paraId="1D154BB4" w14:textId="644358BF" w:rsidR="0031508E" w:rsidRPr="00144266" w:rsidDel="006C0517" w:rsidRDefault="0031508E">
      <w:pPr>
        <w:rPr>
          <w:del w:id="5294" w:author="Kaski Maiju" w:date="2024-09-26T12:01:00Z" w16du:dateUtc="2024-09-26T09:01:00Z"/>
          <w:rFonts w:ascii="Calibri" w:eastAsia="Calibri" w:hAnsi="Calibri" w:cs="Times New Roman"/>
          <w:highlight w:val="yellow"/>
          <w:rPrChange w:id="5295" w:author="Kaski Maiju" w:date="2025-03-19T14:31:00Z" w16du:dateUtc="2025-03-19T12:31:00Z">
            <w:rPr>
              <w:del w:id="5296" w:author="Kaski Maiju" w:date="2024-09-26T12:01:00Z" w16du:dateUtc="2024-09-26T09:01:00Z"/>
              <w:rFonts w:ascii="Calibri" w:eastAsia="Calibri" w:hAnsi="Calibri" w:cs="Times New Roman"/>
            </w:rPr>
          </w:rPrChange>
        </w:rPr>
        <w:pPrChange w:id="5297" w:author="Kaski Maiju" w:date="2024-09-26T12:01:00Z" w16du:dateUtc="2024-09-26T09:01:00Z">
          <w:pPr>
            <w:numPr>
              <w:numId w:val="33"/>
            </w:numPr>
            <w:spacing w:after="160" w:line="259" w:lineRule="auto"/>
            <w:ind w:left="3192" w:hanging="360"/>
            <w:contextualSpacing/>
          </w:pPr>
        </w:pPrChange>
      </w:pPr>
      <w:del w:id="5298" w:author="Kaski Maiju" w:date="2024-09-26T12:01:00Z" w16du:dateUtc="2024-09-26T09:01:00Z">
        <w:r w:rsidRPr="00144266" w:rsidDel="006C0517">
          <w:rPr>
            <w:rFonts w:ascii="Calibri" w:eastAsia="Calibri" w:hAnsi="Calibri" w:cs="Times New Roman"/>
            <w:highlight w:val="yellow"/>
            <w:rPrChange w:id="5299" w:author="Kaski Maiju" w:date="2025-03-19T14:31:00Z" w16du:dateUtc="2025-03-19T12:31:00Z">
              <w:rPr>
                <w:rFonts w:ascii="Calibri" w:eastAsia="Calibri" w:hAnsi="Calibri" w:cs="Times New Roman"/>
              </w:rPr>
            </w:rPrChange>
          </w:rPr>
          <w:delText>VTS system sends information automatically or triggered by the VTS operator to ECDIS</w:delText>
        </w:r>
      </w:del>
    </w:p>
    <w:p w14:paraId="5505F827" w14:textId="39E070A6" w:rsidR="0031508E" w:rsidRPr="00144266" w:rsidDel="006C0517" w:rsidRDefault="0031508E">
      <w:pPr>
        <w:rPr>
          <w:del w:id="5300" w:author="Kaski Maiju" w:date="2024-09-26T12:01:00Z" w16du:dateUtc="2024-09-26T09:01:00Z"/>
          <w:rFonts w:ascii="Calibri" w:eastAsia="Calibri" w:hAnsi="Calibri" w:cs="Times New Roman"/>
          <w:highlight w:val="yellow"/>
          <w:rPrChange w:id="5301" w:author="Kaski Maiju" w:date="2025-03-19T14:31:00Z" w16du:dateUtc="2025-03-19T12:31:00Z">
            <w:rPr>
              <w:del w:id="5302" w:author="Kaski Maiju" w:date="2024-09-26T12:01:00Z" w16du:dateUtc="2024-09-26T09:01:00Z"/>
              <w:rFonts w:ascii="Calibri" w:eastAsia="Calibri" w:hAnsi="Calibri" w:cs="Times New Roman"/>
            </w:rPr>
          </w:rPrChange>
        </w:rPr>
        <w:pPrChange w:id="5303" w:author="Kaski Maiju" w:date="2024-09-26T12:01:00Z" w16du:dateUtc="2024-09-26T09:01:00Z">
          <w:pPr>
            <w:numPr>
              <w:numId w:val="33"/>
            </w:numPr>
            <w:spacing w:after="160" w:line="259" w:lineRule="auto"/>
            <w:ind w:left="3192" w:hanging="360"/>
            <w:contextualSpacing/>
          </w:pPr>
        </w:pPrChange>
      </w:pPr>
      <w:del w:id="5304" w:author="Kaski Maiju" w:date="2024-09-26T12:01:00Z" w16du:dateUtc="2024-09-26T09:01:00Z">
        <w:r w:rsidRPr="00144266" w:rsidDel="006C0517">
          <w:rPr>
            <w:rFonts w:ascii="Calibri" w:eastAsia="Calibri" w:hAnsi="Calibri" w:cs="Times New Roman"/>
            <w:highlight w:val="yellow"/>
            <w:rPrChange w:id="5305" w:author="Kaski Maiju" w:date="2025-03-19T14:31:00Z" w16du:dateUtc="2025-03-19T12:31:00Z">
              <w:rPr>
                <w:rFonts w:ascii="Calibri" w:eastAsia="Calibri" w:hAnsi="Calibri" w:cs="Times New Roman"/>
              </w:rPr>
            </w:rPrChange>
          </w:rPr>
          <w:delText>No navigational changes are detected by the VTS, or vessel has not acknowledged information from VTS</w:delText>
        </w:r>
      </w:del>
    </w:p>
    <w:p w14:paraId="610DE01C" w14:textId="43CC9050" w:rsidR="0031508E" w:rsidRPr="00144266" w:rsidDel="006C0517" w:rsidRDefault="0031508E">
      <w:pPr>
        <w:rPr>
          <w:del w:id="5306" w:author="Kaski Maiju" w:date="2024-09-26T12:01:00Z" w16du:dateUtc="2024-09-26T09:01:00Z"/>
          <w:rFonts w:ascii="Calibri" w:eastAsia="Calibri" w:hAnsi="Calibri" w:cs="Times New Roman"/>
          <w:highlight w:val="yellow"/>
          <w:rPrChange w:id="5307" w:author="Kaski Maiju" w:date="2025-03-19T14:31:00Z" w16du:dateUtc="2025-03-19T12:31:00Z">
            <w:rPr>
              <w:del w:id="5308" w:author="Kaski Maiju" w:date="2024-09-26T12:01:00Z" w16du:dateUtc="2024-09-26T09:01:00Z"/>
              <w:rFonts w:ascii="Calibri" w:eastAsia="Calibri" w:hAnsi="Calibri" w:cs="Times New Roman"/>
            </w:rPr>
          </w:rPrChange>
        </w:rPr>
        <w:pPrChange w:id="5309" w:author="Kaski Maiju" w:date="2024-09-26T12:01:00Z" w16du:dateUtc="2024-09-26T09:01:00Z">
          <w:pPr>
            <w:numPr>
              <w:numId w:val="33"/>
            </w:numPr>
            <w:spacing w:after="160" w:line="259" w:lineRule="auto"/>
            <w:ind w:left="3192" w:hanging="360"/>
            <w:contextualSpacing/>
          </w:pPr>
        </w:pPrChange>
      </w:pPr>
      <w:del w:id="5310" w:author="Kaski Maiju" w:date="2024-09-26T12:01:00Z" w16du:dateUtc="2024-09-26T09:01:00Z">
        <w:r w:rsidRPr="00144266" w:rsidDel="006C0517">
          <w:rPr>
            <w:rFonts w:ascii="Calibri" w:eastAsia="Calibri" w:hAnsi="Calibri" w:cs="Times New Roman"/>
            <w:highlight w:val="yellow"/>
            <w:rPrChange w:id="5311" w:author="Kaski Maiju" w:date="2025-03-19T14:31:00Z" w16du:dateUtc="2025-03-19T12:31:00Z">
              <w:rPr>
                <w:rFonts w:ascii="Calibri" w:eastAsia="Calibri" w:hAnsi="Calibri" w:cs="Times New Roman"/>
              </w:rPr>
            </w:rPrChange>
          </w:rPr>
          <w:delText>If the risk of grounding is not avoided, VTS send route recommendation, waypoint or course to the vessel</w:delText>
        </w:r>
      </w:del>
    </w:p>
    <w:p w14:paraId="6C5B7A3F" w14:textId="567E6B39" w:rsidR="0031508E" w:rsidRPr="00144266" w:rsidDel="006C0517" w:rsidRDefault="0031508E">
      <w:pPr>
        <w:rPr>
          <w:del w:id="5312" w:author="Kaski Maiju" w:date="2024-09-26T12:01:00Z" w16du:dateUtc="2024-09-26T09:01:00Z"/>
          <w:rFonts w:ascii="Calibri" w:eastAsia="Calibri" w:hAnsi="Calibri" w:cs="Times New Roman"/>
          <w:highlight w:val="yellow"/>
          <w:rPrChange w:id="5313" w:author="Kaski Maiju" w:date="2025-03-19T14:31:00Z" w16du:dateUtc="2025-03-19T12:31:00Z">
            <w:rPr>
              <w:del w:id="5314" w:author="Kaski Maiju" w:date="2024-09-26T12:01:00Z" w16du:dateUtc="2024-09-26T09:01:00Z"/>
              <w:rFonts w:ascii="Calibri" w:eastAsia="Calibri" w:hAnsi="Calibri" w:cs="Times New Roman"/>
            </w:rPr>
          </w:rPrChange>
        </w:rPr>
        <w:pPrChange w:id="5315" w:author="Kaski Maiju" w:date="2024-09-26T12:01:00Z" w16du:dateUtc="2024-09-26T09:01:00Z">
          <w:pPr>
            <w:numPr>
              <w:numId w:val="33"/>
            </w:numPr>
            <w:spacing w:after="160" w:line="259" w:lineRule="auto"/>
            <w:ind w:left="3192" w:hanging="360"/>
            <w:contextualSpacing/>
          </w:pPr>
        </w:pPrChange>
      </w:pPr>
      <w:del w:id="5316" w:author="Kaski Maiju" w:date="2024-09-26T12:01:00Z" w16du:dateUtc="2024-09-26T09:01:00Z">
        <w:r w:rsidRPr="00144266" w:rsidDel="006C0517">
          <w:rPr>
            <w:rFonts w:ascii="Calibri" w:eastAsia="Calibri" w:hAnsi="Calibri" w:cs="Times New Roman"/>
            <w:highlight w:val="yellow"/>
            <w:rPrChange w:id="5317" w:author="Kaski Maiju" w:date="2025-03-19T14:31:00Z" w16du:dateUtc="2025-03-19T12:31:00Z">
              <w:rPr>
                <w:rFonts w:ascii="Calibri" w:eastAsia="Calibri" w:hAnsi="Calibri" w:cs="Times New Roman"/>
              </w:rPr>
            </w:rPrChange>
          </w:rPr>
          <w:delText>VTS operator will contact the vessel by VHF</w:delText>
        </w:r>
      </w:del>
    </w:p>
    <w:p w14:paraId="0C6DA831" w14:textId="3638F2E8" w:rsidR="0031508E" w:rsidRPr="00144266" w:rsidDel="006C0517" w:rsidRDefault="0031508E">
      <w:pPr>
        <w:rPr>
          <w:del w:id="5318" w:author="Kaski Maiju" w:date="2024-09-26T12:01:00Z" w16du:dateUtc="2024-09-26T09:01:00Z"/>
          <w:rFonts w:ascii="Calibri" w:eastAsia="Calibri" w:hAnsi="Calibri" w:cs="Times New Roman"/>
          <w:highlight w:val="yellow"/>
          <w:rPrChange w:id="5319" w:author="Kaski Maiju" w:date="2025-03-19T14:31:00Z" w16du:dateUtc="2025-03-19T12:31:00Z">
            <w:rPr>
              <w:del w:id="5320" w:author="Kaski Maiju" w:date="2024-09-26T12:01:00Z" w16du:dateUtc="2024-09-26T09:01:00Z"/>
              <w:rFonts w:ascii="Calibri" w:eastAsia="Calibri" w:hAnsi="Calibri" w:cs="Times New Roman"/>
            </w:rPr>
          </w:rPrChange>
        </w:rPr>
        <w:pPrChange w:id="5321" w:author="Kaski Maiju" w:date="2024-09-26T12:01:00Z" w16du:dateUtc="2024-09-26T09:01:00Z">
          <w:pPr>
            <w:numPr>
              <w:numId w:val="33"/>
            </w:numPr>
            <w:spacing w:after="160" w:line="259" w:lineRule="auto"/>
            <w:ind w:left="3192" w:hanging="360"/>
            <w:contextualSpacing/>
          </w:pPr>
        </w:pPrChange>
      </w:pPr>
      <w:del w:id="5322" w:author="Kaski Maiju" w:date="2024-09-26T12:01:00Z" w16du:dateUtc="2024-09-26T09:01:00Z">
        <w:r w:rsidRPr="00144266" w:rsidDel="006C0517">
          <w:rPr>
            <w:rFonts w:ascii="Calibri" w:eastAsia="Calibri" w:hAnsi="Calibri" w:cs="Times New Roman"/>
            <w:highlight w:val="yellow"/>
            <w:rPrChange w:id="5323" w:author="Kaski Maiju" w:date="2025-03-19T14:31:00Z" w16du:dateUtc="2025-03-19T12:31:00Z">
              <w:rPr>
                <w:rFonts w:ascii="Calibri" w:eastAsia="Calibri" w:hAnsi="Calibri" w:cs="Times New Roman"/>
              </w:rPr>
            </w:rPrChange>
          </w:rPr>
          <w:delText>Vessel alters course and updates its route plan</w:delText>
        </w:r>
      </w:del>
    </w:p>
    <w:p w14:paraId="14404DA7" w14:textId="41CB78AF" w:rsidR="00866600" w:rsidRPr="00144266" w:rsidDel="006C0517" w:rsidRDefault="00866600">
      <w:pPr>
        <w:rPr>
          <w:del w:id="5324" w:author="Kaski Maiju" w:date="2024-09-26T12:01:00Z" w16du:dateUtc="2024-09-26T09:01:00Z"/>
          <w:rFonts w:ascii="Calibri" w:eastAsia="Calibri" w:hAnsi="Calibri" w:cs="Times New Roman"/>
          <w:highlight w:val="yellow"/>
          <w:rPrChange w:id="5325" w:author="Kaski Maiju" w:date="2025-03-19T14:31:00Z" w16du:dateUtc="2025-03-19T12:31:00Z">
            <w:rPr>
              <w:del w:id="5326" w:author="Kaski Maiju" w:date="2024-09-26T12:01:00Z" w16du:dateUtc="2024-09-26T09:01:00Z"/>
              <w:rFonts w:ascii="Calibri" w:eastAsia="Calibri" w:hAnsi="Calibri" w:cs="Times New Roman"/>
            </w:rPr>
          </w:rPrChange>
        </w:rPr>
        <w:pPrChange w:id="5327" w:author="Kaski Maiju" w:date="2024-09-26T12:01:00Z" w16du:dateUtc="2024-09-26T09:01:00Z">
          <w:pPr>
            <w:spacing w:after="160" w:line="259" w:lineRule="auto"/>
            <w:ind w:left="2968"/>
            <w:contextualSpacing/>
          </w:pPr>
        </w:pPrChange>
      </w:pPr>
    </w:p>
    <w:p w14:paraId="65DA2974" w14:textId="6087E6FA" w:rsidR="0031508E" w:rsidRPr="00144266" w:rsidDel="006C0517" w:rsidRDefault="0031508E">
      <w:pPr>
        <w:rPr>
          <w:del w:id="5328" w:author="Kaski Maiju" w:date="2024-09-26T12:01:00Z" w16du:dateUtc="2024-09-26T09:01:00Z"/>
          <w:rFonts w:ascii="Calibri" w:eastAsia="Calibri" w:hAnsi="Calibri" w:cs="Times New Roman"/>
          <w:highlight w:val="yellow"/>
          <w:lang w:val="fr-FR"/>
          <w:rPrChange w:id="5329" w:author="Kaski Maiju" w:date="2025-03-19T14:31:00Z" w16du:dateUtc="2025-03-19T12:31:00Z">
            <w:rPr>
              <w:del w:id="5330" w:author="Kaski Maiju" w:date="2024-09-26T12:01:00Z" w16du:dateUtc="2024-09-26T09:01:00Z"/>
              <w:rFonts w:ascii="Calibri" w:eastAsia="Calibri" w:hAnsi="Calibri" w:cs="Times New Roman"/>
              <w:lang w:val="fr-FR"/>
            </w:rPr>
          </w:rPrChange>
        </w:rPr>
        <w:pPrChange w:id="5331" w:author="Kaski Maiju" w:date="2024-09-26T12:01:00Z" w16du:dateUtc="2024-09-26T09:01:00Z">
          <w:pPr>
            <w:pBdr>
              <w:bottom w:val="single" w:sz="6" w:space="1" w:color="auto"/>
            </w:pBdr>
            <w:spacing w:after="160" w:line="259" w:lineRule="auto"/>
          </w:pPr>
        </w:pPrChange>
      </w:pPr>
      <w:del w:id="5332" w:author="Kaski Maiju" w:date="2024-09-26T12:01:00Z" w16du:dateUtc="2024-09-26T09:01:00Z">
        <w:r w:rsidRPr="00144266" w:rsidDel="006C0517">
          <w:rPr>
            <w:rFonts w:ascii="Calibri" w:eastAsia="Calibri" w:hAnsi="Calibri" w:cs="Times New Roman"/>
            <w:highlight w:val="yellow"/>
            <w:u w:val="single"/>
            <w:lang w:val="fr-FR"/>
            <w:rPrChange w:id="5333" w:author="Kaski Maiju" w:date="2025-03-19T14:31:00Z" w16du:dateUtc="2025-03-19T12:31:00Z">
              <w:rPr>
                <w:rFonts w:ascii="Calibri" w:eastAsia="Calibri" w:hAnsi="Calibri" w:cs="Times New Roman"/>
                <w:u w:val="single"/>
                <w:lang w:val="fr-FR"/>
              </w:rPr>
            </w:rPrChange>
          </w:rPr>
          <w:delText>Post-conditions</w:delText>
        </w:r>
        <w:r w:rsidRPr="00144266" w:rsidDel="006C0517">
          <w:rPr>
            <w:rFonts w:ascii="Calibri" w:eastAsia="Calibri" w:hAnsi="Calibri" w:cs="Times New Roman"/>
            <w:highlight w:val="yellow"/>
            <w:lang w:val="fr-FR"/>
            <w:rPrChange w:id="5334" w:author="Kaski Maiju" w:date="2025-03-19T14:31:00Z" w16du:dateUtc="2025-03-19T12:31:00Z">
              <w:rPr>
                <w:rFonts w:ascii="Calibri" w:eastAsia="Calibri" w:hAnsi="Calibri" w:cs="Times New Roman"/>
                <w:lang w:val="fr-FR"/>
              </w:rPr>
            </w:rPrChange>
          </w:rPr>
          <w:delText>:</w:delText>
        </w:r>
        <w:r w:rsidRPr="00144266" w:rsidDel="006C0517">
          <w:rPr>
            <w:rFonts w:ascii="Calibri" w:eastAsia="Calibri" w:hAnsi="Calibri" w:cs="Times New Roman"/>
            <w:highlight w:val="yellow"/>
            <w:lang w:val="fr-FR"/>
            <w:rPrChange w:id="5335" w:author="Kaski Maiju" w:date="2025-03-19T14:31:00Z" w16du:dateUtc="2025-03-19T12:31:00Z">
              <w:rPr>
                <w:rFonts w:ascii="Calibri" w:eastAsia="Calibri" w:hAnsi="Calibri" w:cs="Times New Roman"/>
                <w:lang w:val="fr-FR"/>
              </w:rPr>
            </w:rPrChange>
          </w:rPr>
          <w:tab/>
          <w:delText xml:space="preserve"> </w:delText>
        </w:r>
        <w:r w:rsidR="00866600" w:rsidRPr="00144266" w:rsidDel="006C0517">
          <w:rPr>
            <w:rFonts w:ascii="Calibri" w:eastAsia="Calibri" w:hAnsi="Calibri" w:cs="Times New Roman"/>
            <w:highlight w:val="yellow"/>
            <w:lang w:val="fr-FR"/>
            <w:rPrChange w:id="5336" w:author="Kaski Maiju" w:date="2025-03-19T14:31:00Z" w16du:dateUtc="2025-03-19T12:31:00Z">
              <w:rPr>
                <w:rFonts w:ascii="Calibri" w:eastAsia="Calibri" w:hAnsi="Calibri" w:cs="Times New Roman"/>
                <w:lang w:val="fr-FR"/>
              </w:rPr>
            </w:rPrChange>
          </w:rPr>
          <w:tab/>
        </w:r>
        <w:r w:rsidRPr="00144266" w:rsidDel="006C0517">
          <w:rPr>
            <w:rFonts w:ascii="Calibri" w:eastAsia="Calibri" w:hAnsi="Calibri" w:cs="Times New Roman"/>
            <w:highlight w:val="yellow"/>
            <w:lang w:val="fr-FR"/>
            <w:rPrChange w:id="5337" w:author="Kaski Maiju" w:date="2025-03-19T14:31:00Z" w16du:dateUtc="2025-03-19T12:31:00Z">
              <w:rPr>
                <w:rFonts w:ascii="Calibri" w:eastAsia="Calibri" w:hAnsi="Calibri" w:cs="Times New Roman"/>
                <w:lang w:val="fr-FR"/>
              </w:rPr>
            </w:rPrChange>
          </w:rPr>
          <w:delText>Vessel continues voyage safely</w:delText>
        </w:r>
      </w:del>
    </w:p>
    <w:p w14:paraId="7D75362E" w14:textId="2E86C2CA" w:rsidR="0031508E" w:rsidRPr="00144266" w:rsidDel="006C0517" w:rsidRDefault="0031508E">
      <w:pPr>
        <w:rPr>
          <w:del w:id="5338" w:author="Kaski Maiju" w:date="2024-09-26T12:01:00Z" w16du:dateUtc="2024-09-26T09:01:00Z"/>
          <w:rFonts w:ascii="Calibri" w:eastAsia="Calibri" w:hAnsi="Calibri" w:cs="Times New Roman"/>
          <w:b/>
          <w:bCs/>
          <w:highlight w:val="yellow"/>
          <w:rPrChange w:id="5339" w:author="Kaski Maiju" w:date="2025-03-19T14:31:00Z" w16du:dateUtc="2025-03-19T12:31:00Z">
            <w:rPr>
              <w:del w:id="5340" w:author="Kaski Maiju" w:date="2024-09-26T12:01:00Z" w16du:dateUtc="2024-09-26T09:01:00Z"/>
              <w:rFonts w:ascii="Calibri" w:eastAsia="Calibri" w:hAnsi="Calibri" w:cs="Times New Roman"/>
              <w:b/>
              <w:bCs/>
            </w:rPr>
          </w:rPrChange>
        </w:rPr>
        <w:pPrChange w:id="5341" w:author="Kaski Maiju" w:date="2024-09-26T12:01:00Z" w16du:dateUtc="2024-09-26T09:01:00Z">
          <w:pPr>
            <w:spacing w:after="160" w:line="259" w:lineRule="auto"/>
          </w:pPr>
        </w:pPrChange>
      </w:pPr>
      <w:bookmarkStart w:id="5342" w:name="_Hlk161216079"/>
      <w:del w:id="5343" w:author="Kaski Maiju" w:date="2024-09-26T12:01:00Z" w16du:dateUtc="2024-09-26T09:01:00Z">
        <w:r w:rsidRPr="00144266" w:rsidDel="006C0517">
          <w:rPr>
            <w:rFonts w:ascii="Calibri" w:eastAsia="Calibri" w:hAnsi="Calibri" w:cs="Times New Roman"/>
            <w:b/>
            <w:bCs/>
            <w:highlight w:val="yellow"/>
            <w:rPrChange w:id="5344" w:author="Kaski Maiju" w:date="2025-03-19T14:31:00Z" w16du:dateUtc="2025-03-19T12:31:00Z">
              <w:rPr>
                <w:rFonts w:ascii="Calibri" w:eastAsia="Calibri" w:hAnsi="Calibri" w:cs="Times New Roman"/>
                <w:b/>
                <w:bCs/>
              </w:rPr>
            </w:rPrChange>
          </w:rPr>
          <w:delText>Use Case 7</w:delText>
        </w:r>
      </w:del>
    </w:p>
    <w:p w14:paraId="14AC8A42" w14:textId="6CD59901" w:rsidR="0031508E" w:rsidRPr="00144266" w:rsidDel="006C0517" w:rsidRDefault="0031508E">
      <w:pPr>
        <w:rPr>
          <w:del w:id="5345" w:author="Kaski Maiju" w:date="2024-09-26T12:01:00Z" w16du:dateUtc="2024-09-26T09:01:00Z"/>
          <w:rFonts w:ascii="Calibri" w:eastAsia="Calibri" w:hAnsi="Calibri" w:cs="Times New Roman"/>
          <w:highlight w:val="yellow"/>
          <w:rPrChange w:id="5346" w:author="Kaski Maiju" w:date="2025-03-19T14:31:00Z" w16du:dateUtc="2025-03-19T12:31:00Z">
            <w:rPr>
              <w:del w:id="5347" w:author="Kaski Maiju" w:date="2024-09-26T12:01:00Z" w16du:dateUtc="2024-09-26T09:01:00Z"/>
              <w:rFonts w:ascii="Calibri" w:eastAsia="Calibri" w:hAnsi="Calibri" w:cs="Times New Roman"/>
            </w:rPr>
          </w:rPrChange>
        </w:rPr>
        <w:pPrChange w:id="5348" w:author="Kaski Maiju" w:date="2024-09-26T12:01:00Z" w16du:dateUtc="2024-09-26T09:01:00Z">
          <w:pPr>
            <w:spacing w:after="160" w:line="259" w:lineRule="auto"/>
          </w:pPr>
        </w:pPrChange>
      </w:pPr>
      <w:del w:id="5349" w:author="Kaski Maiju" w:date="2024-09-26T12:01:00Z" w16du:dateUtc="2024-09-26T09:01:00Z">
        <w:r w:rsidRPr="00144266" w:rsidDel="006C0517">
          <w:rPr>
            <w:rFonts w:ascii="Calibri" w:eastAsia="Calibri" w:hAnsi="Calibri" w:cs="Times New Roman"/>
            <w:highlight w:val="yellow"/>
            <w:u w:val="single"/>
            <w:rPrChange w:id="5350" w:author="Kaski Maiju" w:date="2025-03-19T14:31:00Z" w16du:dateUtc="2025-03-19T12:31:00Z">
              <w:rPr>
                <w:rFonts w:ascii="Calibri" w:eastAsia="Calibri" w:hAnsi="Calibri" w:cs="Times New Roman"/>
                <w:u w:val="single"/>
              </w:rPr>
            </w:rPrChange>
          </w:rPr>
          <w:delText>Use-case (name):</w:delText>
        </w:r>
        <w:r w:rsidRPr="00144266" w:rsidDel="006C0517">
          <w:rPr>
            <w:rFonts w:ascii="Calibri" w:eastAsia="Calibri" w:hAnsi="Calibri" w:cs="Times New Roman"/>
            <w:highlight w:val="yellow"/>
            <w:rPrChange w:id="5351"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352" w:author="Kaski Maiju" w:date="2025-03-19T14:31:00Z" w16du:dateUtc="2025-03-19T12:31:00Z">
              <w:rPr>
                <w:rFonts w:ascii="Calibri" w:eastAsia="Calibri" w:hAnsi="Calibri" w:cs="Times New Roman"/>
              </w:rPr>
            </w:rPrChange>
          </w:rPr>
          <w:tab/>
        </w:r>
        <w:r w:rsidR="00866600" w:rsidRPr="00144266" w:rsidDel="006C0517">
          <w:rPr>
            <w:rFonts w:ascii="Calibri" w:eastAsia="Calibri" w:hAnsi="Calibri" w:cs="Times New Roman"/>
            <w:highlight w:val="yellow"/>
            <w:rPrChange w:id="5353"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354" w:author="Kaski Maiju" w:date="2025-03-19T14:31:00Z" w16du:dateUtc="2025-03-19T12:31:00Z">
              <w:rPr>
                <w:rFonts w:ascii="Calibri" w:eastAsia="Calibri" w:hAnsi="Calibri" w:cs="Times New Roman"/>
              </w:rPr>
            </w:rPrChange>
          </w:rPr>
          <w:delText>Providing VTS route</w:delText>
        </w:r>
      </w:del>
    </w:p>
    <w:p w14:paraId="3A40D015" w14:textId="00C81A1C" w:rsidR="0031508E" w:rsidRPr="00144266" w:rsidDel="006C0517" w:rsidRDefault="0031508E">
      <w:pPr>
        <w:rPr>
          <w:del w:id="5355" w:author="Kaski Maiju" w:date="2024-09-26T12:01:00Z" w16du:dateUtc="2024-09-26T09:01:00Z"/>
          <w:rFonts w:ascii="Calibri" w:eastAsia="Calibri" w:hAnsi="Calibri" w:cs="Times New Roman"/>
          <w:highlight w:val="yellow"/>
          <w:rPrChange w:id="5356" w:author="Kaski Maiju" w:date="2025-03-19T14:31:00Z" w16du:dateUtc="2025-03-19T12:31:00Z">
            <w:rPr>
              <w:del w:id="5357" w:author="Kaski Maiju" w:date="2024-09-26T12:01:00Z" w16du:dateUtc="2024-09-26T09:01:00Z"/>
              <w:rFonts w:ascii="Calibri" w:eastAsia="Calibri" w:hAnsi="Calibri" w:cs="Times New Roman"/>
            </w:rPr>
          </w:rPrChange>
        </w:rPr>
        <w:pPrChange w:id="5358" w:author="Kaski Maiju" w:date="2024-09-26T12:01:00Z" w16du:dateUtc="2024-09-26T09:01:00Z">
          <w:pPr>
            <w:spacing w:after="160" w:line="259" w:lineRule="auto"/>
            <w:ind w:left="2608" w:hanging="2608"/>
          </w:pPr>
        </w:pPrChange>
      </w:pPr>
      <w:del w:id="5359" w:author="Kaski Maiju" w:date="2024-09-26T12:01:00Z" w16du:dateUtc="2024-09-26T09:01:00Z">
        <w:r w:rsidRPr="00144266" w:rsidDel="006C0517">
          <w:rPr>
            <w:rFonts w:ascii="Calibri" w:eastAsia="Calibri" w:hAnsi="Calibri" w:cs="Times New Roman"/>
            <w:highlight w:val="yellow"/>
            <w:u w:val="single"/>
            <w:rPrChange w:id="5360" w:author="Kaski Maiju" w:date="2025-03-19T14:31:00Z" w16du:dateUtc="2025-03-19T12:31:00Z">
              <w:rPr>
                <w:rFonts w:ascii="Calibri" w:eastAsia="Calibri" w:hAnsi="Calibri" w:cs="Times New Roman"/>
                <w:u w:val="single"/>
              </w:rPr>
            </w:rPrChange>
          </w:rPr>
          <w:delText>Description:</w:delText>
        </w:r>
        <w:r w:rsidRPr="00144266" w:rsidDel="006C0517">
          <w:rPr>
            <w:rFonts w:ascii="Calibri" w:eastAsia="Calibri" w:hAnsi="Calibri" w:cs="Times New Roman"/>
            <w:highlight w:val="yellow"/>
            <w:rPrChange w:id="5361"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362" w:author="Kaski Maiju" w:date="2025-03-19T14:31:00Z" w16du:dateUtc="2025-03-19T12:31:00Z">
              <w:rPr>
                <w:rFonts w:ascii="Calibri" w:eastAsia="Calibri" w:hAnsi="Calibri" w:cs="Times New Roman"/>
              </w:rPr>
            </w:rPrChange>
          </w:rPr>
          <w:tab/>
        </w:r>
      </w:del>
    </w:p>
    <w:p w14:paraId="637B81C1" w14:textId="7F5466B4" w:rsidR="0031508E" w:rsidRPr="00144266" w:rsidDel="006C0517" w:rsidRDefault="0031508E">
      <w:pPr>
        <w:rPr>
          <w:del w:id="5363" w:author="Kaski Maiju" w:date="2024-09-26T12:01:00Z" w16du:dateUtc="2024-09-26T09:01:00Z"/>
          <w:rFonts w:ascii="Calibri" w:eastAsia="Calibri" w:hAnsi="Calibri" w:cs="Times New Roman"/>
          <w:highlight w:val="yellow"/>
          <w:rPrChange w:id="5364" w:author="Kaski Maiju" w:date="2025-03-19T14:31:00Z" w16du:dateUtc="2025-03-19T12:31:00Z">
            <w:rPr>
              <w:del w:id="5365" w:author="Kaski Maiju" w:date="2024-09-26T12:01:00Z" w16du:dateUtc="2024-09-26T09:01:00Z"/>
              <w:rFonts w:ascii="Calibri" w:eastAsia="Calibri" w:hAnsi="Calibri" w:cs="Times New Roman"/>
            </w:rPr>
          </w:rPrChange>
        </w:rPr>
        <w:pPrChange w:id="5366" w:author="Kaski Maiju" w:date="2024-09-26T12:01:00Z" w16du:dateUtc="2024-09-26T09:01:00Z">
          <w:pPr>
            <w:spacing w:after="160" w:line="259" w:lineRule="auto"/>
          </w:pPr>
        </w:pPrChange>
      </w:pPr>
      <w:del w:id="5367" w:author="Kaski Maiju" w:date="2024-09-26T12:01:00Z" w16du:dateUtc="2024-09-26T09:01:00Z">
        <w:r w:rsidRPr="00144266" w:rsidDel="006C0517">
          <w:rPr>
            <w:rFonts w:ascii="Calibri" w:eastAsia="Calibri" w:hAnsi="Calibri" w:cs="Times New Roman"/>
            <w:highlight w:val="yellow"/>
            <w:u w:val="single"/>
            <w:rPrChange w:id="5368" w:author="Kaski Maiju" w:date="2025-03-19T14:31:00Z" w16du:dateUtc="2025-03-19T12:31:00Z">
              <w:rPr>
                <w:rFonts w:ascii="Calibri" w:eastAsia="Calibri" w:hAnsi="Calibri" w:cs="Times New Roman"/>
                <w:u w:val="single"/>
              </w:rPr>
            </w:rPrChange>
          </w:rPr>
          <w:delText>Actors:</w:delText>
        </w:r>
        <w:r w:rsidRPr="00144266" w:rsidDel="006C0517">
          <w:rPr>
            <w:rFonts w:ascii="Calibri" w:eastAsia="Calibri" w:hAnsi="Calibri" w:cs="Times New Roman"/>
            <w:highlight w:val="yellow"/>
            <w:rPrChange w:id="5369"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370"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371" w:author="Kaski Maiju" w:date="2025-03-19T14:31:00Z" w16du:dateUtc="2025-03-19T12:31:00Z">
              <w:rPr>
                <w:rFonts w:ascii="Calibri" w:eastAsia="Calibri" w:hAnsi="Calibri" w:cs="Times New Roman"/>
              </w:rPr>
            </w:rPrChange>
          </w:rPr>
          <w:tab/>
        </w:r>
        <w:r w:rsidR="00866600" w:rsidRPr="00144266" w:rsidDel="006C0517">
          <w:rPr>
            <w:rFonts w:ascii="Calibri" w:eastAsia="Calibri" w:hAnsi="Calibri" w:cs="Times New Roman"/>
            <w:highlight w:val="yellow"/>
            <w:rPrChange w:id="5372" w:author="Kaski Maiju" w:date="2025-03-19T14:31:00Z" w16du:dateUtc="2025-03-19T12:31:00Z">
              <w:rPr>
                <w:rFonts w:ascii="Calibri" w:eastAsia="Calibri" w:hAnsi="Calibri" w:cs="Times New Roman"/>
              </w:rPr>
            </w:rPrChange>
          </w:rPr>
          <w:tab/>
        </w:r>
        <w:r w:rsidR="00866600" w:rsidRPr="00144266" w:rsidDel="006C0517">
          <w:rPr>
            <w:rFonts w:ascii="Calibri" w:eastAsia="Calibri" w:hAnsi="Calibri" w:cs="Times New Roman"/>
            <w:highlight w:val="yellow"/>
            <w:rPrChange w:id="5373"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374" w:author="Kaski Maiju" w:date="2025-03-19T14:31:00Z" w16du:dateUtc="2025-03-19T12:31:00Z">
              <w:rPr>
                <w:rFonts w:ascii="Calibri" w:eastAsia="Calibri" w:hAnsi="Calibri" w:cs="Times New Roman"/>
              </w:rPr>
            </w:rPrChange>
          </w:rPr>
          <w:delText xml:space="preserve">Mariner, ECDIS/ECS, VTS </w:delText>
        </w:r>
      </w:del>
    </w:p>
    <w:p w14:paraId="142DB7EF" w14:textId="46BC3E06" w:rsidR="0031508E" w:rsidRPr="00144266" w:rsidDel="006C0517" w:rsidRDefault="0031508E">
      <w:pPr>
        <w:rPr>
          <w:del w:id="5375" w:author="Kaski Maiju" w:date="2024-09-26T12:01:00Z" w16du:dateUtc="2024-09-26T09:01:00Z"/>
          <w:rFonts w:ascii="Calibri" w:eastAsia="Calibri" w:hAnsi="Calibri" w:cs="Times New Roman"/>
          <w:highlight w:val="yellow"/>
          <w:rPrChange w:id="5376" w:author="Kaski Maiju" w:date="2025-03-19T14:31:00Z" w16du:dateUtc="2025-03-19T12:31:00Z">
            <w:rPr>
              <w:del w:id="5377" w:author="Kaski Maiju" w:date="2024-09-26T12:01:00Z" w16du:dateUtc="2024-09-26T09:01:00Z"/>
              <w:rFonts w:ascii="Calibri" w:eastAsia="Calibri" w:hAnsi="Calibri" w:cs="Times New Roman"/>
            </w:rPr>
          </w:rPrChange>
        </w:rPr>
        <w:pPrChange w:id="5378" w:author="Kaski Maiju" w:date="2024-09-26T12:01:00Z" w16du:dateUtc="2024-09-26T09:01:00Z">
          <w:pPr>
            <w:spacing w:after="160" w:line="259" w:lineRule="auto"/>
          </w:pPr>
        </w:pPrChange>
      </w:pPr>
      <w:del w:id="5379" w:author="Kaski Maiju" w:date="2024-09-26T12:01:00Z" w16du:dateUtc="2024-09-26T09:01:00Z">
        <w:r w:rsidRPr="00144266" w:rsidDel="006C0517">
          <w:rPr>
            <w:rFonts w:ascii="Calibri" w:eastAsia="Calibri" w:hAnsi="Calibri" w:cs="Times New Roman"/>
            <w:highlight w:val="yellow"/>
            <w:u w:val="single"/>
            <w:rPrChange w:id="5380" w:author="Kaski Maiju" w:date="2025-03-19T14:31:00Z" w16du:dateUtc="2025-03-19T12:31:00Z">
              <w:rPr>
                <w:rFonts w:ascii="Calibri" w:eastAsia="Calibri" w:hAnsi="Calibri" w:cs="Times New Roman"/>
                <w:u w:val="single"/>
              </w:rPr>
            </w:rPrChange>
          </w:rPr>
          <w:delText>Frequency of Use</w:delText>
        </w:r>
        <w:r w:rsidRPr="00144266" w:rsidDel="006C0517">
          <w:rPr>
            <w:rFonts w:ascii="Calibri" w:eastAsia="Calibri" w:hAnsi="Calibri" w:cs="Times New Roman"/>
            <w:highlight w:val="yellow"/>
            <w:rPrChange w:id="5381"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382" w:author="Kaski Maiju" w:date="2025-03-19T14:31:00Z" w16du:dateUtc="2025-03-19T12:31:00Z">
              <w:rPr>
                <w:rFonts w:ascii="Calibri" w:eastAsia="Calibri" w:hAnsi="Calibri" w:cs="Times New Roman"/>
              </w:rPr>
            </w:rPrChange>
          </w:rPr>
          <w:tab/>
        </w:r>
      </w:del>
    </w:p>
    <w:p w14:paraId="38F6181A" w14:textId="58C65172" w:rsidR="0031508E" w:rsidRPr="00144266" w:rsidDel="006C0517" w:rsidRDefault="0031508E">
      <w:pPr>
        <w:rPr>
          <w:del w:id="5383" w:author="Kaski Maiju" w:date="2024-09-26T12:01:00Z" w16du:dateUtc="2024-09-26T09:01:00Z"/>
          <w:rFonts w:ascii="Calibri" w:eastAsia="Calibri" w:hAnsi="Calibri" w:cs="Times New Roman"/>
          <w:highlight w:val="yellow"/>
          <w:rPrChange w:id="5384" w:author="Kaski Maiju" w:date="2025-03-19T14:31:00Z" w16du:dateUtc="2025-03-19T12:31:00Z">
            <w:rPr>
              <w:del w:id="5385" w:author="Kaski Maiju" w:date="2024-09-26T12:01:00Z" w16du:dateUtc="2024-09-26T09:01:00Z"/>
              <w:rFonts w:ascii="Calibri" w:eastAsia="Calibri" w:hAnsi="Calibri" w:cs="Times New Roman"/>
            </w:rPr>
          </w:rPrChange>
        </w:rPr>
        <w:pPrChange w:id="5386" w:author="Kaski Maiju" w:date="2024-09-26T12:01:00Z" w16du:dateUtc="2024-09-26T09:01:00Z">
          <w:pPr>
            <w:spacing w:after="160" w:line="259" w:lineRule="auto"/>
            <w:ind w:left="2608" w:hanging="2608"/>
          </w:pPr>
        </w:pPrChange>
      </w:pPr>
      <w:del w:id="5387" w:author="Kaski Maiju" w:date="2024-09-26T12:01:00Z" w16du:dateUtc="2024-09-26T09:01:00Z">
        <w:r w:rsidRPr="00144266" w:rsidDel="006C0517">
          <w:rPr>
            <w:rFonts w:ascii="Calibri" w:eastAsia="Calibri" w:hAnsi="Calibri" w:cs="Times New Roman"/>
            <w:highlight w:val="yellow"/>
            <w:u w:val="single"/>
            <w:rPrChange w:id="5388" w:author="Kaski Maiju" w:date="2025-03-19T14:31:00Z" w16du:dateUtc="2025-03-19T12:31:00Z">
              <w:rPr>
                <w:rFonts w:ascii="Calibri" w:eastAsia="Calibri" w:hAnsi="Calibri" w:cs="Times New Roman"/>
                <w:u w:val="single"/>
              </w:rPr>
            </w:rPrChange>
          </w:rPr>
          <w:delText>Pre-conditions</w:delText>
        </w:r>
        <w:r w:rsidRPr="00144266" w:rsidDel="006C0517">
          <w:rPr>
            <w:rFonts w:ascii="Calibri" w:eastAsia="Calibri" w:hAnsi="Calibri" w:cs="Times New Roman"/>
            <w:highlight w:val="yellow"/>
            <w:rPrChange w:id="5389"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390" w:author="Kaski Maiju" w:date="2025-03-19T14:31:00Z" w16du:dateUtc="2025-03-19T12:31:00Z">
              <w:rPr>
                <w:rFonts w:ascii="Calibri" w:eastAsia="Calibri" w:hAnsi="Calibri" w:cs="Times New Roman"/>
              </w:rPr>
            </w:rPrChange>
          </w:rPr>
          <w:tab/>
        </w:r>
      </w:del>
    </w:p>
    <w:p w14:paraId="540773D6" w14:textId="5C2AB428" w:rsidR="0031508E" w:rsidRPr="00144266" w:rsidDel="006C0517" w:rsidRDefault="0031508E">
      <w:pPr>
        <w:rPr>
          <w:del w:id="5391" w:author="Kaski Maiju" w:date="2024-09-26T12:01:00Z" w16du:dateUtc="2024-09-26T09:01:00Z"/>
          <w:rFonts w:ascii="Calibri" w:eastAsia="Calibri" w:hAnsi="Calibri" w:cs="Times New Roman"/>
          <w:highlight w:val="yellow"/>
          <w:rPrChange w:id="5392" w:author="Kaski Maiju" w:date="2025-03-19T14:31:00Z" w16du:dateUtc="2025-03-19T12:31:00Z">
            <w:rPr>
              <w:del w:id="5393" w:author="Kaski Maiju" w:date="2024-09-26T12:01:00Z" w16du:dateUtc="2024-09-26T09:01:00Z"/>
              <w:rFonts w:ascii="Calibri" w:eastAsia="Calibri" w:hAnsi="Calibri" w:cs="Times New Roman"/>
            </w:rPr>
          </w:rPrChange>
        </w:rPr>
        <w:pPrChange w:id="5394" w:author="Kaski Maiju" w:date="2024-09-26T12:01:00Z" w16du:dateUtc="2024-09-26T09:01:00Z">
          <w:pPr>
            <w:spacing w:after="160" w:line="259" w:lineRule="auto"/>
          </w:pPr>
        </w:pPrChange>
      </w:pPr>
      <w:del w:id="5395" w:author="Kaski Maiju" w:date="2024-09-26T12:01:00Z" w16du:dateUtc="2024-09-26T09:01:00Z">
        <w:r w:rsidRPr="00144266" w:rsidDel="006C0517">
          <w:rPr>
            <w:rFonts w:ascii="Calibri" w:eastAsia="Calibri" w:hAnsi="Calibri" w:cs="Times New Roman"/>
            <w:highlight w:val="yellow"/>
            <w:u w:val="single"/>
            <w:rPrChange w:id="5396" w:author="Kaski Maiju" w:date="2025-03-19T14:31:00Z" w16du:dateUtc="2025-03-19T12:31:00Z">
              <w:rPr>
                <w:rFonts w:ascii="Calibri" w:eastAsia="Calibri" w:hAnsi="Calibri" w:cs="Times New Roman"/>
                <w:u w:val="single"/>
              </w:rPr>
            </w:rPrChange>
          </w:rPr>
          <w:delText>Ordinary Sequence:</w:delText>
        </w:r>
        <w:r w:rsidRPr="00144266" w:rsidDel="006C0517">
          <w:rPr>
            <w:rFonts w:ascii="Calibri" w:eastAsia="Calibri" w:hAnsi="Calibri" w:cs="Times New Roman"/>
            <w:highlight w:val="yellow"/>
            <w:rPrChange w:id="5397"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398" w:author="Kaski Maiju" w:date="2025-03-19T14:31:00Z" w16du:dateUtc="2025-03-19T12:31:00Z">
              <w:rPr>
                <w:rFonts w:ascii="Calibri" w:eastAsia="Calibri" w:hAnsi="Calibri" w:cs="Times New Roman"/>
              </w:rPr>
            </w:rPrChange>
          </w:rPr>
          <w:tab/>
        </w:r>
      </w:del>
    </w:p>
    <w:p w14:paraId="3CF3C324" w14:textId="4905A68D" w:rsidR="0031508E" w:rsidRPr="00144266" w:rsidDel="006C0517" w:rsidRDefault="0031508E">
      <w:pPr>
        <w:rPr>
          <w:del w:id="5399" w:author="Kaski Maiju" w:date="2024-09-26T12:01:00Z" w16du:dateUtc="2024-09-26T09:01:00Z"/>
          <w:rFonts w:ascii="Calibri" w:eastAsia="Calibri" w:hAnsi="Calibri" w:cs="Times New Roman"/>
          <w:highlight w:val="yellow"/>
          <w:rPrChange w:id="5400" w:author="Kaski Maiju" w:date="2025-03-19T14:31:00Z" w16du:dateUtc="2025-03-19T12:31:00Z">
            <w:rPr>
              <w:del w:id="5401" w:author="Kaski Maiju" w:date="2024-09-26T12:01:00Z" w16du:dateUtc="2024-09-26T09:01:00Z"/>
              <w:rFonts w:ascii="Calibri" w:eastAsia="Calibri" w:hAnsi="Calibri" w:cs="Times New Roman"/>
            </w:rPr>
          </w:rPrChange>
        </w:rPr>
        <w:pPrChange w:id="5402" w:author="Kaski Maiju" w:date="2024-09-26T12:01:00Z" w16du:dateUtc="2024-09-26T09:01:00Z">
          <w:pPr>
            <w:pBdr>
              <w:bottom w:val="single" w:sz="6" w:space="1" w:color="auto"/>
            </w:pBdr>
            <w:spacing w:after="160" w:line="259" w:lineRule="auto"/>
          </w:pPr>
        </w:pPrChange>
      </w:pPr>
      <w:del w:id="5403" w:author="Kaski Maiju" w:date="2024-09-26T12:01:00Z" w16du:dateUtc="2024-09-26T09:01:00Z">
        <w:r w:rsidRPr="00144266" w:rsidDel="006C0517">
          <w:rPr>
            <w:rFonts w:ascii="Calibri" w:eastAsia="Calibri" w:hAnsi="Calibri" w:cs="Times New Roman"/>
            <w:highlight w:val="yellow"/>
            <w:u w:val="single"/>
            <w:rPrChange w:id="5404" w:author="Kaski Maiju" w:date="2025-03-19T14:31:00Z" w16du:dateUtc="2025-03-19T12:31:00Z">
              <w:rPr>
                <w:rFonts w:ascii="Calibri" w:eastAsia="Calibri" w:hAnsi="Calibri" w:cs="Times New Roman"/>
                <w:u w:val="single"/>
              </w:rPr>
            </w:rPrChange>
          </w:rPr>
          <w:delText>Post-conditions</w:delText>
        </w:r>
        <w:r w:rsidRPr="00144266" w:rsidDel="006C0517">
          <w:rPr>
            <w:rFonts w:ascii="Calibri" w:eastAsia="Calibri" w:hAnsi="Calibri" w:cs="Times New Roman"/>
            <w:highlight w:val="yellow"/>
            <w:rPrChange w:id="5405" w:author="Kaski Maiju" w:date="2025-03-19T14:31:00Z" w16du:dateUtc="2025-03-19T12:31:00Z">
              <w:rPr>
                <w:rFonts w:ascii="Calibri" w:eastAsia="Calibri" w:hAnsi="Calibri" w:cs="Times New Roman"/>
              </w:rPr>
            </w:rPrChange>
          </w:rPr>
          <w:delText>:</w:delText>
        </w:r>
        <w:r w:rsidRPr="00144266" w:rsidDel="006C0517">
          <w:rPr>
            <w:rFonts w:ascii="Calibri" w:eastAsia="Calibri" w:hAnsi="Calibri" w:cs="Times New Roman"/>
            <w:highlight w:val="yellow"/>
            <w:rPrChange w:id="5406" w:author="Kaski Maiju" w:date="2025-03-19T14:31:00Z" w16du:dateUtc="2025-03-19T12:31:00Z">
              <w:rPr>
                <w:rFonts w:ascii="Calibri" w:eastAsia="Calibri" w:hAnsi="Calibri" w:cs="Times New Roman"/>
              </w:rPr>
            </w:rPrChange>
          </w:rPr>
          <w:tab/>
        </w:r>
        <w:bookmarkEnd w:id="5342"/>
        <w:r w:rsidRPr="00144266" w:rsidDel="006C0517">
          <w:rPr>
            <w:rFonts w:ascii="Calibri" w:eastAsia="Calibri" w:hAnsi="Calibri" w:cs="Times New Roman"/>
            <w:highlight w:val="yellow"/>
            <w:rPrChange w:id="5407" w:author="Kaski Maiju" w:date="2025-03-19T14:31:00Z" w16du:dateUtc="2025-03-19T12:31:00Z">
              <w:rPr>
                <w:rFonts w:ascii="Calibri" w:eastAsia="Calibri" w:hAnsi="Calibri" w:cs="Times New Roman"/>
              </w:rPr>
            </w:rPrChange>
          </w:rPr>
          <w:delText xml:space="preserve"> </w:delText>
        </w:r>
      </w:del>
    </w:p>
    <w:p w14:paraId="6E921338" w14:textId="5C142314" w:rsidR="0031508E" w:rsidRPr="00144266" w:rsidDel="006C0517" w:rsidRDefault="0031508E">
      <w:pPr>
        <w:rPr>
          <w:del w:id="5408" w:author="Kaski Maiju" w:date="2024-09-26T12:01:00Z" w16du:dateUtc="2024-09-26T09:01:00Z"/>
          <w:rFonts w:ascii="Calibri" w:eastAsia="Calibri" w:hAnsi="Calibri" w:cs="Times New Roman"/>
          <w:b/>
          <w:bCs/>
          <w:highlight w:val="yellow"/>
          <w:rPrChange w:id="5409" w:author="Kaski Maiju" w:date="2025-03-19T14:31:00Z" w16du:dateUtc="2025-03-19T12:31:00Z">
            <w:rPr>
              <w:del w:id="5410" w:author="Kaski Maiju" w:date="2024-09-26T12:01:00Z" w16du:dateUtc="2024-09-26T09:01:00Z"/>
              <w:rFonts w:ascii="Calibri" w:eastAsia="Calibri" w:hAnsi="Calibri" w:cs="Times New Roman"/>
              <w:b/>
              <w:bCs/>
            </w:rPr>
          </w:rPrChange>
        </w:rPr>
        <w:pPrChange w:id="5411" w:author="Kaski Maiju" w:date="2024-09-26T12:01:00Z" w16du:dateUtc="2024-09-26T09:01:00Z">
          <w:pPr>
            <w:spacing w:after="160" w:line="259" w:lineRule="auto"/>
          </w:pPr>
        </w:pPrChange>
      </w:pPr>
      <w:del w:id="5412" w:author="Kaski Maiju" w:date="2024-09-26T12:01:00Z" w16du:dateUtc="2024-09-26T09:01:00Z">
        <w:r w:rsidRPr="00144266" w:rsidDel="006C0517">
          <w:rPr>
            <w:rFonts w:ascii="Calibri" w:eastAsia="Calibri" w:hAnsi="Calibri" w:cs="Times New Roman"/>
            <w:b/>
            <w:bCs/>
            <w:highlight w:val="yellow"/>
            <w:rPrChange w:id="5413" w:author="Kaski Maiju" w:date="2025-03-19T14:31:00Z" w16du:dateUtc="2025-03-19T12:31:00Z">
              <w:rPr>
                <w:rFonts w:ascii="Calibri" w:eastAsia="Calibri" w:hAnsi="Calibri" w:cs="Times New Roman"/>
                <w:b/>
                <w:bCs/>
              </w:rPr>
            </w:rPrChange>
          </w:rPr>
          <w:delText>Use Case 8</w:delText>
        </w:r>
      </w:del>
    </w:p>
    <w:p w14:paraId="74F82EB2" w14:textId="5AA0BA4C" w:rsidR="0031508E" w:rsidRPr="00144266" w:rsidDel="006C0517" w:rsidRDefault="0031508E">
      <w:pPr>
        <w:rPr>
          <w:del w:id="5414" w:author="Kaski Maiju" w:date="2024-09-26T12:01:00Z" w16du:dateUtc="2024-09-26T09:01:00Z"/>
          <w:rFonts w:ascii="Calibri" w:eastAsia="Calibri" w:hAnsi="Calibri" w:cs="Times New Roman"/>
          <w:highlight w:val="yellow"/>
          <w:rPrChange w:id="5415" w:author="Kaski Maiju" w:date="2025-03-19T14:31:00Z" w16du:dateUtc="2025-03-19T12:31:00Z">
            <w:rPr>
              <w:del w:id="5416" w:author="Kaski Maiju" w:date="2024-09-26T12:01:00Z" w16du:dateUtc="2024-09-26T09:01:00Z"/>
              <w:rFonts w:ascii="Calibri" w:eastAsia="Calibri" w:hAnsi="Calibri" w:cs="Times New Roman"/>
            </w:rPr>
          </w:rPrChange>
        </w:rPr>
        <w:pPrChange w:id="5417" w:author="Kaski Maiju" w:date="2024-09-26T12:01:00Z" w16du:dateUtc="2024-09-26T09:01:00Z">
          <w:pPr>
            <w:spacing w:after="160" w:line="259" w:lineRule="auto"/>
          </w:pPr>
        </w:pPrChange>
      </w:pPr>
      <w:del w:id="5418" w:author="Kaski Maiju" w:date="2024-09-26T12:01:00Z" w16du:dateUtc="2024-09-26T09:01:00Z">
        <w:r w:rsidRPr="00144266" w:rsidDel="006C0517">
          <w:rPr>
            <w:rFonts w:ascii="Calibri" w:eastAsia="Calibri" w:hAnsi="Calibri" w:cs="Times New Roman"/>
            <w:highlight w:val="yellow"/>
            <w:u w:val="single"/>
            <w:rPrChange w:id="5419" w:author="Kaski Maiju" w:date="2025-03-19T14:31:00Z" w16du:dateUtc="2025-03-19T12:31:00Z">
              <w:rPr>
                <w:rFonts w:ascii="Calibri" w:eastAsia="Calibri" w:hAnsi="Calibri" w:cs="Times New Roman"/>
                <w:u w:val="single"/>
              </w:rPr>
            </w:rPrChange>
          </w:rPr>
          <w:delText>Use-case (name):</w:delText>
        </w:r>
        <w:r w:rsidRPr="00144266" w:rsidDel="006C0517">
          <w:rPr>
            <w:rFonts w:ascii="Calibri" w:eastAsia="Calibri" w:hAnsi="Calibri" w:cs="Times New Roman"/>
            <w:highlight w:val="yellow"/>
            <w:rPrChange w:id="5420"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421" w:author="Kaski Maiju" w:date="2025-03-19T14:31:00Z" w16du:dateUtc="2025-03-19T12:31:00Z">
              <w:rPr>
                <w:rFonts w:ascii="Calibri" w:eastAsia="Calibri" w:hAnsi="Calibri" w:cs="Times New Roman"/>
              </w:rPr>
            </w:rPrChange>
          </w:rPr>
          <w:tab/>
        </w:r>
        <w:r w:rsidR="00866600" w:rsidRPr="00144266" w:rsidDel="006C0517">
          <w:rPr>
            <w:rFonts w:ascii="Calibri" w:eastAsia="Calibri" w:hAnsi="Calibri" w:cs="Times New Roman"/>
            <w:highlight w:val="yellow"/>
            <w:rPrChange w:id="5422"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423" w:author="Kaski Maiju" w:date="2025-03-19T14:31:00Z" w16du:dateUtc="2025-03-19T12:31:00Z">
              <w:rPr>
                <w:rFonts w:ascii="Calibri" w:eastAsia="Calibri" w:hAnsi="Calibri" w:cs="Times New Roman"/>
              </w:rPr>
            </w:rPrChange>
          </w:rPr>
          <w:delText>Regulation violations</w:delText>
        </w:r>
      </w:del>
    </w:p>
    <w:p w14:paraId="70245D78" w14:textId="46A0722A" w:rsidR="0031508E" w:rsidRPr="00144266" w:rsidDel="006C0517" w:rsidRDefault="0031508E">
      <w:pPr>
        <w:rPr>
          <w:del w:id="5424" w:author="Kaski Maiju" w:date="2024-09-26T12:01:00Z" w16du:dateUtc="2024-09-26T09:01:00Z"/>
          <w:rFonts w:ascii="Calibri" w:eastAsia="Calibri" w:hAnsi="Calibri" w:cs="Times New Roman"/>
          <w:highlight w:val="yellow"/>
          <w:rPrChange w:id="5425" w:author="Kaski Maiju" w:date="2025-03-19T14:31:00Z" w16du:dateUtc="2025-03-19T12:31:00Z">
            <w:rPr>
              <w:del w:id="5426" w:author="Kaski Maiju" w:date="2024-09-26T12:01:00Z" w16du:dateUtc="2024-09-26T09:01:00Z"/>
              <w:rFonts w:ascii="Calibri" w:eastAsia="Calibri" w:hAnsi="Calibri" w:cs="Times New Roman"/>
            </w:rPr>
          </w:rPrChange>
        </w:rPr>
        <w:pPrChange w:id="5427" w:author="Kaski Maiju" w:date="2024-09-26T12:01:00Z" w16du:dateUtc="2024-09-26T09:01:00Z">
          <w:pPr>
            <w:spacing w:after="160" w:line="259" w:lineRule="auto"/>
            <w:ind w:left="2832" w:hanging="2832"/>
          </w:pPr>
        </w:pPrChange>
      </w:pPr>
      <w:del w:id="5428" w:author="Kaski Maiju" w:date="2024-09-26T12:01:00Z" w16du:dateUtc="2024-09-26T09:01:00Z">
        <w:r w:rsidRPr="00144266" w:rsidDel="006C0517">
          <w:rPr>
            <w:rFonts w:ascii="Calibri" w:eastAsia="Calibri" w:hAnsi="Calibri" w:cs="Times New Roman"/>
            <w:highlight w:val="yellow"/>
            <w:u w:val="single"/>
            <w:rPrChange w:id="5429" w:author="Kaski Maiju" w:date="2025-03-19T14:31:00Z" w16du:dateUtc="2025-03-19T12:31:00Z">
              <w:rPr>
                <w:rFonts w:ascii="Calibri" w:eastAsia="Calibri" w:hAnsi="Calibri" w:cs="Times New Roman"/>
                <w:u w:val="single"/>
              </w:rPr>
            </w:rPrChange>
          </w:rPr>
          <w:delText>Description:</w:delText>
        </w:r>
        <w:r w:rsidRPr="00144266" w:rsidDel="006C0517">
          <w:rPr>
            <w:rFonts w:ascii="Calibri" w:eastAsia="Calibri" w:hAnsi="Calibri" w:cs="Times New Roman"/>
            <w:highlight w:val="yellow"/>
            <w:rPrChange w:id="5430"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431" w:author="Kaski Maiju" w:date="2025-03-19T14:31:00Z" w16du:dateUtc="2025-03-19T12:31:00Z">
              <w:rPr>
                <w:rFonts w:ascii="Calibri" w:eastAsia="Calibri" w:hAnsi="Calibri" w:cs="Times New Roman"/>
              </w:rPr>
            </w:rPrChange>
          </w:rPr>
          <w:tab/>
          <w:delText>VTS send information when vessel violates the rules in the VTS area, such as  COLREG 10 and VTS act</w:delText>
        </w:r>
      </w:del>
    </w:p>
    <w:p w14:paraId="3E22B9B5" w14:textId="6C5EFD00" w:rsidR="0031508E" w:rsidRPr="00144266" w:rsidDel="006C0517" w:rsidRDefault="0031508E">
      <w:pPr>
        <w:rPr>
          <w:del w:id="5432" w:author="Kaski Maiju" w:date="2024-09-26T12:01:00Z" w16du:dateUtc="2024-09-26T09:01:00Z"/>
          <w:rFonts w:ascii="Calibri" w:eastAsia="Calibri" w:hAnsi="Calibri" w:cs="Times New Roman"/>
          <w:highlight w:val="yellow"/>
          <w:rPrChange w:id="5433" w:author="Kaski Maiju" w:date="2025-03-19T14:31:00Z" w16du:dateUtc="2025-03-19T12:31:00Z">
            <w:rPr>
              <w:del w:id="5434" w:author="Kaski Maiju" w:date="2024-09-26T12:01:00Z" w16du:dateUtc="2024-09-26T09:01:00Z"/>
              <w:rFonts w:ascii="Calibri" w:eastAsia="Calibri" w:hAnsi="Calibri" w:cs="Times New Roman"/>
            </w:rPr>
          </w:rPrChange>
        </w:rPr>
        <w:pPrChange w:id="5435" w:author="Kaski Maiju" w:date="2024-09-26T12:01:00Z" w16du:dateUtc="2024-09-26T09:01:00Z">
          <w:pPr>
            <w:spacing w:after="160" w:line="259" w:lineRule="auto"/>
          </w:pPr>
        </w:pPrChange>
      </w:pPr>
      <w:del w:id="5436" w:author="Kaski Maiju" w:date="2024-09-26T12:01:00Z" w16du:dateUtc="2024-09-26T09:01:00Z">
        <w:r w:rsidRPr="00144266" w:rsidDel="006C0517">
          <w:rPr>
            <w:rFonts w:ascii="Calibri" w:eastAsia="Calibri" w:hAnsi="Calibri" w:cs="Times New Roman"/>
            <w:highlight w:val="yellow"/>
            <w:u w:val="single"/>
            <w:rPrChange w:id="5437" w:author="Kaski Maiju" w:date="2025-03-19T14:31:00Z" w16du:dateUtc="2025-03-19T12:31:00Z">
              <w:rPr>
                <w:rFonts w:ascii="Calibri" w:eastAsia="Calibri" w:hAnsi="Calibri" w:cs="Times New Roman"/>
                <w:u w:val="single"/>
              </w:rPr>
            </w:rPrChange>
          </w:rPr>
          <w:delText>Actors:</w:delText>
        </w:r>
        <w:r w:rsidRPr="00144266" w:rsidDel="006C0517">
          <w:rPr>
            <w:rFonts w:ascii="Calibri" w:eastAsia="Calibri" w:hAnsi="Calibri" w:cs="Times New Roman"/>
            <w:highlight w:val="yellow"/>
            <w:rPrChange w:id="5438"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439"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440" w:author="Kaski Maiju" w:date="2025-03-19T14:31:00Z" w16du:dateUtc="2025-03-19T12:31:00Z">
              <w:rPr>
                <w:rFonts w:ascii="Calibri" w:eastAsia="Calibri" w:hAnsi="Calibri" w:cs="Times New Roman"/>
              </w:rPr>
            </w:rPrChange>
          </w:rPr>
          <w:tab/>
        </w:r>
        <w:r w:rsidR="00866600" w:rsidRPr="00144266" w:rsidDel="006C0517">
          <w:rPr>
            <w:rFonts w:ascii="Calibri" w:eastAsia="Calibri" w:hAnsi="Calibri" w:cs="Times New Roman"/>
            <w:highlight w:val="yellow"/>
            <w:rPrChange w:id="5441" w:author="Kaski Maiju" w:date="2025-03-19T14:31:00Z" w16du:dateUtc="2025-03-19T12:31:00Z">
              <w:rPr>
                <w:rFonts w:ascii="Calibri" w:eastAsia="Calibri" w:hAnsi="Calibri" w:cs="Times New Roman"/>
              </w:rPr>
            </w:rPrChange>
          </w:rPr>
          <w:tab/>
        </w:r>
        <w:r w:rsidR="00866600" w:rsidRPr="00144266" w:rsidDel="006C0517">
          <w:rPr>
            <w:rFonts w:ascii="Calibri" w:eastAsia="Calibri" w:hAnsi="Calibri" w:cs="Times New Roman"/>
            <w:highlight w:val="yellow"/>
            <w:rPrChange w:id="5442"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443" w:author="Kaski Maiju" w:date="2025-03-19T14:31:00Z" w16du:dateUtc="2025-03-19T12:31:00Z">
              <w:rPr>
                <w:rFonts w:ascii="Calibri" w:eastAsia="Calibri" w:hAnsi="Calibri" w:cs="Times New Roman"/>
              </w:rPr>
            </w:rPrChange>
          </w:rPr>
          <w:delText xml:space="preserve">Mariner, ECDIS/ECS, VTS </w:delText>
        </w:r>
      </w:del>
    </w:p>
    <w:p w14:paraId="553B2AFF" w14:textId="68D6AB0C" w:rsidR="0031508E" w:rsidRPr="00144266" w:rsidDel="006C0517" w:rsidRDefault="0031508E">
      <w:pPr>
        <w:rPr>
          <w:del w:id="5444" w:author="Kaski Maiju" w:date="2024-09-26T12:01:00Z" w16du:dateUtc="2024-09-26T09:01:00Z"/>
          <w:rFonts w:ascii="Calibri" w:eastAsia="Calibri" w:hAnsi="Calibri" w:cs="Times New Roman"/>
          <w:highlight w:val="yellow"/>
          <w:rPrChange w:id="5445" w:author="Kaski Maiju" w:date="2025-03-19T14:31:00Z" w16du:dateUtc="2025-03-19T12:31:00Z">
            <w:rPr>
              <w:del w:id="5446" w:author="Kaski Maiju" w:date="2024-09-26T12:01:00Z" w16du:dateUtc="2024-09-26T09:01:00Z"/>
              <w:rFonts w:ascii="Calibri" w:eastAsia="Calibri" w:hAnsi="Calibri" w:cs="Times New Roman"/>
            </w:rPr>
          </w:rPrChange>
        </w:rPr>
        <w:pPrChange w:id="5447" w:author="Kaski Maiju" w:date="2024-09-26T12:01:00Z" w16du:dateUtc="2024-09-26T09:01:00Z">
          <w:pPr>
            <w:spacing w:after="160" w:line="259" w:lineRule="auto"/>
          </w:pPr>
        </w:pPrChange>
      </w:pPr>
      <w:del w:id="5448" w:author="Kaski Maiju" w:date="2024-09-26T12:01:00Z" w16du:dateUtc="2024-09-26T09:01:00Z">
        <w:r w:rsidRPr="00144266" w:rsidDel="006C0517">
          <w:rPr>
            <w:rFonts w:ascii="Calibri" w:eastAsia="Calibri" w:hAnsi="Calibri" w:cs="Times New Roman"/>
            <w:highlight w:val="yellow"/>
            <w:u w:val="single"/>
            <w:rPrChange w:id="5449" w:author="Kaski Maiju" w:date="2025-03-19T14:31:00Z" w16du:dateUtc="2025-03-19T12:31:00Z">
              <w:rPr>
                <w:rFonts w:ascii="Calibri" w:eastAsia="Calibri" w:hAnsi="Calibri" w:cs="Times New Roman"/>
                <w:u w:val="single"/>
              </w:rPr>
            </w:rPrChange>
          </w:rPr>
          <w:delText>Frequency of Use</w:delText>
        </w:r>
        <w:r w:rsidRPr="00144266" w:rsidDel="006C0517">
          <w:rPr>
            <w:rFonts w:ascii="Calibri" w:eastAsia="Calibri" w:hAnsi="Calibri" w:cs="Times New Roman"/>
            <w:highlight w:val="yellow"/>
            <w:rPrChange w:id="5450"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451" w:author="Kaski Maiju" w:date="2025-03-19T14:31:00Z" w16du:dateUtc="2025-03-19T12:31:00Z">
              <w:rPr>
                <w:rFonts w:ascii="Calibri" w:eastAsia="Calibri" w:hAnsi="Calibri" w:cs="Times New Roman"/>
              </w:rPr>
            </w:rPrChange>
          </w:rPr>
          <w:tab/>
        </w:r>
      </w:del>
    </w:p>
    <w:p w14:paraId="59ED5519" w14:textId="1E3C5EF6" w:rsidR="0031508E" w:rsidRPr="00144266" w:rsidDel="006C0517" w:rsidRDefault="0031508E">
      <w:pPr>
        <w:rPr>
          <w:del w:id="5452" w:author="Kaski Maiju" w:date="2024-09-26T12:01:00Z" w16du:dateUtc="2024-09-26T09:01:00Z"/>
          <w:rFonts w:ascii="Calibri" w:eastAsia="Calibri" w:hAnsi="Calibri" w:cs="Times New Roman"/>
          <w:highlight w:val="yellow"/>
          <w:rPrChange w:id="5453" w:author="Kaski Maiju" w:date="2025-03-19T14:31:00Z" w16du:dateUtc="2025-03-19T12:31:00Z">
            <w:rPr>
              <w:del w:id="5454" w:author="Kaski Maiju" w:date="2024-09-26T12:01:00Z" w16du:dateUtc="2024-09-26T09:01:00Z"/>
              <w:rFonts w:ascii="Calibri" w:eastAsia="Calibri" w:hAnsi="Calibri" w:cs="Times New Roman"/>
            </w:rPr>
          </w:rPrChange>
        </w:rPr>
        <w:pPrChange w:id="5455" w:author="Kaski Maiju" w:date="2024-09-26T12:01:00Z" w16du:dateUtc="2024-09-26T09:01:00Z">
          <w:pPr>
            <w:spacing w:after="160" w:line="259" w:lineRule="auto"/>
            <w:ind w:left="2608" w:hanging="2608"/>
          </w:pPr>
        </w:pPrChange>
      </w:pPr>
      <w:del w:id="5456" w:author="Kaski Maiju" w:date="2024-09-26T12:01:00Z" w16du:dateUtc="2024-09-26T09:01:00Z">
        <w:r w:rsidRPr="00144266" w:rsidDel="006C0517">
          <w:rPr>
            <w:rFonts w:ascii="Calibri" w:eastAsia="Calibri" w:hAnsi="Calibri" w:cs="Times New Roman"/>
            <w:highlight w:val="yellow"/>
            <w:u w:val="single"/>
            <w:rPrChange w:id="5457" w:author="Kaski Maiju" w:date="2025-03-19T14:31:00Z" w16du:dateUtc="2025-03-19T12:31:00Z">
              <w:rPr>
                <w:rFonts w:ascii="Calibri" w:eastAsia="Calibri" w:hAnsi="Calibri" w:cs="Times New Roman"/>
                <w:u w:val="single"/>
              </w:rPr>
            </w:rPrChange>
          </w:rPr>
          <w:delText>Pre-conditions</w:delText>
        </w:r>
        <w:r w:rsidRPr="00144266" w:rsidDel="006C0517">
          <w:rPr>
            <w:rFonts w:ascii="Calibri" w:eastAsia="Calibri" w:hAnsi="Calibri" w:cs="Times New Roman"/>
            <w:highlight w:val="yellow"/>
            <w:rPrChange w:id="5458"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459" w:author="Kaski Maiju" w:date="2025-03-19T14:31:00Z" w16du:dateUtc="2025-03-19T12:31:00Z">
              <w:rPr>
                <w:rFonts w:ascii="Calibri" w:eastAsia="Calibri" w:hAnsi="Calibri" w:cs="Times New Roman"/>
              </w:rPr>
            </w:rPrChange>
          </w:rPr>
          <w:tab/>
        </w:r>
      </w:del>
    </w:p>
    <w:p w14:paraId="00E67F78" w14:textId="13B6D1BC" w:rsidR="0031508E" w:rsidRPr="00144266" w:rsidDel="006C0517" w:rsidRDefault="0031508E">
      <w:pPr>
        <w:rPr>
          <w:del w:id="5460" w:author="Kaski Maiju" w:date="2024-09-26T12:01:00Z" w16du:dateUtc="2024-09-26T09:01:00Z"/>
          <w:rFonts w:ascii="Calibri" w:eastAsia="Calibri" w:hAnsi="Calibri" w:cs="Times New Roman"/>
          <w:highlight w:val="yellow"/>
          <w:rPrChange w:id="5461" w:author="Kaski Maiju" w:date="2025-03-19T14:31:00Z" w16du:dateUtc="2025-03-19T12:31:00Z">
            <w:rPr>
              <w:del w:id="5462" w:author="Kaski Maiju" w:date="2024-09-26T12:01:00Z" w16du:dateUtc="2024-09-26T09:01:00Z"/>
              <w:rFonts w:ascii="Calibri" w:eastAsia="Calibri" w:hAnsi="Calibri" w:cs="Times New Roman"/>
            </w:rPr>
          </w:rPrChange>
        </w:rPr>
        <w:pPrChange w:id="5463" w:author="Kaski Maiju" w:date="2024-09-26T12:01:00Z" w16du:dateUtc="2024-09-26T09:01:00Z">
          <w:pPr>
            <w:spacing w:after="160" w:line="259" w:lineRule="auto"/>
          </w:pPr>
        </w:pPrChange>
      </w:pPr>
      <w:del w:id="5464" w:author="Kaski Maiju" w:date="2024-09-26T12:01:00Z" w16du:dateUtc="2024-09-26T09:01:00Z">
        <w:r w:rsidRPr="00144266" w:rsidDel="006C0517">
          <w:rPr>
            <w:rFonts w:ascii="Calibri" w:eastAsia="Calibri" w:hAnsi="Calibri" w:cs="Times New Roman"/>
            <w:highlight w:val="yellow"/>
            <w:u w:val="single"/>
            <w:rPrChange w:id="5465" w:author="Kaski Maiju" w:date="2025-03-19T14:31:00Z" w16du:dateUtc="2025-03-19T12:31:00Z">
              <w:rPr>
                <w:rFonts w:ascii="Calibri" w:eastAsia="Calibri" w:hAnsi="Calibri" w:cs="Times New Roman"/>
                <w:u w:val="single"/>
              </w:rPr>
            </w:rPrChange>
          </w:rPr>
          <w:delText>Ordinary Sequence:</w:delText>
        </w:r>
        <w:r w:rsidRPr="00144266" w:rsidDel="006C0517">
          <w:rPr>
            <w:rFonts w:ascii="Calibri" w:eastAsia="Calibri" w:hAnsi="Calibri" w:cs="Times New Roman"/>
            <w:highlight w:val="yellow"/>
            <w:rPrChange w:id="5466"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467" w:author="Kaski Maiju" w:date="2025-03-19T14:31:00Z" w16du:dateUtc="2025-03-19T12:31:00Z">
              <w:rPr>
                <w:rFonts w:ascii="Calibri" w:eastAsia="Calibri" w:hAnsi="Calibri" w:cs="Times New Roman"/>
              </w:rPr>
            </w:rPrChange>
          </w:rPr>
          <w:tab/>
        </w:r>
      </w:del>
    </w:p>
    <w:p w14:paraId="25B4DAD7" w14:textId="584CB44C" w:rsidR="0031508E" w:rsidRPr="00144266" w:rsidDel="006C0517" w:rsidRDefault="0031508E">
      <w:pPr>
        <w:rPr>
          <w:del w:id="5468" w:author="Kaski Maiju" w:date="2024-09-26T12:01:00Z" w16du:dateUtc="2024-09-26T09:01:00Z"/>
          <w:rFonts w:ascii="Calibri" w:eastAsia="Calibri" w:hAnsi="Calibri" w:cs="Times New Roman"/>
          <w:highlight w:val="yellow"/>
          <w:rPrChange w:id="5469" w:author="Kaski Maiju" w:date="2025-03-19T14:31:00Z" w16du:dateUtc="2025-03-19T12:31:00Z">
            <w:rPr>
              <w:del w:id="5470" w:author="Kaski Maiju" w:date="2024-09-26T12:01:00Z" w16du:dateUtc="2024-09-26T09:01:00Z"/>
              <w:rFonts w:ascii="Calibri" w:eastAsia="Calibri" w:hAnsi="Calibri" w:cs="Times New Roman"/>
            </w:rPr>
          </w:rPrChange>
        </w:rPr>
        <w:pPrChange w:id="5471" w:author="Kaski Maiju" w:date="2024-09-26T12:01:00Z" w16du:dateUtc="2024-09-26T09:01:00Z">
          <w:pPr>
            <w:spacing w:after="160" w:line="259" w:lineRule="auto"/>
          </w:pPr>
        </w:pPrChange>
      </w:pPr>
      <w:del w:id="5472" w:author="Kaski Maiju" w:date="2024-09-26T12:01:00Z" w16du:dateUtc="2024-09-26T09:01:00Z">
        <w:r w:rsidRPr="00144266" w:rsidDel="006C0517">
          <w:rPr>
            <w:rFonts w:ascii="Calibri" w:eastAsia="Calibri" w:hAnsi="Calibri" w:cs="Times New Roman"/>
            <w:highlight w:val="yellow"/>
            <w:u w:val="single"/>
            <w:rPrChange w:id="5473" w:author="Kaski Maiju" w:date="2025-03-19T14:31:00Z" w16du:dateUtc="2025-03-19T12:31:00Z">
              <w:rPr>
                <w:rFonts w:ascii="Calibri" w:eastAsia="Calibri" w:hAnsi="Calibri" w:cs="Times New Roman"/>
                <w:u w:val="single"/>
              </w:rPr>
            </w:rPrChange>
          </w:rPr>
          <w:delText>Post-conditions</w:delText>
        </w:r>
        <w:r w:rsidRPr="00144266" w:rsidDel="006C0517">
          <w:rPr>
            <w:rFonts w:ascii="Calibri" w:eastAsia="Calibri" w:hAnsi="Calibri" w:cs="Times New Roman"/>
            <w:highlight w:val="yellow"/>
            <w:rPrChange w:id="5474" w:author="Kaski Maiju" w:date="2025-03-19T14:31:00Z" w16du:dateUtc="2025-03-19T12:31:00Z">
              <w:rPr>
                <w:rFonts w:ascii="Calibri" w:eastAsia="Calibri" w:hAnsi="Calibri" w:cs="Times New Roman"/>
              </w:rPr>
            </w:rPrChange>
          </w:rPr>
          <w:delText>:</w:delText>
        </w:r>
        <w:r w:rsidRPr="00144266" w:rsidDel="006C0517">
          <w:rPr>
            <w:rFonts w:ascii="Calibri" w:eastAsia="Calibri" w:hAnsi="Calibri" w:cs="Times New Roman"/>
            <w:highlight w:val="yellow"/>
            <w:rPrChange w:id="5475" w:author="Kaski Maiju" w:date="2025-03-19T14:31:00Z" w16du:dateUtc="2025-03-19T12:31:00Z">
              <w:rPr>
                <w:rFonts w:ascii="Calibri" w:eastAsia="Calibri" w:hAnsi="Calibri" w:cs="Times New Roman"/>
              </w:rPr>
            </w:rPrChange>
          </w:rPr>
          <w:tab/>
        </w:r>
      </w:del>
    </w:p>
    <w:p w14:paraId="4998DBA3" w14:textId="50536534" w:rsidR="008F33E4" w:rsidRPr="00144266" w:rsidDel="006C0517" w:rsidRDefault="008F33E4">
      <w:pPr>
        <w:rPr>
          <w:del w:id="5476" w:author="Kaski Maiju" w:date="2024-09-26T12:01:00Z" w16du:dateUtc="2024-09-26T09:01:00Z"/>
          <w:highlight w:val="yellow"/>
          <w:rPrChange w:id="5477" w:author="Kaski Maiju" w:date="2025-03-19T14:31:00Z" w16du:dateUtc="2025-03-19T12:31:00Z">
            <w:rPr>
              <w:del w:id="5478" w:author="Kaski Maiju" w:date="2024-09-26T12:01:00Z" w16du:dateUtc="2024-09-26T09:01:00Z"/>
            </w:rPr>
          </w:rPrChange>
        </w:rPr>
        <w:pPrChange w:id="5479" w:author="Kaski Maiju" w:date="2024-09-26T12:01:00Z" w16du:dateUtc="2024-09-26T09:01:00Z">
          <w:pPr>
            <w:pBdr>
              <w:bottom w:val="single" w:sz="6" w:space="9" w:color="auto"/>
            </w:pBdr>
          </w:pPr>
        </w:pPrChange>
      </w:pPr>
      <w:del w:id="5480" w:author="Kaski Maiju" w:date="2024-09-26T12:01:00Z" w16du:dateUtc="2024-09-26T09:01:00Z">
        <w:r w:rsidRPr="00144266" w:rsidDel="006C0517">
          <w:rPr>
            <w:highlight w:val="yellow"/>
            <w:rPrChange w:id="5481" w:author="Kaski Maiju" w:date="2025-03-19T14:31:00Z" w16du:dateUtc="2025-03-19T12:31:00Z">
              <w:rPr/>
            </w:rPrChange>
          </w:rPr>
          <w:tab/>
          <w:delText xml:space="preserve"> </w:delText>
        </w:r>
      </w:del>
    </w:p>
    <w:p w14:paraId="082EDF20" w14:textId="0056753F" w:rsidR="008F33E4" w:rsidRPr="00144266" w:rsidDel="006C0517" w:rsidRDefault="008F33E4">
      <w:pPr>
        <w:rPr>
          <w:ins w:id="5482" w:author="Remi Hoeve [2]" w:date="2024-03-13T09:53:00Z"/>
          <w:del w:id="5483" w:author="Kaski Maiju" w:date="2024-09-26T12:01:00Z" w16du:dateUtc="2024-09-26T09:01:00Z"/>
          <w:b/>
          <w:bCs/>
          <w:highlight w:val="yellow"/>
          <w:rPrChange w:id="5484" w:author="Kaski Maiju" w:date="2025-03-19T14:31:00Z" w16du:dateUtc="2025-03-19T12:31:00Z">
            <w:rPr>
              <w:ins w:id="5485" w:author="Remi Hoeve [2]" w:date="2024-03-13T09:53:00Z"/>
              <w:del w:id="5486" w:author="Kaski Maiju" w:date="2024-09-26T12:01:00Z" w16du:dateUtc="2024-09-26T09:01:00Z"/>
              <w:b/>
              <w:bCs/>
            </w:rPr>
          </w:rPrChange>
        </w:rPr>
      </w:pPr>
      <w:del w:id="5487" w:author="Kaski Maiju" w:date="2024-09-26T12:01:00Z" w16du:dateUtc="2024-09-26T09:01:00Z">
        <w:r w:rsidRPr="00144266" w:rsidDel="006C0517">
          <w:rPr>
            <w:b/>
            <w:bCs/>
            <w:highlight w:val="yellow"/>
            <w:rPrChange w:id="5488" w:author="Kaski Maiju" w:date="2025-03-19T14:31:00Z" w16du:dateUtc="2025-03-19T12:31:00Z">
              <w:rPr>
                <w:b/>
                <w:bCs/>
              </w:rPr>
            </w:rPrChange>
          </w:rPr>
          <w:br w:type="page"/>
        </w:r>
      </w:del>
    </w:p>
    <w:p w14:paraId="29017A21" w14:textId="0FDCACDC" w:rsidR="00946173" w:rsidRPr="00144266" w:rsidDel="006C0517" w:rsidRDefault="00946173">
      <w:pPr>
        <w:rPr>
          <w:del w:id="5489" w:author="Kaski Maiju" w:date="2024-09-26T12:01:00Z" w16du:dateUtc="2024-09-26T09:01:00Z"/>
          <w:b/>
          <w:bCs/>
          <w:highlight w:val="yellow"/>
          <w:rPrChange w:id="5490" w:author="Kaski Maiju" w:date="2025-03-19T14:31:00Z" w16du:dateUtc="2025-03-19T12:31:00Z">
            <w:rPr>
              <w:del w:id="5491" w:author="Kaski Maiju" w:date="2024-09-26T12:01:00Z" w16du:dateUtc="2024-09-26T09:01:00Z"/>
              <w:b/>
              <w:bCs/>
            </w:rPr>
          </w:rPrChange>
        </w:rPr>
      </w:pPr>
    </w:p>
    <w:p w14:paraId="0932791D" w14:textId="750C7753" w:rsidR="008F33E4" w:rsidRPr="00144266" w:rsidDel="006C0517" w:rsidRDefault="008F33E4">
      <w:pPr>
        <w:rPr>
          <w:del w:id="5492" w:author="Kaski Maiju" w:date="2024-09-26T12:01:00Z" w16du:dateUtc="2024-09-26T09:01:00Z"/>
          <w:b/>
          <w:bCs/>
          <w:highlight w:val="yellow"/>
          <w:rPrChange w:id="5493" w:author="Kaski Maiju" w:date="2025-03-19T14:31:00Z" w16du:dateUtc="2025-03-19T12:31:00Z">
            <w:rPr>
              <w:del w:id="5494" w:author="Kaski Maiju" w:date="2024-09-26T12:01:00Z" w16du:dateUtc="2024-09-26T09:01:00Z"/>
              <w:b/>
              <w:bCs/>
            </w:rPr>
          </w:rPrChange>
        </w:rPr>
      </w:pPr>
      <w:del w:id="5495" w:author="Kaski Maiju" w:date="2024-09-26T12:01:00Z" w16du:dateUtc="2024-09-26T09:01:00Z">
        <w:r w:rsidRPr="00144266" w:rsidDel="006C0517">
          <w:rPr>
            <w:b/>
            <w:bCs/>
            <w:highlight w:val="yellow"/>
            <w:rPrChange w:id="5496" w:author="Kaski Maiju" w:date="2025-03-19T14:31:00Z" w16du:dateUtc="2025-03-19T12:31:00Z">
              <w:rPr>
                <w:b/>
                <w:bCs/>
              </w:rPr>
            </w:rPrChange>
          </w:rPr>
          <w:delText>Use Case 9</w:delText>
        </w:r>
      </w:del>
    </w:p>
    <w:p w14:paraId="705D00A2" w14:textId="5E3C7C97" w:rsidR="008F33E4" w:rsidRPr="00144266" w:rsidDel="006C0517" w:rsidRDefault="008F33E4">
      <w:pPr>
        <w:rPr>
          <w:del w:id="5497" w:author="Kaski Maiju" w:date="2024-09-26T12:01:00Z" w16du:dateUtc="2024-09-26T09:01:00Z"/>
          <w:highlight w:val="yellow"/>
          <w:rPrChange w:id="5498" w:author="Kaski Maiju" w:date="2025-03-19T14:31:00Z" w16du:dateUtc="2025-03-19T12:31:00Z">
            <w:rPr>
              <w:del w:id="5499" w:author="Kaski Maiju" w:date="2024-09-26T12:01:00Z" w16du:dateUtc="2024-09-26T09:01:00Z"/>
            </w:rPr>
          </w:rPrChange>
        </w:rPr>
      </w:pPr>
      <w:del w:id="5500" w:author="Kaski Maiju" w:date="2024-09-26T12:01:00Z" w16du:dateUtc="2024-09-26T09:01:00Z">
        <w:r w:rsidRPr="00144266" w:rsidDel="006C0517">
          <w:rPr>
            <w:highlight w:val="yellow"/>
            <w:u w:val="single"/>
            <w:rPrChange w:id="5501" w:author="Kaski Maiju" w:date="2025-03-19T14:31:00Z" w16du:dateUtc="2025-03-19T12:31:00Z">
              <w:rPr>
                <w:u w:val="single"/>
              </w:rPr>
            </w:rPrChange>
          </w:rPr>
          <w:delText>Use-case (name):</w:delText>
        </w:r>
        <w:r w:rsidRPr="00144266" w:rsidDel="006C0517">
          <w:rPr>
            <w:highlight w:val="yellow"/>
            <w:rPrChange w:id="5502" w:author="Kaski Maiju" w:date="2025-03-19T14:31:00Z" w16du:dateUtc="2025-03-19T12:31:00Z">
              <w:rPr/>
            </w:rPrChange>
          </w:rPr>
          <w:delText xml:space="preserve"> </w:delText>
        </w:r>
        <w:r w:rsidRPr="00144266" w:rsidDel="006C0517">
          <w:rPr>
            <w:highlight w:val="yellow"/>
            <w:rPrChange w:id="5503" w:author="Kaski Maiju" w:date="2025-03-19T14:31:00Z" w16du:dateUtc="2025-03-19T12:31:00Z">
              <w:rPr/>
            </w:rPrChange>
          </w:rPr>
          <w:tab/>
        </w:r>
        <w:r w:rsidRPr="00144266" w:rsidDel="006C0517">
          <w:rPr>
            <w:highlight w:val="yellow"/>
            <w:rPrChange w:id="5504" w:author="Kaski Maiju" w:date="2025-03-19T14:31:00Z" w16du:dateUtc="2025-03-19T12:31:00Z">
              <w:rPr/>
            </w:rPrChange>
          </w:rPr>
          <w:tab/>
          <w:delText xml:space="preserve">Sharing vessel intention by (intended) tracks (up to 10 min) </w:delText>
        </w:r>
      </w:del>
    </w:p>
    <w:p w14:paraId="3B0CD195" w14:textId="51848A97" w:rsidR="008F33E4" w:rsidRPr="00144266" w:rsidDel="006C0517" w:rsidRDefault="008F33E4">
      <w:pPr>
        <w:rPr>
          <w:del w:id="5505" w:author="Kaski Maiju" w:date="2024-09-26T12:01:00Z" w16du:dateUtc="2024-09-26T09:01:00Z"/>
          <w:highlight w:val="yellow"/>
          <w:rPrChange w:id="5506" w:author="Kaski Maiju" w:date="2025-03-19T14:31:00Z" w16du:dateUtc="2025-03-19T12:31:00Z">
            <w:rPr>
              <w:del w:id="5507" w:author="Kaski Maiju" w:date="2024-09-26T12:01:00Z" w16du:dateUtc="2024-09-26T09:01:00Z"/>
            </w:rPr>
          </w:rPrChange>
        </w:rPr>
      </w:pPr>
    </w:p>
    <w:p w14:paraId="3AEE4269" w14:textId="7F35379E" w:rsidR="008F33E4" w:rsidRPr="00144266" w:rsidDel="006C0517" w:rsidRDefault="008F33E4">
      <w:pPr>
        <w:rPr>
          <w:del w:id="5508" w:author="Kaski Maiju" w:date="2024-09-26T12:01:00Z" w16du:dateUtc="2024-09-26T09:01:00Z"/>
          <w:highlight w:val="yellow"/>
          <w:rPrChange w:id="5509" w:author="Kaski Maiju" w:date="2025-03-19T14:31:00Z" w16du:dateUtc="2025-03-19T12:31:00Z">
            <w:rPr>
              <w:del w:id="5510" w:author="Kaski Maiju" w:date="2024-09-26T12:01:00Z" w16du:dateUtc="2024-09-26T09:01:00Z"/>
            </w:rPr>
          </w:rPrChange>
        </w:rPr>
        <w:pPrChange w:id="5511" w:author="Kaski Maiju" w:date="2024-09-26T12:01:00Z" w16du:dateUtc="2024-09-26T09:01:00Z">
          <w:pPr>
            <w:ind w:left="2832" w:hanging="2832"/>
          </w:pPr>
        </w:pPrChange>
      </w:pPr>
      <w:del w:id="5512" w:author="Kaski Maiju" w:date="2024-09-26T12:01:00Z" w16du:dateUtc="2024-09-26T09:01:00Z">
        <w:r w:rsidRPr="00144266" w:rsidDel="006C0517">
          <w:rPr>
            <w:highlight w:val="yellow"/>
            <w:u w:val="single"/>
            <w:rPrChange w:id="5513" w:author="Kaski Maiju" w:date="2025-03-19T14:31:00Z" w16du:dateUtc="2025-03-19T12:31:00Z">
              <w:rPr>
                <w:u w:val="single"/>
              </w:rPr>
            </w:rPrChange>
          </w:rPr>
          <w:delText>Description:</w:delText>
        </w:r>
        <w:r w:rsidRPr="00144266" w:rsidDel="006C0517">
          <w:rPr>
            <w:highlight w:val="yellow"/>
            <w:rPrChange w:id="5514" w:author="Kaski Maiju" w:date="2025-03-19T14:31:00Z" w16du:dateUtc="2025-03-19T12:31:00Z">
              <w:rPr/>
            </w:rPrChange>
          </w:rPr>
          <w:delText xml:space="preserve"> </w:delText>
        </w:r>
        <w:r w:rsidRPr="00144266" w:rsidDel="006C0517">
          <w:rPr>
            <w:highlight w:val="yellow"/>
            <w:rPrChange w:id="5515" w:author="Kaski Maiju" w:date="2025-03-19T14:31:00Z" w16du:dateUtc="2025-03-19T12:31:00Z">
              <w:rPr/>
            </w:rPrChange>
          </w:rPr>
          <w:tab/>
          <w:delText xml:space="preserve">VTS sends the intended/expected track that vessel will sail in its area based on the (intended) trackpilot data of vessels and/or (expected) prediction by historical behaviour. </w:delText>
        </w:r>
      </w:del>
    </w:p>
    <w:p w14:paraId="1CCF3FB5" w14:textId="37A3A335" w:rsidR="008F33E4" w:rsidRPr="00144266" w:rsidDel="006C0517" w:rsidRDefault="008F33E4">
      <w:pPr>
        <w:rPr>
          <w:del w:id="5516" w:author="Kaski Maiju" w:date="2024-09-26T12:01:00Z" w16du:dateUtc="2024-09-26T09:01:00Z"/>
          <w:highlight w:val="yellow"/>
          <w:rPrChange w:id="5517" w:author="Kaski Maiju" w:date="2025-03-19T14:31:00Z" w16du:dateUtc="2025-03-19T12:31:00Z">
            <w:rPr>
              <w:del w:id="5518" w:author="Kaski Maiju" w:date="2024-09-26T12:01:00Z" w16du:dateUtc="2024-09-26T09:01:00Z"/>
            </w:rPr>
          </w:rPrChange>
        </w:rPr>
        <w:pPrChange w:id="5519" w:author="Kaski Maiju" w:date="2024-09-26T12:01:00Z" w16du:dateUtc="2024-09-26T09:01:00Z">
          <w:pPr>
            <w:ind w:left="2832" w:hanging="2832"/>
          </w:pPr>
        </w:pPrChange>
      </w:pPr>
    </w:p>
    <w:p w14:paraId="61767DD9" w14:textId="77D5B1E5" w:rsidR="008F33E4" w:rsidRPr="00144266" w:rsidDel="006C0517" w:rsidRDefault="008F33E4">
      <w:pPr>
        <w:rPr>
          <w:del w:id="5520" w:author="Kaski Maiju" w:date="2024-09-26T12:01:00Z" w16du:dateUtc="2024-09-26T09:01:00Z"/>
          <w:highlight w:val="yellow"/>
          <w:rPrChange w:id="5521" w:author="Kaski Maiju" w:date="2025-03-19T14:31:00Z" w16du:dateUtc="2025-03-19T12:31:00Z">
            <w:rPr>
              <w:del w:id="5522" w:author="Kaski Maiju" w:date="2024-09-26T12:01:00Z" w16du:dateUtc="2024-09-26T09:01:00Z"/>
            </w:rPr>
          </w:rPrChange>
        </w:rPr>
      </w:pPr>
      <w:del w:id="5523" w:author="Kaski Maiju" w:date="2024-09-26T12:01:00Z" w16du:dateUtc="2024-09-26T09:01:00Z">
        <w:r w:rsidRPr="00144266" w:rsidDel="006C0517">
          <w:rPr>
            <w:highlight w:val="yellow"/>
            <w:u w:val="single"/>
            <w:rPrChange w:id="5524" w:author="Kaski Maiju" w:date="2025-03-19T14:31:00Z" w16du:dateUtc="2025-03-19T12:31:00Z">
              <w:rPr>
                <w:u w:val="single"/>
              </w:rPr>
            </w:rPrChange>
          </w:rPr>
          <w:delText>Actors:</w:delText>
        </w:r>
        <w:r w:rsidRPr="00144266" w:rsidDel="006C0517">
          <w:rPr>
            <w:highlight w:val="yellow"/>
            <w:rPrChange w:id="5525" w:author="Kaski Maiju" w:date="2025-03-19T14:31:00Z" w16du:dateUtc="2025-03-19T12:31:00Z">
              <w:rPr/>
            </w:rPrChange>
          </w:rPr>
          <w:delText xml:space="preserve"> </w:delText>
        </w:r>
        <w:r w:rsidRPr="00144266" w:rsidDel="006C0517">
          <w:rPr>
            <w:highlight w:val="yellow"/>
            <w:rPrChange w:id="5526" w:author="Kaski Maiju" w:date="2025-03-19T14:31:00Z" w16du:dateUtc="2025-03-19T12:31:00Z">
              <w:rPr/>
            </w:rPrChange>
          </w:rPr>
          <w:tab/>
        </w:r>
        <w:r w:rsidRPr="00144266" w:rsidDel="006C0517">
          <w:rPr>
            <w:highlight w:val="yellow"/>
            <w:rPrChange w:id="5527" w:author="Kaski Maiju" w:date="2025-03-19T14:31:00Z" w16du:dateUtc="2025-03-19T12:31:00Z">
              <w:rPr/>
            </w:rPrChange>
          </w:rPr>
          <w:tab/>
        </w:r>
        <w:r w:rsidRPr="00144266" w:rsidDel="006C0517">
          <w:rPr>
            <w:highlight w:val="yellow"/>
            <w:rPrChange w:id="5528" w:author="Kaski Maiju" w:date="2025-03-19T14:31:00Z" w16du:dateUtc="2025-03-19T12:31:00Z">
              <w:rPr/>
            </w:rPrChange>
          </w:rPr>
          <w:tab/>
        </w:r>
        <w:r w:rsidRPr="00144266" w:rsidDel="006C0517">
          <w:rPr>
            <w:highlight w:val="yellow"/>
            <w:rPrChange w:id="5529" w:author="Kaski Maiju" w:date="2025-03-19T14:31:00Z" w16du:dateUtc="2025-03-19T12:31:00Z">
              <w:rPr/>
            </w:rPrChange>
          </w:rPr>
          <w:tab/>
          <w:delText xml:space="preserve">Mariner, ECDIS/ECS, VTS </w:delText>
        </w:r>
      </w:del>
    </w:p>
    <w:p w14:paraId="0224AEC0" w14:textId="5C16A80F" w:rsidR="008F33E4" w:rsidRPr="00144266" w:rsidDel="006C0517" w:rsidRDefault="008F33E4">
      <w:pPr>
        <w:rPr>
          <w:del w:id="5530" w:author="Kaski Maiju" w:date="2024-09-26T12:01:00Z" w16du:dateUtc="2024-09-26T09:01:00Z"/>
          <w:highlight w:val="yellow"/>
          <w:rPrChange w:id="5531" w:author="Kaski Maiju" w:date="2025-03-19T14:31:00Z" w16du:dateUtc="2025-03-19T12:31:00Z">
            <w:rPr>
              <w:del w:id="5532" w:author="Kaski Maiju" w:date="2024-09-26T12:01:00Z" w16du:dateUtc="2024-09-26T09:01:00Z"/>
            </w:rPr>
          </w:rPrChange>
        </w:rPr>
      </w:pPr>
    </w:p>
    <w:p w14:paraId="19C6E785" w14:textId="4110A5E1" w:rsidR="008F33E4" w:rsidRPr="00144266" w:rsidDel="006C0517" w:rsidRDefault="008F33E4">
      <w:pPr>
        <w:rPr>
          <w:del w:id="5533" w:author="Kaski Maiju" w:date="2024-09-26T12:01:00Z" w16du:dateUtc="2024-09-26T09:01:00Z"/>
          <w:highlight w:val="yellow"/>
          <w:rPrChange w:id="5534" w:author="Kaski Maiju" w:date="2025-03-19T14:31:00Z" w16du:dateUtc="2025-03-19T12:31:00Z">
            <w:rPr>
              <w:del w:id="5535" w:author="Kaski Maiju" w:date="2024-09-26T12:01:00Z" w16du:dateUtc="2024-09-26T09:01:00Z"/>
            </w:rPr>
          </w:rPrChange>
        </w:rPr>
        <w:pPrChange w:id="5536" w:author="Kaski Maiju" w:date="2024-09-26T12:01:00Z" w16du:dateUtc="2024-09-26T09:01:00Z">
          <w:pPr>
            <w:ind w:left="2832" w:hanging="2832"/>
          </w:pPr>
        </w:pPrChange>
      </w:pPr>
      <w:del w:id="5537" w:author="Kaski Maiju" w:date="2024-09-26T12:01:00Z" w16du:dateUtc="2024-09-26T09:01:00Z">
        <w:r w:rsidRPr="00144266" w:rsidDel="006C0517">
          <w:rPr>
            <w:highlight w:val="yellow"/>
            <w:u w:val="single"/>
            <w:rPrChange w:id="5538" w:author="Kaski Maiju" w:date="2025-03-19T14:31:00Z" w16du:dateUtc="2025-03-19T12:31:00Z">
              <w:rPr>
                <w:u w:val="single"/>
              </w:rPr>
            </w:rPrChange>
          </w:rPr>
          <w:delText>Frequency of Use</w:delText>
        </w:r>
        <w:r w:rsidRPr="00144266" w:rsidDel="006C0517">
          <w:rPr>
            <w:highlight w:val="yellow"/>
            <w:rPrChange w:id="5539" w:author="Kaski Maiju" w:date="2025-03-19T14:31:00Z" w16du:dateUtc="2025-03-19T12:31:00Z">
              <w:rPr/>
            </w:rPrChange>
          </w:rPr>
          <w:delText xml:space="preserve">: </w:delText>
        </w:r>
        <w:r w:rsidRPr="00144266" w:rsidDel="006C0517">
          <w:rPr>
            <w:highlight w:val="yellow"/>
            <w:rPrChange w:id="5540" w:author="Kaski Maiju" w:date="2025-03-19T14:31:00Z" w16du:dateUtc="2025-03-19T12:31:00Z">
              <w:rPr/>
            </w:rPrChange>
          </w:rPr>
          <w:tab/>
          <w:delText>Typically triggered once before vessel enters VTS area or leaves berth and the information is updated until leaves the VTS area.</w:delText>
        </w:r>
      </w:del>
    </w:p>
    <w:p w14:paraId="144E4798" w14:textId="36B8887F" w:rsidR="008F33E4" w:rsidRPr="00144266" w:rsidDel="006C0517" w:rsidRDefault="008F33E4">
      <w:pPr>
        <w:rPr>
          <w:del w:id="5541" w:author="Kaski Maiju" w:date="2024-09-26T12:01:00Z" w16du:dateUtc="2024-09-26T09:01:00Z"/>
          <w:highlight w:val="yellow"/>
          <w:rPrChange w:id="5542" w:author="Kaski Maiju" w:date="2025-03-19T14:31:00Z" w16du:dateUtc="2025-03-19T12:31:00Z">
            <w:rPr>
              <w:del w:id="5543" w:author="Kaski Maiju" w:date="2024-09-26T12:01:00Z" w16du:dateUtc="2024-09-26T09:01:00Z"/>
            </w:rPr>
          </w:rPrChange>
        </w:rPr>
        <w:pPrChange w:id="5544" w:author="Kaski Maiju" w:date="2024-09-26T12:01:00Z" w16du:dateUtc="2024-09-26T09:01:00Z">
          <w:pPr>
            <w:ind w:left="2832" w:hanging="2832"/>
          </w:pPr>
        </w:pPrChange>
      </w:pPr>
    </w:p>
    <w:p w14:paraId="25320608" w14:textId="22542883" w:rsidR="008F33E4" w:rsidRPr="00144266" w:rsidDel="006C0517" w:rsidRDefault="008F33E4">
      <w:pPr>
        <w:rPr>
          <w:del w:id="5545" w:author="Kaski Maiju" w:date="2024-09-26T12:01:00Z" w16du:dateUtc="2024-09-26T09:01:00Z"/>
          <w:highlight w:val="yellow"/>
          <w:rPrChange w:id="5546" w:author="Kaski Maiju" w:date="2025-03-19T14:31:00Z" w16du:dateUtc="2025-03-19T12:31:00Z">
            <w:rPr>
              <w:del w:id="5547" w:author="Kaski Maiju" w:date="2024-09-26T12:01:00Z" w16du:dateUtc="2024-09-26T09:01:00Z"/>
            </w:rPr>
          </w:rPrChange>
        </w:rPr>
        <w:pPrChange w:id="5548" w:author="Kaski Maiju" w:date="2024-09-26T12:01:00Z" w16du:dateUtc="2024-09-26T09:01:00Z">
          <w:pPr>
            <w:ind w:left="2832" w:hanging="2832"/>
          </w:pPr>
        </w:pPrChange>
      </w:pPr>
      <w:del w:id="5549" w:author="Kaski Maiju" w:date="2024-09-26T12:01:00Z" w16du:dateUtc="2024-09-26T09:01:00Z">
        <w:r w:rsidRPr="00144266" w:rsidDel="006C0517">
          <w:rPr>
            <w:highlight w:val="yellow"/>
            <w:u w:val="single"/>
            <w:rPrChange w:id="5550" w:author="Kaski Maiju" w:date="2025-03-19T14:31:00Z" w16du:dateUtc="2025-03-19T12:31:00Z">
              <w:rPr>
                <w:u w:val="single"/>
              </w:rPr>
            </w:rPrChange>
          </w:rPr>
          <w:delText>Pre-conditions</w:delText>
        </w:r>
        <w:r w:rsidRPr="00144266" w:rsidDel="006C0517">
          <w:rPr>
            <w:highlight w:val="yellow"/>
            <w:rPrChange w:id="5551" w:author="Kaski Maiju" w:date="2025-03-19T14:31:00Z" w16du:dateUtc="2025-03-19T12:31:00Z">
              <w:rPr/>
            </w:rPrChange>
          </w:rPr>
          <w:delText xml:space="preserve">: </w:delText>
        </w:r>
        <w:r w:rsidRPr="00144266" w:rsidDel="006C0517">
          <w:rPr>
            <w:highlight w:val="yellow"/>
            <w:rPrChange w:id="5552" w:author="Kaski Maiju" w:date="2025-03-19T14:31:00Z" w16du:dateUtc="2025-03-19T12:31:00Z">
              <w:rPr/>
            </w:rPrChange>
          </w:rPr>
          <w:tab/>
          <w:delText>The available digital communication methods of the vessel is known to the VTS. Vessels with automated trackpilots will share their track intentions</w:delText>
        </w:r>
      </w:del>
    </w:p>
    <w:p w14:paraId="7349FEA2" w14:textId="11A2EBAE" w:rsidR="008F33E4" w:rsidRPr="00144266" w:rsidDel="006C0517" w:rsidRDefault="008F33E4">
      <w:pPr>
        <w:rPr>
          <w:del w:id="5553" w:author="Kaski Maiju" w:date="2024-09-26T12:01:00Z" w16du:dateUtc="2024-09-26T09:01:00Z"/>
          <w:highlight w:val="yellow"/>
          <w:rPrChange w:id="5554" w:author="Kaski Maiju" w:date="2025-03-19T14:31:00Z" w16du:dateUtc="2025-03-19T12:31:00Z">
            <w:rPr>
              <w:del w:id="5555" w:author="Kaski Maiju" w:date="2024-09-26T12:01:00Z" w16du:dateUtc="2024-09-26T09:01:00Z"/>
            </w:rPr>
          </w:rPrChange>
        </w:rPr>
        <w:pPrChange w:id="5556" w:author="Kaski Maiju" w:date="2024-09-26T12:01:00Z" w16du:dateUtc="2024-09-26T09:01:00Z">
          <w:pPr>
            <w:ind w:left="2832" w:hanging="2832"/>
          </w:pPr>
        </w:pPrChange>
      </w:pPr>
    </w:p>
    <w:p w14:paraId="3C8B1A74" w14:textId="6F34EC78" w:rsidR="008F33E4" w:rsidRPr="00144266" w:rsidDel="006C0517" w:rsidRDefault="008F33E4">
      <w:pPr>
        <w:rPr>
          <w:del w:id="5557" w:author="Kaski Maiju" w:date="2024-09-26T12:01:00Z" w16du:dateUtc="2024-09-26T09:01:00Z"/>
          <w:highlight w:val="yellow"/>
          <w:rPrChange w:id="5558" w:author="Kaski Maiju" w:date="2025-03-19T14:31:00Z" w16du:dateUtc="2025-03-19T12:31:00Z">
            <w:rPr>
              <w:del w:id="5559" w:author="Kaski Maiju" w:date="2024-09-26T12:01:00Z" w16du:dateUtc="2024-09-26T09:01:00Z"/>
            </w:rPr>
          </w:rPrChange>
        </w:rPr>
      </w:pPr>
      <w:del w:id="5560" w:author="Kaski Maiju" w:date="2024-09-26T12:01:00Z" w16du:dateUtc="2024-09-26T09:01:00Z">
        <w:r w:rsidRPr="00144266" w:rsidDel="006C0517">
          <w:rPr>
            <w:highlight w:val="yellow"/>
            <w:u w:val="single"/>
            <w:rPrChange w:id="5561" w:author="Kaski Maiju" w:date="2025-03-19T14:31:00Z" w16du:dateUtc="2025-03-19T12:31:00Z">
              <w:rPr>
                <w:u w:val="single"/>
              </w:rPr>
            </w:rPrChange>
          </w:rPr>
          <w:delText>Ordinary Sequence:</w:delText>
        </w:r>
        <w:r w:rsidRPr="00144266" w:rsidDel="006C0517">
          <w:rPr>
            <w:highlight w:val="yellow"/>
            <w:rPrChange w:id="5562" w:author="Kaski Maiju" w:date="2025-03-19T14:31:00Z" w16du:dateUtc="2025-03-19T12:31:00Z">
              <w:rPr/>
            </w:rPrChange>
          </w:rPr>
          <w:delText xml:space="preserve"> </w:delText>
        </w:r>
        <w:r w:rsidRPr="00144266" w:rsidDel="006C0517">
          <w:rPr>
            <w:highlight w:val="yellow"/>
            <w:rPrChange w:id="5563" w:author="Kaski Maiju" w:date="2025-03-19T14:31:00Z" w16du:dateUtc="2025-03-19T12:31:00Z">
              <w:rPr/>
            </w:rPrChange>
          </w:rPr>
          <w:tab/>
        </w:r>
        <w:r w:rsidRPr="00144266" w:rsidDel="006C0517">
          <w:rPr>
            <w:highlight w:val="yellow"/>
            <w:rPrChange w:id="5564" w:author="Kaski Maiju" w:date="2025-03-19T14:31:00Z" w16du:dateUtc="2025-03-19T12:31:00Z">
              <w:rPr/>
            </w:rPrChange>
          </w:rPr>
          <w:tab/>
          <w:delText>Step-by-step description of the process.</w:delText>
        </w:r>
      </w:del>
    </w:p>
    <w:p w14:paraId="3F82A849" w14:textId="03EE10A7" w:rsidR="008F33E4" w:rsidRPr="00144266" w:rsidDel="006C0517" w:rsidRDefault="008F33E4">
      <w:pPr>
        <w:rPr>
          <w:del w:id="5565" w:author="Kaski Maiju" w:date="2024-09-26T12:01:00Z" w16du:dateUtc="2024-09-26T09:01:00Z"/>
          <w:highlight w:val="yellow"/>
          <w:rPrChange w:id="5566" w:author="Kaski Maiju" w:date="2025-03-19T14:31:00Z" w16du:dateUtc="2025-03-19T12:31:00Z">
            <w:rPr>
              <w:del w:id="5567" w:author="Kaski Maiju" w:date="2024-09-26T12:01:00Z" w16du:dateUtc="2024-09-26T09:01:00Z"/>
            </w:rPr>
          </w:rPrChange>
        </w:rPr>
        <w:pPrChange w:id="5568" w:author="Kaski Maiju" w:date="2024-09-26T12:01:00Z" w16du:dateUtc="2024-09-26T09:01:00Z">
          <w:pPr>
            <w:pStyle w:val="Luettelokappale"/>
            <w:numPr>
              <w:numId w:val="37"/>
            </w:numPr>
            <w:ind w:left="3676" w:hanging="360"/>
          </w:pPr>
        </w:pPrChange>
      </w:pPr>
      <w:del w:id="5569" w:author="Kaski Maiju" w:date="2024-09-26T12:01:00Z" w16du:dateUtc="2024-09-26T09:01:00Z">
        <w:r w:rsidRPr="00144266" w:rsidDel="006C0517">
          <w:rPr>
            <w:highlight w:val="yellow"/>
            <w:rPrChange w:id="5570" w:author="Kaski Maiju" w:date="2025-03-19T14:31:00Z" w16du:dateUtc="2025-03-19T12:31:00Z">
              <w:rPr/>
            </w:rPrChange>
          </w:rPr>
          <w:delText>The vessel enters VTS area / leaves berth.</w:delText>
        </w:r>
      </w:del>
    </w:p>
    <w:p w14:paraId="127ED1B0" w14:textId="6F42CF18" w:rsidR="008F33E4" w:rsidRPr="00144266" w:rsidDel="006C0517" w:rsidRDefault="008F33E4">
      <w:pPr>
        <w:rPr>
          <w:del w:id="5571" w:author="Kaski Maiju" w:date="2024-09-26T12:01:00Z" w16du:dateUtc="2024-09-26T09:01:00Z"/>
          <w:highlight w:val="yellow"/>
          <w:rPrChange w:id="5572" w:author="Kaski Maiju" w:date="2025-03-19T14:31:00Z" w16du:dateUtc="2025-03-19T12:31:00Z">
            <w:rPr>
              <w:del w:id="5573" w:author="Kaski Maiju" w:date="2024-09-26T12:01:00Z" w16du:dateUtc="2024-09-26T09:01:00Z"/>
            </w:rPr>
          </w:rPrChange>
        </w:rPr>
        <w:pPrChange w:id="5574" w:author="Kaski Maiju" w:date="2024-09-26T12:01:00Z" w16du:dateUtc="2024-09-26T09:01:00Z">
          <w:pPr>
            <w:pStyle w:val="Luettelokappale"/>
            <w:numPr>
              <w:numId w:val="37"/>
            </w:numPr>
            <w:ind w:left="3676" w:hanging="360"/>
          </w:pPr>
        </w:pPrChange>
      </w:pPr>
      <w:del w:id="5575" w:author="Kaski Maiju" w:date="2024-09-26T12:01:00Z" w16du:dateUtc="2024-09-26T09:01:00Z">
        <w:r w:rsidRPr="00144266" w:rsidDel="006C0517">
          <w:rPr>
            <w:highlight w:val="yellow"/>
            <w:rPrChange w:id="5576" w:author="Kaski Maiju" w:date="2025-03-19T14:31:00Z" w16du:dateUtc="2025-03-19T12:31:00Z">
              <w:rPr/>
            </w:rPrChange>
          </w:rPr>
          <w:delText>The ECDIS/ECS  sends requests VTS navigational information from the service.</w:delText>
        </w:r>
      </w:del>
    </w:p>
    <w:p w14:paraId="263F0642" w14:textId="06486BE6" w:rsidR="008F33E4" w:rsidRPr="00144266" w:rsidDel="006C0517" w:rsidRDefault="008F33E4">
      <w:pPr>
        <w:rPr>
          <w:del w:id="5577" w:author="Kaski Maiju" w:date="2024-09-26T12:01:00Z" w16du:dateUtc="2024-09-26T09:01:00Z"/>
          <w:highlight w:val="yellow"/>
          <w:rPrChange w:id="5578" w:author="Kaski Maiju" w:date="2025-03-19T14:31:00Z" w16du:dateUtc="2025-03-19T12:31:00Z">
            <w:rPr>
              <w:del w:id="5579" w:author="Kaski Maiju" w:date="2024-09-26T12:01:00Z" w16du:dateUtc="2024-09-26T09:01:00Z"/>
            </w:rPr>
          </w:rPrChange>
        </w:rPr>
        <w:pPrChange w:id="5580" w:author="Kaski Maiju" w:date="2024-09-26T12:01:00Z" w16du:dateUtc="2024-09-26T09:01:00Z">
          <w:pPr>
            <w:pStyle w:val="Luettelokappale"/>
            <w:numPr>
              <w:numId w:val="37"/>
            </w:numPr>
            <w:ind w:left="3676" w:hanging="360"/>
          </w:pPr>
        </w:pPrChange>
      </w:pPr>
      <w:del w:id="5581" w:author="Kaski Maiju" w:date="2024-09-26T12:01:00Z" w16du:dateUtc="2024-09-26T09:01:00Z">
        <w:r w:rsidRPr="00144266" w:rsidDel="006C0517">
          <w:rPr>
            <w:highlight w:val="yellow"/>
            <w:rPrChange w:id="5582" w:author="Kaski Maiju" w:date="2025-03-19T14:31:00Z" w16du:dateUtc="2025-03-19T12:31:00Z">
              <w:rPr/>
            </w:rPrChange>
          </w:rPr>
          <w:delText>The service directly:</w:delText>
        </w:r>
      </w:del>
    </w:p>
    <w:p w14:paraId="5ADFEA17" w14:textId="36902507" w:rsidR="008F33E4" w:rsidRPr="00144266" w:rsidDel="006C0517" w:rsidRDefault="008F33E4">
      <w:pPr>
        <w:rPr>
          <w:del w:id="5583" w:author="Kaski Maiju" w:date="2024-09-26T12:01:00Z" w16du:dateUtc="2024-09-26T09:01:00Z"/>
          <w:highlight w:val="yellow"/>
          <w:rPrChange w:id="5584" w:author="Kaski Maiju" w:date="2025-03-19T14:31:00Z" w16du:dateUtc="2025-03-19T12:31:00Z">
            <w:rPr>
              <w:del w:id="5585" w:author="Kaski Maiju" w:date="2024-09-26T12:01:00Z" w16du:dateUtc="2024-09-26T09:01:00Z"/>
            </w:rPr>
          </w:rPrChange>
        </w:rPr>
        <w:pPrChange w:id="5586" w:author="Kaski Maiju" w:date="2024-09-26T12:01:00Z" w16du:dateUtc="2024-09-26T09:01:00Z">
          <w:pPr>
            <w:pStyle w:val="Luettelokappale"/>
            <w:numPr>
              <w:ilvl w:val="4"/>
              <w:numId w:val="37"/>
            </w:numPr>
            <w:ind w:left="4308" w:hanging="360"/>
          </w:pPr>
        </w:pPrChange>
      </w:pPr>
      <w:del w:id="5587" w:author="Kaski Maiju" w:date="2024-09-26T12:01:00Z" w16du:dateUtc="2024-09-26T09:01:00Z">
        <w:r w:rsidRPr="00144266" w:rsidDel="006C0517">
          <w:rPr>
            <w:highlight w:val="yellow"/>
            <w:rPrChange w:id="5588" w:author="Kaski Maiju" w:date="2025-03-19T14:31:00Z" w16du:dateUtc="2025-03-19T12:31:00Z">
              <w:rPr/>
            </w:rPrChange>
          </w:rPr>
          <w:delText xml:space="preserve">request the vessel to inform VTS about its destination and (when available) intended track. </w:delText>
        </w:r>
      </w:del>
    </w:p>
    <w:p w14:paraId="5B246592" w14:textId="5B0F7030" w:rsidR="008F33E4" w:rsidRPr="00144266" w:rsidDel="006C0517" w:rsidRDefault="008F33E4">
      <w:pPr>
        <w:rPr>
          <w:del w:id="5589" w:author="Kaski Maiju" w:date="2024-09-26T12:01:00Z" w16du:dateUtc="2024-09-26T09:01:00Z"/>
          <w:highlight w:val="yellow"/>
          <w:rPrChange w:id="5590" w:author="Kaski Maiju" w:date="2025-03-19T14:31:00Z" w16du:dateUtc="2025-03-19T12:31:00Z">
            <w:rPr>
              <w:del w:id="5591" w:author="Kaski Maiju" w:date="2024-09-26T12:01:00Z" w16du:dateUtc="2024-09-26T09:01:00Z"/>
            </w:rPr>
          </w:rPrChange>
        </w:rPr>
        <w:pPrChange w:id="5592" w:author="Kaski Maiju" w:date="2024-09-26T12:01:00Z" w16du:dateUtc="2024-09-26T09:01:00Z">
          <w:pPr>
            <w:pStyle w:val="Luettelokappale"/>
            <w:numPr>
              <w:ilvl w:val="4"/>
              <w:numId w:val="37"/>
            </w:numPr>
            <w:ind w:left="4308" w:hanging="360"/>
          </w:pPr>
        </w:pPrChange>
      </w:pPr>
      <w:del w:id="5593" w:author="Kaski Maiju" w:date="2024-09-26T12:01:00Z" w16du:dateUtc="2024-09-26T09:01:00Z">
        <w:r w:rsidRPr="00144266" w:rsidDel="006C0517">
          <w:rPr>
            <w:highlight w:val="yellow"/>
            <w:rPrChange w:id="5594" w:author="Kaski Maiju" w:date="2025-03-19T14:31:00Z" w16du:dateUtc="2025-03-19T12:31:00Z">
              <w:rPr/>
            </w:rPrChange>
          </w:rPr>
          <w:delText>answers the request with timely and relevant information on intended and expected vessel movements in the VTS area (up to 10 min).</w:delText>
        </w:r>
      </w:del>
    </w:p>
    <w:p w14:paraId="1E597D7D" w14:textId="62DE4149" w:rsidR="008F33E4" w:rsidRPr="00144266" w:rsidDel="006C0517" w:rsidRDefault="008F33E4">
      <w:pPr>
        <w:rPr>
          <w:del w:id="5595" w:author="Kaski Maiju" w:date="2024-09-26T12:01:00Z" w16du:dateUtc="2024-09-26T09:01:00Z"/>
          <w:highlight w:val="yellow"/>
          <w:rPrChange w:id="5596" w:author="Kaski Maiju" w:date="2025-03-19T14:31:00Z" w16du:dateUtc="2025-03-19T12:31:00Z">
            <w:rPr>
              <w:del w:id="5597" w:author="Kaski Maiju" w:date="2024-09-26T12:01:00Z" w16du:dateUtc="2024-09-26T09:01:00Z"/>
            </w:rPr>
          </w:rPrChange>
        </w:rPr>
        <w:pPrChange w:id="5598" w:author="Kaski Maiju" w:date="2024-09-26T12:01:00Z" w16du:dateUtc="2024-09-26T09:01:00Z">
          <w:pPr>
            <w:pStyle w:val="Luettelokappale"/>
            <w:numPr>
              <w:numId w:val="37"/>
            </w:numPr>
            <w:ind w:left="3676" w:hanging="360"/>
          </w:pPr>
        </w:pPrChange>
      </w:pPr>
      <w:del w:id="5599" w:author="Kaski Maiju" w:date="2024-09-26T12:01:00Z" w16du:dateUtc="2024-09-26T09:01:00Z">
        <w:r w:rsidRPr="00144266" w:rsidDel="006C0517">
          <w:rPr>
            <w:highlight w:val="yellow"/>
            <w:rPrChange w:id="5600" w:author="Kaski Maiju" w:date="2025-03-19T14:31:00Z" w16du:dateUtc="2025-03-19T12:31:00Z">
              <w:rPr/>
            </w:rPrChange>
          </w:rPr>
          <w:delText>VTS receives additional information on intentions and the acknowledgement that information is received by the vessel</w:delText>
        </w:r>
      </w:del>
    </w:p>
    <w:p w14:paraId="6A2FEA04" w14:textId="34AB52E2" w:rsidR="008F33E4" w:rsidRPr="00144266" w:rsidDel="006C0517" w:rsidRDefault="008F33E4">
      <w:pPr>
        <w:rPr>
          <w:del w:id="5601" w:author="Kaski Maiju" w:date="2024-09-26T12:01:00Z" w16du:dateUtc="2024-09-26T09:01:00Z"/>
          <w:highlight w:val="yellow"/>
          <w:rPrChange w:id="5602" w:author="Kaski Maiju" w:date="2025-03-19T14:31:00Z" w16du:dateUtc="2025-03-19T12:31:00Z">
            <w:rPr>
              <w:del w:id="5603" w:author="Kaski Maiju" w:date="2024-09-26T12:01:00Z" w16du:dateUtc="2024-09-26T09:01:00Z"/>
            </w:rPr>
          </w:rPrChange>
        </w:rPr>
        <w:pPrChange w:id="5604" w:author="Kaski Maiju" w:date="2024-09-26T12:01:00Z" w16du:dateUtc="2024-09-26T09:01:00Z">
          <w:pPr>
            <w:pStyle w:val="Luettelokappale"/>
            <w:numPr>
              <w:numId w:val="37"/>
            </w:numPr>
            <w:ind w:left="3676" w:hanging="360"/>
          </w:pPr>
        </w:pPrChange>
      </w:pPr>
      <w:del w:id="5605" w:author="Kaski Maiju" w:date="2024-09-26T12:01:00Z" w16du:dateUtc="2024-09-26T09:01:00Z">
        <w:r w:rsidRPr="00144266" w:rsidDel="006C0517">
          <w:rPr>
            <w:highlight w:val="yellow"/>
            <w:rPrChange w:id="5606" w:author="Kaski Maiju" w:date="2025-03-19T14:31:00Z" w16du:dateUtc="2025-03-19T12:31:00Z">
              <w:rPr/>
            </w:rPrChange>
          </w:rPr>
          <w:delText xml:space="preserve">The track and destination data is rendered and displayed on VTS equipment. </w:delText>
        </w:r>
      </w:del>
    </w:p>
    <w:p w14:paraId="4B3191D7" w14:textId="6B3630B1" w:rsidR="008F33E4" w:rsidRPr="00144266" w:rsidDel="006C0517" w:rsidRDefault="008F33E4">
      <w:pPr>
        <w:rPr>
          <w:del w:id="5607" w:author="Kaski Maiju" w:date="2024-09-26T12:01:00Z" w16du:dateUtc="2024-09-26T09:01:00Z"/>
          <w:highlight w:val="yellow"/>
          <w:rPrChange w:id="5608" w:author="Kaski Maiju" w:date="2025-03-19T14:31:00Z" w16du:dateUtc="2025-03-19T12:31:00Z">
            <w:rPr>
              <w:del w:id="5609" w:author="Kaski Maiju" w:date="2024-09-26T12:01:00Z" w16du:dateUtc="2024-09-26T09:01:00Z"/>
            </w:rPr>
          </w:rPrChange>
        </w:rPr>
        <w:pPrChange w:id="5610" w:author="Kaski Maiju" w:date="2024-09-26T12:01:00Z" w16du:dateUtc="2024-09-26T09:01:00Z">
          <w:pPr>
            <w:pStyle w:val="Luettelokappale"/>
            <w:numPr>
              <w:numId w:val="37"/>
            </w:numPr>
            <w:ind w:left="3676" w:hanging="360"/>
          </w:pPr>
        </w:pPrChange>
      </w:pPr>
      <w:del w:id="5611" w:author="Kaski Maiju" w:date="2024-09-26T12:01:00Z" w16du:dateUtc="2024-09-26T09:01:00Z">
        <w:r w:rsidRPr="00144266" w:rsidDel="006C0517">
          <w:rPr>
            <w:highlight w:val="yellow"/>
            <w:rPrChange w:id="5612" w:author="Kaski Maiju" w:date="2025-03-19T14:31:00Z" w16du:dateUtc="2025-03-19T12:31:00Z">
              <w:rPr/>
            </w:rPrChange>
          </w:rPr>
          <w:delText>The track data is rendered and displayed to the user on board.</w:delText>
        </w:r>
      </w:del>
    </w:p>
    <w:p w14:paraId="47B4BEA5" w14:textId="5139B434" w:rsidR="008F33E4" w:rsidRPr="00144266" w:rsidDel="006C0517" w:rsidRDefault="008F33E4">
      <w:pPr>
        <w:rPr>
          <w:del w:id="5613" w:author="Kaski Maiju" w:date="2024-09-26T12:01:00Z" w16du:dateUtc="2024-09-26T09:01:00Z"/>
          <w:highlight w:val="yellow"/>
          <w:rPrChange w:id="5614" w:author="Kaski Maiju" w:date="2025-03-19T14:31:00Z" w16du:dateUtc="2025-03-19T12:31:00Z">
            <w:rPr>
              <w:del w:id="5615" w:author="Kaski Maiju" w:date="2024-09-26T12:01:00Z" w16du:dateUtc="2024-09-26T09:01:00Z"/>
            </w:rPr>
          </w:rPrChange>
        </w:rPr>
        <w:pPrChange w:id="5616" w:author="Kaski Maiju" w:date="2024-09-26T12:01:00Z" w16du:dateUtc="2024-09-26T09:01:00Z">
          <w:pPr>
            <w:pStyle w:val="Luettelokappale"/>
            <w:numPr>
              <w:numId w:val="37"/>
            </w:numPr>
            <w:ind w:left="3676" w:hanging="360"/>
          </w:pPr>
        </w:pPrChange>
      </w:pPr>
      <w:del w:id="5617" w:author="Kaski Maiju" w:date="2024-09-26T12:01:00Z" w16du:dateUtc="2024-09-26T09:01:00Z">
        <w:r w:rsidRPr="00144266" w:rsidDel="006C0517">
          <w:rPr>
            <w:highlight w:val="yellow"/>
            <w:rPrChange w:id="5618" w:author="Kaski Maiju" w:date="2025-03-19T14:31:00Z" w16du:dateUtc="2025-03-19T12:31:00Z">
              <w:rPr/>
            </w:rPrChange>
          </w:rPr>
          <w:delText>When information changes VTS sends update to the vessel</w:delText>
        </w:r>
      </w:del>
    </w:p>
    <w:p w14:paraId="7C029C1A" w14:textId="2C7AF365" w:rsidR="008F33E4" w:rsidRPr="00144266" w:rsidDel="006C0517" w:rsidRDefault="008F33E4">
      <w:pPr>
        <w:rPr>
          <w:del w:id="5619" w:author="Kaski Maiju" w:date="2024-09-26T12:01:00Z" w16du:dateUtc="2024-09-26T09:01:00Z"/>
          <w:highlight w:val="yellow"/>
          <w:rPrChange w:id="5620" w:author="Kaski Maiju" w:date="2025-03-19T14:31:00Z" w16du:dateUtc="2025-03-19T12:31:00Z">
            <w:rPr>
              <w:del w:id="5621" w:author="Kaski Maiju" w:date="2024-09-26T12:01:00Z" w16du:dateUtc="2024-09-26T09:01:00Z"/>
            </w:rPr>
          </w:rPrChange>
        </w:rPr>
        <w:pPrChange w:id="5622" w:author="Kaski Maiju" w:date="2024-09-26T12:01:00Z" w16du:dateUtc="2024-09-26T09:01:00Z">
          <w:pPr>
            <w:pStyle w:val="Luettelokappale"/>
            <w:numPr>
              <w:numId w:val="37"/>
            </w:numPr>
            <w:ind w:left="3676" w:hanging="360"/>
          </w:pPr>
        </w:pPrChange>
      </w:pPr>
      <w:del w:id="5623" w:author="Kaski Maiju" w:date="2024-09-26T12:01:00Z" w16du:dateUtc="2024-09-26T09:01:00Z">
        <w:r w:rsidRPr="00144266" w:rsidDel="006C0517">
          <w:rPr>
            <w:highlight w:val="yellow"/>
            <w:rPrChange w:id="5624" w:author="Kaski Maiju" w:date="2025-03-19T14:31:00Z" w16du:dateUtc="2025-03-19T12:31:00Z">
              <w:rPr/>
            </w:rPrChange>
          </w:rPr>
          <w:delText xml:space="preserve">When destination and track changes vessel sends update to VTS </w:delText>
        </w:r>
      </w:del>
    </w:p>
    <w:p w14:paraId="0B2B7B53" w14:textId="1A506171" w:rsidR="008F33E4" w:rsidRPr="00144266" w:rsidDel="006C0517" w:rsidRDefault="008F33E4">
      <w:pPr>
        <w:rPr>
          <w:del w:id="5625" w:author="Kaski Maiju" w:date="2024-09-26T12:01:00Z" w16du:dateUtc="2024-09-26T09:01:00Z"/>
          <w:highlight w:val="yellow"/>
          <w:rPrChange w:id="5626" w:author="Kaski Maiju" w:date="2025-03-19T14:31:00Z" w16du:dateUtc="2025-03-19T12:31:00Z">
            <w:rPr>
              <w:del w:id="5627" w:author="Kaski Maiju" w:date="2024-09-26T12:01:00Z" w16du:dateUtc="2024-09-26T09:01:00Z"/>
            </w:rPr>
          </w:rPrChange>
        </w:rPr>
        <w:pPrChange w:id="5628" w:author="Kaski Maiju" w:date="2024-09-26T12:01:00Z" w16du:dateUtc="2024-09-26T09:01:00Z">
          <w:pPr>
            <w:ind w:left="2832" w:hanging="2832"/>
          </w:pPr>
        </w:pPrChange>
      </w:pPr>
      <w:del w:id="5629" w:author="Kaski Maiju" w:date="2024-09-26T12:01:00Z" w16du:dateUtc="2024-09-26T09:01:00Z">
        <w:r w:rsidRPr="00144266" w:rsidDel="006C0517">
          <w:rPr>
            <w:highlight w:val="yellow"/>
            <w:u w:val="single"/>
            <w:rPrChange w:id="5630" w:author="Kaski Maiju" w:date="2025-03-19T14:31:00Z" w16du:dateUtc="2025-03-19T12:31:00Z">
              <w:rPr>
                <w:u w:val="single"/>
              </w:rPr>
            </w:rPrChange>
          </w:rPr>
          <w:delText>Post-conditions</w:delText>
        </w:r>
        <w:r w:rsidRPr="00144266" w:rsidDel="006C0517">
          <w:rPr>
            <w:highlight w:val="yellow"/>
            <w:rPrChange w:id="5631" w:author="Kaski Maiju" w:date="2025-03-19T14:31:00Z" w16du:dateUtc="2025-03-19T12:31:00Z">
              <w:rPr/>
            </w:rPrChange>
          </w:rPr>
          <w:delText xml:space="preserve">: </w:delText>
        </w:r>
        <w:r w:rsidRPr="00144266" w:rsidDel="006C0517">
          <w:rPr>
            <w:highlight w:val="yellow"/>
            <w:rPrChange w:id="5632" w:author="Kaski Maiju" w:date="2025-03-19T14:31:00Z" w16du:dateUtc="2025-03-19T12:31:00Z">
              <w:rPr/>
            </w:rPrChange>
          </w:rPr>
          <w:tab/>
          <w:delText>The correct track and destination information is displayed on the ECDIS/ECS and VTS equipment</w:delText>
        </w:r>
      </w:del>
    </w:p>
    <w:p w14:paraId="2F476D8F" w14:textId="18B6FAF4" w:rsidR="0064719F" w:rsidRPr="00144266" w:rsidDel="006C0517" w:rsidRDefault="0064719F">
      <w:pPr>
        <w:rPr>
          <w:del w:id="5633" w:author="Kaski Maiju" w:date="2024-09-26T12:01:00Z" w16du:dateUtc="2024-09-26T09:01:00Z"/>
          <w:highlight w:val="yellow"/>
          <w:rPrChange w:id="5634" w:author="Kaski Maiju" w:date="2025-03-19T14:31:00Z" w16du:dateUtc="2025-03-19T12:31:00Z">
            <w:rPr>
              <w:del w:id="5635" w:author="Kaski Maiju" w:date="2024-09-26T12:01:00Z" w16du:dateUtc="2024-09-26T09:01:00Z"/>
            </w:rPr>
          </w:rPrChange>
        </w:rPr>
        <w:pPrChange w:id="5636" w:author="Kaski Maiju" w:date="2024-09-26T12:01:00Z" w16du:dateUtc="2024-09-26T09:01:00Z">
          <w:pPr>
            <w:ind w:left="2610" w:hanging="2610"/>
          </w:pPr>
        </w:pPrChange>
      </w:pPr>
    </w:p>
    <w:p w14:paraId="052F29F0" w14:textId="51D51CDA" w:rsidR="0064719F" w:rsidRPr="00144266" w:rsidDel="006C0517" w:rsidRDefault="0064719F">
      <w:pPr>
        <w:rPr>
          <w:del w:id="5637" w:author="Kaski Maiju" w:date="2024-09-26T12:01:00Z" w16du:dateUtc="2024-09-26T09:01:00Z"/>
          <w:b/>
          <w:bCs/>
          <w:highlight w:val="yellow"/>
          <w:rPrChange w:id="5638" w:author="Kaski Maiju" w:date="2025-03-19T14:31:00Z" w16du:dateUtc="2025-03-19T12:31:00Z">
            <w:rPr>
              <w:del w:id="5639" w:author="Kaski Maiju" w:date="2024-09-26T12:01:00Z" w16du:dateUtc="2024-09-26T09:01:00Z"/>
              <w:b/>
              <w:bCs/>
            </w:rPr>
          </w:rPrChange>
        </w:rPr>
      </w:pPr>
      <w:del w:id="5640" w:author="Kaski Maiju" w:date="2024-09-26T12:01:00Z" w16du:dateUtc="2024-09-26T09:01:00Z">
        <w:r w:rsidRPr="00144266" w:rsidDel="006C0517">
          <w:rPr>
            <w:b/>
            <w:bCs/>
            <w:highlight w:val="yellow"/>
            <w:rPrChange w:id="5641" w:author="Kaski Maiju" w:date="2025-03-19T14:31:00Z" w16du:dateUtc="2025-03-19T12:31:00Z">
              <w:rPr>
                <w:b/>
                <w:bCs/>
              </w:rPr>
            </w:rPrChange>
          </w:rPr>
          <w:delText>Use Case 10</w:delText>
        </w:r>
      </w:del>
    </w:p>
    <w:p w14:paraId="7D6890B5" w14:textId="711AD039" w:rsidR="0064719F" w:rsidRPr="00144266" w:rsidDel="006C0517" w:rsidRDefault="0064719F">
      <w:pPr>
        <w:rPr>
          <w:del w:id="5642" w:author="Kaski Maiju" w:date="2024-09-26T12:01:00Z" w16du:dateUtc="2024-09-26T09:01:00Z"/>
          <w:highlight w:val="yellow"/>
          <w:rPrChange w:id="5643" w:author="Kaski Maiju" w:date="2025-03-19T14:31:00Z" w16du:dateUtc="2025-03-19T12:31:00Z">
            <w:rPr>
              <w:del w:id="5644" w:author="Kaski Maiju" w:date="2024-09-26T12:01:00Z" w16du:dateUtc="2024-09-26T09:01:00Z"/>
            </w:rPr>
          </w:rPrChange>
        </w:rPr>
      </w:pPr>
      <w:del w:id="5645" w:author="Kaski Maiju" w:date="2024-09-26T12:01:00Z" w16du:dateUtc="2024-09-26T09:01:00Z">
        <w:r w:rsidRPr="00144266" w:rsidDel="006C0517">
          <w:rPr>
            <w:highlight w:val="yellow"/>
            <w:u w:val="single"/>
            <w:rPrChange w:id="5646" w:author="Kaski Maiju" w:date="2025-03-19T14:31:00Z" w16du:dateUtc="2025-03-19T12:31:00Z">
              <w:rPr>
                <w:u w:val="single"/>
              </w:rPr>
            </w:rPrChange>
          </w:rPr>
          <w:delText>Use-case (name):</w:delText>
        </w:r>
        <w:r w:rsidRPr="00144266" w:rsidDel="006C0517">
          <w:rPr>
            <w:highlight w:val="yellow"/>
            <w:rPrChange w:id="5647" w:author="Kaski Maiju" w:date="2025-03-19T14:31:00Z" w16du:dateUtc="2025-03-19T12:31:00Z">
              <w:rPr/>
            </w:rPrChange>
          </w:rPr>
          <w:delText xml:space="preserve"> </w:delText>
        </w:r>
        <w:r w:rsidRPr="00144266" w:rsidDel="006C0517">
          <w:rPr>
            <w:highlight w:val="yellow"/>
            <w:rPrChange w:id="5648" w:author="Kaski Maiju" w:date="2025-03-19T14:31:00Z" w16du:dateUtc="2025-03-19T12:31:00Z">
              <w:rPr/>
            </w:rPrChange>
          </w:rPr>
          <w:tab/>
        </w:r>
        <w:r w:rsidRPr="00144266" w:rsidDel="006C0517">
          <w:rPr>
            <w:highlight w:val="yellow"/>
            <w:rPrChange w:id="5649" w:author="Kaski Maiju" w:date="2025-03-19T14:31:00Z" w16du:dateUtc="2025-03-19T12:31:00Z">
              <w:rPr/>
            </w:rPrChange>
          </w:rPr>
          <w:tab/>
          <w:delText xml:space="preserve">Creating a Common Operational Picture </w:delText>
        </w:r>
      </w:del>
    </w:p>
    <w:p w14:paraId="20BBEC11" w14:textId="2CB31A89" w:rsidR="0064719F" w:rsidRPr="00144266" w:rsidDel="006C0517" w:rsidRDefault="0064719F">
      <w:pPr>
        <w:rPr>
          <w:del w:id="5650" w:author="Kaski Maiju" w:date="2024-09-26T12:01:00Z" w16du:dateUtc="2024-09-26T09:01:00Z"/>
          <w:highlight w:val="yellow"/>
          <w:rPrChange w:id="5651" w:author="Kaski Maiju" w:date="2025-03-19T14:31:00Z" w16du:dateUtc="2025-03-19T12:31:00Z">
            <w:rPr>
              <w:del w:id="5652" w:author="Kaski Maiju" w:date="2024-09-26T12:01:00Z" w16du:dateUtc="2024-09-26T09:01:00Z"/>
            </w:rPr>
          </w:rPrChange>
        </w:rPr>
      </w:pPr>
    </w:p>
    <w:p w14:paraId="2F847C9F" w14:textId="3A1C2EB3" w:rsidR="0064719F" w:rsidRPr="00144266" w:rsidDel="006C0517" w:rsidRDefault="0064719F">
      <w:pPr>
        <w:rPr>
          <w:del w:id="5653" w:author="Kaski Maiju" w:date="2024-09-26T12:01:00Z" w16du:dateUtc="2024-09-26T09:01:00Z"/>
          <w:highlight w:val="yellow"/>
          <w:rPrChange w:id="5654" w:author="Kaski Maiju" w:date="2025-03-19T14:31:00Z" w16du:dateUtc="2025-03-19T12:31:00Z">
            <w:rPr>
              <w:del w:id="5655" w:author="Kaski Maiju" w:date="2024-09-26T12:01:00Z" w16du:dateUtc="2024-09-26T09:01:00Z"/>
            </w:rPr>
          </w:rPrChange>
        </w:rPr>
        <w:pPrChange w:id="5656" w:author="Kaski Maiju" w:date="2024-09-26T12:01:00Z" w16du:dateUtc="2024-09-26T09:01:00Z">
          <w:pPr>
            <w:ind w:left="2608" w:hanging="2608"/>
          </w:pPr>
        </w:pPrChange>
      </w:pPr>
      <w:del w:id="5657" w:author="Kaski Maiju" w:date="2024-09-26T12:01:00Z" w16du:dateUtc="2024-09-26T09:01:00Z">
        <w:r w:rsidRPr="00144266" w:rsidDel="006C0517">
          <w:rPr>
            <w:highlight w:val="yellow"/>
            <w:u w:val="single"/>
            <w:rPrChange w:id="5658" w:author="Kaski Maiju" w:date="2025-03-19T14:31:00Z" w16du:dateUtc="2025-03-19T12:31:00Z">
              <w:rPr>
                <w:u w:val="single"/>
              </w:rPr>
            </w:rPrChange>
          </w:rPr>
          <w:delText>Description:</w:delText>
        </w:r>
        <w:r w:rsidRPr="00144266" w:rsidDel="006C0517">
          <w:rPr>
            <w:highlight w:val="yellow"/>
            <w:rPrChange w:id="5659" w:author="Kaski Maiju" w:date="2025-03-19T14:31:00Z" w16du:dateUtc="2025-03-19T12:31:00Z">
              <w:rPr/>
            </w:rPrChange>
          </w:rPr>
          <w:delText xml:space="preserve"> </w:delText>
        </w:r>
        <w:r w:rsidRPr="00144266" w:rsidDel="006C0517">
          <w:rPr>
            <w:highlight w:val="yellow"/>
            <w:rPrChange w:id="5660" w:author="Kaski Maiju" w:date="2025-03-19T14:31:00Z" w16du:dateUtc="2025-03-19T12:31:00Z">
              <w:rPr/>
            </w:rPrChange>
          </w:rPr>
          <w:tab/>
        </w:r>
        <w:r w:rsidRPr="00144266" w:rsidDel="006C0517">
          <w:rPr>
            <w:highlight w:val="yellow"/>
            <w:rPrChange w:id="5661" w:author="Kaski Maiju" w:date="2025-03-19T14:31:00Z" w16du:dateUtc="2025-03-19T12:31:00Z">
              <w:rPr/>
            </w:rPrChange>
          </w:rPr>
          <w:tab/>
          <w:delText xml:space="preserve">VTS and Ship shares the operational picture </w:delText>
        </w:r>
      </w:del>
    </w:p>
    <w:p w14:paraId="4643344B" w14:textId="66385E72" w:rsidR="0064719F" w:rsidRPr="00144266" w:rsidDel="006C0517" w:rsidRDefault="0064719F">
      <w:pPr>
        <w:rPr>
          <w:del w:id="5662" w:author="Kaski Maiju" w:date="2024-09-26T12:01:00Z" w16du:dateUtc="2024-09-26T09:01:00Z"/>
          <w:highlight w:val="yellow"/>
          <w:rPrChange w:id="5663" w:author="Kaski Maiju" w:date="2025-03-19T14:31:00Z" w16du:dateUtc="2025-03-19T12:31:00Z">
            <w:rPr>
              <w:del w:id="5664" w:author="Kaski Maiju" w:date="2024-09-26T12:01:00Z" w16du:dateUtc="2024-09-26T09:01:00Z"/>
            </w:rPr>
          </w:rPrChange>
        </w:rPr>
        <w:pPrChange w:id="5665" w:author="Kaski Maiju" w:date="2024-09-26T12:01:00Z" w16du:dateUtc="2024-09-26T09:01:00Z">
          <w:pPr>
            <w:ind w:left="2608" w:hanging="2608"/>
          </w:pPr>
        </w:pPrChange>
      </w:pPr>
    </w:p>
    <w:p w14:paraId="08ADA5D3" w14:textId="497D190C" w:rsidR="0064719F" w:rsidRPr="00144266" w:rsidDel="006C0517" w:rsidRDefault="0064719F">
      <w:pPr>
        <w:rPr>
          <w:del w:id="5666" w:author="Kaski Maiju" w:date="2024-09-26T12:01:00Z" w16du:dateUtc="2024-09-26T09:01:00Z"/>
          <w:highlight w:val="yellow"/>
          <w:rPrChange w:id="5667" w:author="Kaski Maiju" w:date="2025-03-19T14:31:00Z" w16du:dateUtc="2025-03-19T12:31:00Z">
            <w:rPr>
              <w:del w:id="5668" w:author="Kaski Maiju" w:date="2024-09-26T12:01:00Z" w16du:dateUtc="2024-09-26T09:01:00Z"/>
            </w:rPr>
          </w:rPrChange>
        </w:rPr>
      </w:pPr>
      <w:del w:id="5669" w:author="Kaski Maiju" w:date="2024-09-26T12:01:00Z" w16du:dateUtc="2024-09-26T09:01:00Z">
        <w:r w:rsidRPr="00144266" w:rsidDel="006C0517">
          <w:rPr>
            <w:highlight w:val="yellow"/>
            <w:u w:val="single"/>
            <w:rPrChange w:id="5670" w:author="Kaski Maiju" w:date="2025-03-19T14:31:00Z" w16du:dateUtc="2025-03-19T12:31:00Z">
              <w:rPr>
                <w:u w:val="single"/>
              </w:rPr>
            </w:rPrChange>
          </w:rPr>
          <w:delText>Actors:</w:delText>
        </w:r>
        <w:r w:rsidRPr="00144266" w:rsidDel="006C0517">
          <w:rPr>
            <w:highlight w:val="yellow"/>
            <w:rPrChange w:id="5671" w:author="Kaski Maiju" w:date="2025-03-19T14:31:00Z" w16du:dateUtc="2025-03-19T12:31:00Z">
              <w:rPr/>
            </w:rPrChange>
          </w:rPr>
          <w:delText xml:space="preserve"> </w:delText>
        </w:r>
        <w:r w:rsidRPr="00144266" w:rsidDel="006C0517">
          <w:rPr>
            <w:highlight w:val="yellow"/>
            <w:rPrChange w:id="5672" w:author="Kaski Maiju" w:date="2025-03-19T14:31:00Z" w16du:dateUtc="2025-03-19T12:31:00Z">
              <w:rPr/>
            </w:rPrChange>
          </w:rPr>
          <w:tab/>
        </w:r>
        <w:r w:rsidRPr="00144266" w:rsidDel="006C0517">
          <w:rPr>
            <w:highlight w:val="yellow"/>
            <w:rPrChange w:id="5673" w:author="Kaski Maiju" w:date="2025-03-19T14:31:00Z" w16du:dateUtc="2025-03-19T12:31:00Z">
              <w:rPr/>
            </w:rPrChange>
          </w:rPr>
          <w:tab/>
        </w:r>
        <w:r w:rsidRPr="00144266" w:rsidDel="006C0517">
          <w:rPr>
            <w:highlight w:val="yellow"/>
            <w:rPrChange w:id="5674" w:author="Kaski Maiju" w:date="2025-03-19T14:31:00Z" w16du:dateUtc="2025-03-19T12:31:00Z">
              <w:rPr/>
            </w:rPrChange>
          </w:rPr>
          <w:tab/>
        </w:r>
        <w:r w:rsidRPr="00144266" w:rsidDel="006C0517">
          <w:rPr>
            <w:highlight w:val="yellow"/>
            <w:rPrChange w:id="5675" w:author="Kaski Maiju" w:date="2025-03-19T14:31:00Z" w16du:dateUtc="2025-03-19T12:31:00Z">
              <w:rPr/>
            </w:rPrChange>
          </w:rPr>
          <w:tab/>
          <w:delText xml:space="preserve">Mariner, ECDIS/ECS, VTS </w:delText>
        </w:r>
      </w:del>
    </w:p>
    <w:p w14:paraId="63792CB8" w14:textId="5F36C6D0" w:rsidR="0064719F" w:rsidRPr="00144266" w:rsidDel="006C0517" w:rsidRDefault="0064719F">
      <w:pPr>
        <w:rPr>
          <w:del w:id="5676" w:author="Kaski Maiju" w:date="2024-09-26T12:01:00Z" w16du:dateUtc="2024-09-26T09:01:00Z"/>
          <w:highlight w:val="yellow"/>
          <w:rPrChange w:id="5677" w:author="Kaski Maiju" w:date="2025-03-19T14:31:00Z" w16du:dateUtc="2025-03-19T12:31:00Z">
            <w:rPr>
              <w:del w:id="5678" w:author="Kaski Maiju" w:date="2024-09-26T12:01:00Z" w16du:dateUtc="2024-09-26T09:01:00Z"/>
            </w:rPr>
          </w:rPrChange>
        </w:rPr>
      </w:pPr>
    </w:p>
    <w:p w14:paraId="08BF3CC3" w14:textId="2C970E9B" w:rsidR="0064719F" w:rsidRPr="00144266" w:rsidDel="006C0517" w:rsidRDefault="0064719F">
      <w:pPr>
        <w:rPr>
          <w:del w:id="5679" w:author="Kaski Maiju" w:date="2024-09-26T12:01:00Z" w16du:dateUtc="2024-09-26T09:01:00Z"/>
          <w:highlight w:val="yellow"/>
          <w:rPrChange w:id="5680" w:author="Kaski Maiju" w:date="2025-03-19T14:31:00Z" w16du:dateUtc="2025-03-19T12:31:00Z">
            <w:rPr>
              <w:del w:id="5681" w:author="Kaski Maiju" w:date="2024-09-26T12:01:00Z" w16du:dateUtc="2024-09-26T09:01:00Z"/>
            </w:rPr>
          </w:rPrChange>
        </w:rPr>
        <w:pPrChange w:id="5682" w:author="Kaski Maiju" w:date="2024-09-26T12:01:00Z" w16du:dateUtc="2024-09-26T09:01:00Z">
          <w:pPr>
            <w:ind w:left="2832" w:hanging="2832"/>
          </w:pPr>
        </w:pPrChange>
      </w:pPr>
      <w:del w:id="5683" w:author="Kaski Maiju" w:date="2024-09-26T12:01:00Z" w16du:dateUtc="2024-09-26T09:01:00Z">
        <w:r w:rsidRPr="00144266" w:rsidDel="006C0517">
          <w:rPr>
            <w:highlight w:val="yellow"/>
            <w:u w:val="single"/>
            <w:rPrChange w:id="5684" w:author="Kaski Maiju" w:date="2025-03-19T14:31:00Z" w16du:dateUtc="2025-03-19T12:31:00Z">
              <w:rPr>
                <w:u w:val="single"/>
              </w:rPr>
            </w:rPrChange>
          </w:rPr>
          <w:delText>Frequency of Use</w:delText>
        </w:r>
        <w:r w:rsidRPr="00144266" w:rsidDel="006C0517">
          <w:rPr>
            <w:highlight w:val="yellow"/>
            <w:rPrChange w:id="5685" w:author="Kaski Maiju" w:date="2025-03-19T14:31:00Z" w16du:dateUtc="2025-03-19T12:31:00Z">
              <w:rPr/>
            </w:rPrChange>
          </w:rPr>
          <w:delText xml:space="preserve">: </w:delText>
        </w:r>
        <w:r w:rsidRPr="00144266" w:rsidDel="006C0517">
          <w:rPr>
            <w:highlight w:val="yellow"/>
            <w:rPrChange w:id="5686" w:author="Kaski Maiju" w:date="2025-03-19T14:31:00Z" w16du:dateUtc="2025-03-19T12:31:00Z">
              <w:rPr/>
            </w:rPrChange>
          </w:rPr>
          <w:tab/>
          <w:delText>Typically triggered once before vessel enters VTS area or leaves berth and the information is updated until leaves the VTS area.</w:delText>
        </w:r>
      </w:del>
    </w:p>
    <w:p w14:paraId="477D02C8" w14:textId="3A181997" w:rsidR="0064719F" w:rsidRPr="00144266" w:rsidDel="006C0517" w:rsidRDefault="0064719F">
      <w:pPr>
        <w:rPr>
          <w:del w:id="5687" w:author="Kaski Maiju" w:date="2024-09-26T12:01:00Z" w16du:dateUtc="2024-09-26T09:01:00Z"/>
          <w:highlight w:val="yellow"/>
          <w:rPrChange w:id="5688" w:author="Kaski Maiju" w:date="2025-03-19T14:31:00Z" w16du:dateUtc="2025-03-19T12:31:00Z">
            <w:rPr>
              <w:del w:id="5689" w:author="Kaski Maiju" w:date="2024-09-26T12:01:00Z" w16du:dateUtc="2024-09-26T09:01:00Z"/>
            </w:rPr>
          </w:rPrChange>
        </w:rPr>
        <w:pPrChange w:id="5690" w:author="Kaski Maiju" w:date="2024-09-26T12:01:00Z" w16du:dateUtc="2024-09-26T09:01:00Z">
          <w:pPr>
            <w:ind w:left="2832" w:hanging="2832"/>
          </w:pPr>
        </w:pPrChange>
      </w:pPr>
    </w:p>
    <w:p w14:paraId="2B8AC5A8" w14:textId="06048189" w:rsidR="0064719F" w:rsidRPr="00144266" w:rsidDel="006C0517" w:rsidRDefault="0064719F">
      <w:pPr>
        <w:rPr>
          <w:del w:id="5691" w:author="Kaski Maiju" w:date="2024-09-26T12:01:00Z" w16du:dateUtc="2024-09-26T09:01:00Z"/>
          <w:highlight w:val="yellow"/>
          <w:rPrChange w:id="5692" w:author="Kaski Maiju" w:date="2025-03-19T14:31:00Z" w16du:dateUtc="2025-03-19T12:31:00Z">
            <w:rPr>
              <w:del w:id="5693" w:author="Kaski Maiju" w:date="2024-09-26T12:01:00Z" w16du:dateUtc="2024-09-26T09:01:00Z"/>
            </w:rPr>
          </w:rPrChange>
        </w:rPr>
        <w:pPrChange w:id="5694" w:author="Kaski Maiju" w:date="2024-09-26T12:01:00Z" w16du:dateUtc="2024-09-26T09:01:00Z">
          <w:pPr>
            <w:ind w:left="2832" w:hanging="2832"/>
          </w:pPr>
        </w:pPrChange>
      </w:pPr>
      <w:del w:id="5695" w:author="Kaski Maiju" w:date="2024-09-26T12:01:00Z" w16du:dateUtc="2024-09-26T09:01:00Z">
        <w:r w:rsidRPr="00144266" w:rsidDel="006C0517">
          <w:rPr>
            <w:highlight w:val="yellow"/>
            <w:u w:val="single"/>
            <w:rPrChange w:id="5696" w:author="Kaski Maiju" w:date="2025-03-19T14:31:00Z" w16du:dateUtc="2025-03-19T12:31:00Z">
              <w:rPr>
                <w:u w:val="single"/>
              </w:rPr>
            </w:rPrChange>
          </w:rPr>
          <w:delText>Pre-conditions</w:delText>
        </w:r>
        <w:r w:rsidRPr="00144266" w:rsidDel="006C0517">
          <w:rPr>
            <w:highlight w:val="yellow"/>
            <w:rPrChange w:id="5697" w:author="Kaski Maiju" w:date="2025-03-19T14:31:00Z" w16du:dateUtc="2025-03-19T12:31:00Z">
              <w:rPr/>
            </w:rPrChange>
          </w:rPr>
          <w:delText xml:space="preserve">: </w:delText>
        </w:r>
        <w:r w:rsidRPr="00144266" w:rsidDel="006C0517">
          <w:rPr>
            <w:highlight w:val="yellow"/>
            <w:rPrChange w:id="5698" w:author="Kaski Maiju" w:date="2025-03-19T14:31:00Z" w16du:dateUtc="2025-03-19T12:31:00Z">
              <w:rPr/>
            </w:rPrChange>
          </w:rPr>
          <w:tab/>
          <w:delText>The available digital communication methods of the vessel is known to the VTS. Vessels with automated use the operational picture within ENC</w:delText>
        </w:r>
      </w:del>
    </w:p>
    <w:p w14:paraId="52C451C2" w14:textId="75EA152C" w:rsidR="0064719F" w:rsidRPr="00144266" w:rsidDel="006C0517" w:rsidRDefault="0064719F">
      <w:pPr>
        <w:rPr>
          <w:del w:id="5699" w:author="Kaski Maiju" w:date="2024-09-26T12:01:00Z" w16du:dateUtc="2024-09-26T09:01:00Z"/>
          <w:highlight w:val="yellow"/>
          <w:rPrChange w:id="5700" w:author="Kaski Maiju" w:date="2025-03-19T14:31:00Z" w16du:dateUtc="2025-03-19T12:31:00Z">
            <w:rPr>
              <w:del w:id="5701" w:author="Kaski Maiju" w:date="2024-09-26T12:01:00Z" w16du:dateUtc="2024-09-26T09:01:00Z"/>
            </w:rPr>
          </w:rPrChange>
        </w:rPr>
        <w:pPrChange w:id="5702" w:author="Kaski Maiju" w:date="2024-09-26T12:01:00Z" w16du:dateUtc="2024-09-26T09:01:00Z">
          <w:pPr>
            <w:ind w:left="2832" w:hanging="2832"/>
          </w:pPr>
        </w:pPrChange>
      </w:pPr>
    </w:p>
    <w:p w14:paraId="05CD7615" w14:textId="006E8750" w:rsidR="0064719F" w:rsidRPr="00144266" w:rsidDel="006C0517" w:rsidRDefault="0064719F">
      <w:pPr>
        <w:rPr>
          <w:del w:id="5703" w:author="Kaski Maiju" w:date="2024-09-26T12:01:00Z" w16du:dateUtc="2024-09-26T09:01:00Z"/>
          <w:highlight w:val="yellow"/>
          <w:rPrChange w:id="5704" w:author="Kaski Maiju" w:date="2025-03-19T14:31:00Z" w16du:dateUtc="2025-03-19T12:31:00Z">
            <w:rPr>
              <w:del w:id="5705" w:author="Kaski Maiju" w:date="2024-09-26T12:01:00Z" w16du:dateUtc="2024-09-26T09:01:00Z"/>
            </w:rPr>
          </w:rPrChange>
        </w:rPr>
        <w:pPrChange w:id="5706" w:author="Kaski Maiju" w:date="2024-09-26T12:01:00Z" w16du:dateUtc="2024-09-26T09:01:00Z">
          <w:pPr>
            <w:ind w:left="708" w:hanging="708"/>
          </w:pPr>
        </w:pPrChange>
      </w:pPr>
      <w:del w:id="5707" w:author="Kaski Maiju" w:date="2024-09-26T12:01:00Z" w16du:dateUtc="2024-09-26T09:01:00Z">
        <w:r w:rsidRPr="00144266" w:rsidDel="006C0517">
          <w:rPr>
            <w:highlight w:val="yellow"/>
            <w:u w:val="single"/>
            <w:rPrChange w:id="5708" w:author="Kaski Maiju" w:date="2025-03-19T14:31:00Z" w16du:dateUtc="2025-03-19T12:31:00Z">
              <w:rPr>
                <w:u w:val="single"/>
              </w:rPr>
            </w:rPrChange>
          </w:rPr>
          <w:delText>Ordinary Sequence:</w:delText>
        </w:r>
        <w:r w:rsidRPr="00144266" w:rsidDel="006C0517">
          <w:rPr>
            <w:highlight w:val="yellow"/>
            <w:rPrChange w:id="5709" w:author="Kaski Maiju" w:date="2025-03-19T14:31:00Z" w16du:dateUtc="2025-03-19T12:31:00Z">
              <w:rPr/>
            </w:rPrChange>
          </w:rPr>
          <w:delText xml:space="preserve"> </w:delText>
        </w:r>
        <w:r w:rsidRPr="00144266" w:rsidDel="006C0517">
          <w:rPr>
            <w:highlight w:val="yellow"/>
            <w:rPrChange w:id="5710" w:author="Kaski Maiju" w:date="2025-03-19T14:31:00Z" w16du:dateUtc="2025-03-19T12:31:00Z">
              <w:rPr/>
            </w:rPrChange>
          </w:rPr>
          <w:tab/>
        </w:r>
        <w:r w:rsidRPr="00144266" w:rsidDel="006C0517">
          <w:rPr>
            <w:highlight w:val="yellow"/>
            <w:rPrChange w:id="5711" w:author="Kaski Maiju" w:date="2025-03-19T14:31:00Z" w16du:dateUtc="2025-03-19T12:31:00Z">
              <w:rPr/>
            </w:rPrChange>
          </w:rPr>
          <w:tab/>
          <w:delText>Step-by-step description of the process.</w:delText>
        </w:r>
      </w:del>
    </w:p>
    <w:p w14:paraId="3637B203" w14:textId="4492E6FD" w:rsidR="0064719F" w:rsidRPr="00144266" w:rsidDel="006C0517" w:rsidRDefault="0064719F">
      <w:pPr>
        <w:rPr>
          <w:del w:id="5712" w:author="Kaski Maiju" w:date="2024-09-26T12:01:00Z" w16du:dateUtc="2024-09-26T09:01:00Z"/>
          <w:highlight w:val="yellow"/>
          <w:rPrChange w:id="5713" w:author="Kaski Maiju" w:date="2025-03-19T14:31:00Z" w16du:dateUtc="2025-03-19T12:31:00Z">
            <w:rPr>
              <w:del w:id="5714" w:author="Kaski Maiju" w:date="2024-09-26T12:01:00Z" w16du:dateUtc="2024-09-26T09:01:00Z"/>
            </w:rPr>
          </w:rPrChange>
        </w:rPr>
        <w:pPrChange w:id="5715" w:author="Kaski Maiju" w:date="2024-09-26T12:01:00Z" w16du:dateUtc="2024-09-26T09:01:00Z">
          <w:pPr>
            <w:pStyle w:val="Luettelokappale"/>
            <w:numPr>
              <w:numId w:val="38"/>
            </w:numPr>
            <w:spacing w:line="259" w:lineRule="auto"/>
            <w:ind w:left="3552" w:hanging="360"/>
          </w:pPr>
        </w:pPrChange>
      </w:pPr>
      <w:del w:id="5716" w:author="Kaski Maiju" w:date="2024-09-26T12:01:00Z" w16du:dateUtc="2024-09-26T09:01:00Z">
        <w:r w:rsidRPr="00144266" w:rsidDel="006C0517">
          <w:rPr>
            <w:highlight w:val="yellow"/>
            <w:rPrChange w:id="5717" w:author="Kaski Maiju" w:date="2025-03-19T14:31:00Z" w16du:dateUtc="2025-03-19T12:31:00Z">
              <w:rPr/>
            </w:rPrChange>
          </w:rPr>
          <w:delText>The vessel enters VTS area / leaves berth.</w:delText>
        </w:r>
      </w:del>
    </w:p>
    <w:p w14:paraId="11B4E147" w14:textId="6CDA5B7D" w:rsidR="0064719F" w:rsidRPr="00144266" w:rsidDel="006C0517" w:rsidRDefault="0064719F">
      <w:pPr>
        <w:rPr>
          <w:del w:id="5718" w:author="Kaski Maiju" w:date="2024-09-26T12:01:00Z" w16du:dateUtc="2024-09-26T09:01:00Z"/>
          <w:highlight w:val="yellow"/>
          <w:rPrChange w:id="5719" w:author="Kaski Maiju" w:date="2025-03-19T14:31:00Z" w16du:dateUtc="2025-03-19T12:31:00Z">
            <w:rPr>
              <w:del w:id="5720" w:author="Kaski Maiju" w:date="2024-09-26T12:01:00Z" w16du:dateUtc="2024-09-26T09:01:00Z"/>
            </w:rPr>
          </w:rPrChange>
        </w:rPr>
        <w:pPrChange w:id="5721" w:author="Kaski Maiju" w:date="2024-09-26T12:01:00Z" w16du:dateUtc="2024-09-26T09:01:00Z">
          <w:pPr>
            <w:pStyle w:val="Luettelokappale"/>
            <w:numPr>
              <w:numId w:val="38"/>
            </w:numPr>
            <w:spacing w:line="259" w:lineRule="auto"/>
            <w:ind w:left="3552" w:hanging="360"/>
          </w:pPr>
        </w:pPrChange>
      </w:pPr>
      <w:del w:id="5722" w:author="Kaski Maiju" w:date="2024-09-26T12:01:00Z" w16du:dateUtc="2024-09-26T09:01:00Z">
        <w:r w:rsidRPr="00144266" w:rsidDel="006C0517">
          <w:rPr>
            <w:highlight w:val="yellow"/>
            <w:rPrChange w:id="5723" w:author="Kaski Maiju" w:date="2025-03-19T14:31:00Z" w16du:dateUtc="2025-03-19T12:31:00Z">
              <w:rPr/>
            </w:rPrChange>
          </w:rPr>
          <w:delText xml:space="preserve">The ECDIS/ECS  sends requests to VTS for an operational picture </w:delText>
        </w:r>
      </w:del>
    </w:p>
    <w:p w14:paraId="63331F82" w14:textId="388FEE83" w:rsidR="0064719F" w:rsidRPr="00144266" w:rsidDel="006C0517" w:rsidRDefault="0064719F">
      <w:pPr>
        <w:rPr>
          <w:del w:id="5724" w:author="Kaski Maiju" w:date="2024-09-26T12:01:00Z" w16du:dateUtc="2024-09-26T09:01:00Z"/>
          <w:highlight w:val="yellow"/>
          <w:rPrChange w:id="5725" w:author="Kaski Maiju" w:date="2025-03-19T14:31:00Z" w16du:dateUtc="2025-03-19T12:31:00Z">
            <w:rPr>
              <w:del w:id="5726" w:author="Kaski Maiju" w:date="2024-09-26T12:01:00Z" w16du:dateUtc="2024-09-26T09:01:00Z"/>
            </w:rPr>
          </w:rPrChange>
        </w:rPr>
        <w:pPrChange w:id="5727" w:author="Kaski Maiju" w:date="2024-09-26T12:01:00Z" w16du:dateUtc="2024-09-26T09:01:00Z">
          <w:pPr>
            <w:pStyle w:val="Luettelokappale"/>
            <w:numPr>
              <w:numId w:val="38"/>
            </w:numPr>
            <w:spacing w:line="259" w:lineRule="auto"/>
            <w:ind w:left="3552" w:hanging="360"/>
          </w:pPr>
        </w:pPrChange>
      </w:pPr>
      <w:del w:id="5728" w:author="Kaski Maiju" w:date="2024-09-26T12:01:00Z" w16du:dateUtc="2024-09-26T09:01:00Z">
        <w:r w:rsidRPr="00144266" w:rsidDel="006C0517">
          <w:rPr>
            <w:highlight w:val="yellow"/>
            <w:rPrChange w:id="5729" w:author="Kaski Maiju" w:date="2025-03-19T14:31:00Z" w16du:dateUtc="2025-03-19T12:31:00Z">
              <w:rPr/>
            </w:rPrChange>
          </w:rPr>
          <w:delText>The service directly:</w:delText>
        </w:r>
      </w:del>
    </w:p>
    <w:p w14:paraId="3B4C9957" w14:textId="06AFF174" w:rsidR="0064719F" w:rsidRPr="00144266" w:rsidDel="006C0517" w:rsidRDefault="0064719F">
      <w:pPr>
        <w:rPr>
          <w:del w:id="5730" w:author="Kaski Maiju" w:date="2024-09-26T12:01:00Z" w16du:dateUtc="2024-09-26T09:01:00Z"/>
          <w:highlight w:val="yellow"/>
          <w:rPrChange w:id="5731" w:author="Kaski Maiju" w:date="2025-03-19T14:31:00Z" w16du:dateUtc="2025-03-19T12:31:00Z">
            <w:rPr>
              <w:del w:id="5732" w:author="Kaski Maiju" w:date="2024-09-26T12:01:00Z" w16du:dateUtc="2024-09-26T09:01:00Z"/>
            </w:rPr>
          </w:rPrChange>
        </w:rPr>
        <w:pPrChange w:id="5733" w:author="Kaski Maiju" w:date="2024-09-26T12:01:00Z" w16du:dateUtc="2024-09-26T09:01:00Z">
          <w:pPr>
            <w:pStyle w:val="Luettelokappale"/>
            <w:numPr>
              <w:ilvl w:val="4"/>
              <w:numId w:val="38"/>
            </w:numPr>
            <w:spacing w:line="259" w:lineRule="auto"/>
            <w:ind w:left="4184" w:hanging="360"/>
          </w:pPr>
        </w:pPrChange>
      </w:pPr>
      <w:del w:id="5734" w:author="Kaski Maiju" w:date="2024-09-26T12:01:00Z" w16du:dateUtc="2024-09-26T09:01:00Z">
        <w:r w:rsidRPr="00144266" w:rsidDel="006C0517">
          <w:rPr>
            <w:highlight w:val="yellow"/>
            <w:rPrChange w:id="5735" w:author="Kaski Maiju" w:date="2025-03-19T14:31:00Z" w16du:dateUtc="2025-03-19T12:31:00Z">
              <w:rPr/>
            </w:rPrChange>
          </w:rPr>
          <w:delText xml:space="preserve">answers the request with timely and relevant operational picture </w:delText>
        </w:r>
      </w:del>
    </w:p>
    <w:p w14:paraId="04A373A7" w14:textId="62552125" w:rsidR="0064719F" w:rsidRPr="00144266" w:rsidDel="006C0517" w:rsidRDefault="0064719F">
      <w:pPr>
        <w:rPr>
          <w:del w:id="5736" w:author="Kaski Maiju" w:date="2024-09-26T12:01:00Z" w16du:dateUtc="2024-09-26T09:01:00Z"/>
          <w:highlight w:val="yellow"/>
          <w:rPrChange w:id="5737" w:author="Kaski Maiju" w:date="2025-03-19T14:31:00Z" w16du:dateUtc="2025-03-19T12:31:00Z">
            <w:rPr>
              <w:del w:id="5738" w:author="Kaski Maiju" w:date="2024-09-26T12:01:00Z" w16du:dateUtc="2024-09-26T09:01:00Z"/>
            </w:rPr>
          </w:rPrChange>
        </w:rPr>
        <w:pPrChange w:id="5739" w:author="Kaski Maiju" w:date="2024-09-26T12:01:00Z" w16du:dateUtc="2024-09-26T09:01:00Z">
          <w:pPr>
            <w:pStyle w:val="Luettelokappale"/>
            <w:numPr>
              <w:ilvl w:val="4"/>
              <w:numId w:val="38"/>
            </w:numPr>
            <w:spacing w:line="259" w:lineRule="auto"/>
            <w:ind w:left="4184" w:hanging="360"/>
          </w:pPr>
        </w:pPrChange>
      </w:pPr>
      <w:del w:id="5740" w:author="Kaski Maiju" w:date="2024-09-26T12:01:00Z" w16du:dateUtc="2024-09-26T09:01:00Z">
        <w:r w:rsidRPr="00144266" w:rsidDel="006C0517">
          <w:rPr>
            <w:highlight w:val="yellow"/>
            <w:rPrChange w:id="5741" w:author="Kaski Maiju" w:date="2025-03-19T14:31:00Z" w16du:dateUtc="2025-03-19T12:31:00Z">
              <w:rPr/>
            </w:rPrChange>
          </w:rPr>
          <w:delText>request the vessel to inform VTS about “unknown” objects</w:delText>
        </w:r>
      </w:del>
    </w:p>
    <w:p w14:paraId="0D98875E" w14:textId="59A1CE32" w:rsidR="0064719F" w:rsidRPr="00144266" w:rsidDel="006C0517" w:rsidRDefault="0064719F">
      <w:pPr>
        <w:rPr>
          <w:del w:id="5742" w:author="Kaski Maiju" w:date="2024-09-26T12:01:00Z" w16du:dateUtc="2024-09-26T09:01:00Z"/>
          <w:highlight w:val="yellow"/>
          <w:rPrChange w:id="5743" w:author="Kaski Maiju" w:date="2025-03-19T14:31:00Z" w16du:dateUtc="2025-03-19T12:31:00Z">
            <w:rPr>
              <w:del w:id="5744" w:author="Kaski Maiju" w:date="2024-09-26T12:01:00Z" w16du:dateUtc="2024-09-26T09:01:00Z"/>
            </w:rPr>
          </w:rPrChange>
        </w:rPr>
        <w:pPrChange w:id="5745" w:author="Kaski Maiju" w:date="2024-09-26T12:01:00Z" w16du:dateUtc="2024-09-26T09:01:00Z">
          <w:pPr>
            <w:pStyle w:val="Luettelokappale"/>
            <w:numPr>
              <w:numId w:val="38"/>
            </w:numPr>
            <w:spacing w:line="259" w:lineRule="auto"/>
            <w:ind w:left="3552" w:hanging="360"/>
          </w:pPr>
        </w:pPrChange>
      </w:pPr>
      <w:del w:id="5746" w:author="Kaski Maiju" w:date="2024-09-26T12:01:00Z" w16du:dateUtc="2024-09-26T09:01:00Z">
        <w:r w:rsidRPr="00144266" w:rsidDel="006C0517">
          <w:rPr>
            <w:highlight w:val="yellow"/>
            <w:rPrChange w:id="5747" w:author="Kaski Maiju" w:date="2025-03-19T14:31:00Z" w16du:dateUtc="2025-03-19T12:31:00Z">
              <w:rPr/>
            </w:rPrChange>
          </w:rPr>
          <w:delText xml:space="preserve">VTS receives additional information by the vessel about the for the Ship ”unknown” objects and “not received” objects.  </w:delText>
        </w:r>
      </w:del>
    </w:p>
    <w:p w14:paraId="2F8DCF61" w14:textId="0161C2D8" w:rsidR="0064719F" w:rsidRPr="00144266" w:rsidDel="006C0517" w:rsidRDefault="0064719F">
      <w:pPr>
        <w:rPr>
          <w:del w:id="5748" w:author="Kaski Maiju" w:date="2024-09-26T12:01:00Z" w16du:dateUtc="2024-09-26T09:01:00Z"/>
          <w:highlight w:val="yellow"/>
          <w:rPrChange w:id="5749" w:author="Kaski Maiju" w:date="2025-03-19T14:31:00Z" w16du:dateUtc="2025-03-19T12:31:00Z">
            <w:rPr>
              <w:del w:id="5750" w:author="Kaski Maiju" w:date="2024-09-26T12:01:00Z" w16du:dateUtc="2024-09-26T09:01:00Z"/>
            </w:rPr>
          </w:rPrChange>
        </w:rPr>
        <w:pPrChange w:id="5751" w:author="Kaski Maiju" w:date="2024-09-26T12:01:00Z" w16du:dateUtc="2024-09-26T09:01:00Z">
          <w:pPr>
            <w:pStyle w:val="Luettelokappale"/>
            <w:numPr>
              <w:numId w:val="38"/>
            </w:numPr>
            <w:spacing w:line="259" w:lineRule="auto"/>
            <w:ind w:left="3552" w:hanging="360"/>
          </w:pPr>
        </w:pPrChange>
      </w:pPr>
      <w:del w:id="5752" w:author="Kaski Maiju" w:date="2024-09-26T12:01:00Z" w16du:dateUtc="2024-09-26T09:01:00Z">
        <w:r w:rsidRPr="00144266" w:rsidDel="006C0517">
          <w:rPr>
            <w:highlight w:val="yellow"/>
            <w:rPrChange w:id="5753" w:author="Kaski Maiju" w:date="2025-03-19T14:31:00Z" w16du:dateUtc="2025-03-19T12:31:00Z">
              <w:rPr/>
            </w:rPrChange>
          </w:rPr>
          <w:delText xml:space="preserve">The operational picture is rendered and displayed on ENC equipment. </w:delText>
        </w:r>
      </w:del>
    </w:p>
    <w:p w14:paraId="6E5998D9" w14:textId="2BB28D59" w:rsidR="0064719F" w:rsidRPr="00144266" w:rsidDel="006C0517" w:rsidRDefault="0064719F">
      <w:pPr>
        <w:rPr>
          <w:del w:id="5754" w:author="Kaski Maiju" w:date="2024-09-26T12:01:00Z" w16du:dateUtc="2024-09-26T09:01:00Z"/>
          <w:highlight w:val="yellow"/>
          <w:rPrChange w:id="5755" w:author="Kaski Maiju" w:date="2025-03-19T14:31:00Z" w16du:dateUtc="2025-03-19T12:31:00Z">
            <w:rPr>
              <w:del w:id="5756" w:author="Kaski Maiju" w:date="2024-09-26T12:01:00Z" w16du:dateUtc="2024-09-26T09:01:00Z"/>
            </w:rPr>
          </w:rPrChange>
        </w:rPr>
        <w:pPrChange w:id="5757" w:author="Kaski Maiju" w:date="2024-09-26T12:01:00Z" w16du:dateUtc="2024-09-26T09:01:00Z">
          <w:pPr>
            <w:pStyle w:val="Luettelokappale"/>
            <w:numPr>
              <w:numId w:val="38"/>
            </w:numPr>
            <w:spacing w:line="259" w:lineRule="auto"/>
            <w:ind w:left="3552" w:hanging="360"/>
          </w:pPr>
        </w:pPrChange>
      </w:pPr>
      <w:del w:id="5758" w:author="Kaski Maiju" w:date="2024-09-26T12:01:00Z" w16du:dateUtc="2024-09-26T09:01:00Z">
        <w:r w:rsidRPr="00144266" w:rsidDel="006C0517">
          <w:rPr>
            <w:highlight w:val="yellow"/>
            <w:rPrChange w:id="5759" w:author="Kaski Maiju" w:date="2025-03-19T14:31:00Z" w16du:dateUtc="2025-03-19T12:31:00Z">
              <w:rPr/>
            </w:rPrChange>
          </w:rPr>
          <w:delText xml:space="preserve">VTS sends timely and relevant update on the “unknown” objects to the vessel. </w:delText>
        </w:r>
      </w:del>
    </w:p>
    <w:p w14:paraId="6B11749B" w14:textId="26D1CED5" w:rsidR="0064719F" w:rsidRPr="00144266" w:rsidDel="006C0517" w:rsidRDefault="0064719F">
      <w:pPr>
        <w:rPr>
          <w:del w:id="5760" w:author="Kaski Maiju" w:date="2024-09-26T12:01:00Z" w16du:dateUtc="2024-09-26T09:01:00Z"/>
          <w:highlight w:val="yellow"/>
          <w:rPrChange w:id="5761" w:author="Kaski Maiju" w:date="2025-03-19T14:31:00Z" w16du:dateUtc="2025-03-19T12:31:00Z">
            <w:rPr>
              <w:del w:id="5762" w:author="Kaski Maiju" w:date="2024-09-26T12:01:00Z" w16du:dateUtc="2024-09-26T09:01:00Z"/>
            </w:rPr>
          </w:rPrChange>
        </w:rPr>
        <w:pPrChange w:id="5763" w:author="Kaski Maiju" w:date="2024-09-26T12:01:00Z" w16du:dateUtc="2024-09-26T09:01:00Z">
          <w:pPr>
            <w:pStyle w:val="Luettelokappale"/>
            <w:numPr>
              <w:numId w:val="38"/>
            </w:numPr>
            <w:spacing w:line="259" w:lineRule="auto"/>
            <w:ind w:left="3552" w:hanging="360"/>
          </w:pPr>
        </w:pPrChange>
      </w:pPr>
      <w:del w:id="5764" w:author="Kaski Maiju" w:date="2024-09-26T12:01:00Z" w16du:dateUtc="2024-09-26T09:01:00Z">
        <w:r w:rsidRPr="00144266" w:rsidDel="006C0517">
          <w:rPr>
            <w:highlight w:val="yellow"/>
            <w:rPrChange w:id="5765" w:author="Kaski Maiju" w:date="2025-03-19T14:31:00Z" w16du:dateUtc="2025-03-19T12:31:00Z">
              <w:rPr/>
            </w:rPrChange>
          </w:rPr>
          <w:delText xml:space="preserve">VTS sends every minute a full operational picture and request the vessel to inform VTS about ”unknown” objects and “not received” objects.  </w:delText>
        </w:r>
      </w:del>
    </w:p>
    <w:p w14:paraId="17B34171" w14:textId="0189B39E" w:rsidR="0064719F" w:rsidRPr="00144266" w:rsidDel="006C0517" w:rsidRDefault="0064719F">
      <w:pPr>
        <w:rPr>
          <w:del w:id="5766" w:author="Kaski Maiju" w:date="2024-09-26T12:01:00Z" w16du:dateUtc="2024-09-26T09:01:00Z"/>
          <w:highlight w:val="yellow"/>
          <w:rPrChange w:id="5767" w:author="Kaski Maiju" w:date="2025-03-19T14:31:00Z" w16du:dateUtc="2025-03-19T12:31:00Z">
            <w:rPr>
              <w:del w:id="5768" w:author="Kaski Maiju" w:date="2024-09-26T12:01:00Z" w16du:dateUtc="2024-09-26T09:01:00Z"/>
            </w:rPr>
          </w:rPrChange>
        </w:rPr>
        <w:pPrChange w:id="5769" w:author="Kaski Maiju" w:date="2024-09-26T12:01:00Z" w16du:dateUtc="2024-09-26T09:01:00Z">
          <w:pPr>
            <w:ind w:left="2610" w:hanging="2610"/>
          </w:pPr>
        </w:pPrChange>
      </w:pPr>
      <w:del w:id="5770" w:author="Kaski Maiju" w:date="2024-09-26T12:01:00Z" w16du:dateUtc="2024-09-26T09:01:00Z">
        <w:r w:rsidRPr="00144266" w:rsidDel="006C0517">
          <w:rPr>
            <w:highlight w:val="yellow"/>
            <w:u w:val="single"/>
            <w:rPrChange w:id="5771" w:author="Kaski Maiju" w:date="2025-03-19T14:31:00Z" w16du:dateUtc="2025-03-19T12:31:00Z">
              <w:rPr>
                <w:u w:val="single"/>
              </w:rPr>
            </w:rPrChange>
          </w:rPr>
          <w:delText>Post-conditions</w:delText>
        </w:r>
        <w:r w:rsidRPr="00144266" w:rsidDel="006C0517">
          <w:rPr>
            <w:highlight w:val="yellow"/>
            <w:rPrChange w:id="5772" w:author="Kaski Maiju" w:date="2025-03-19T14:31:00Z" w16du:dateUtc="2025-03-19T12:31:00Z">
              <w:rPr/>
            </w:rPrChange>
          </w:rPr>
          <w:delText xml:space="preserve">: </w:delText>
        </w:r>
        <w:r w:rsidRPr="00144266" w:rsidDel="006C0517">
          <w:rPr>
            <w:highlight w:val="yellow"/>
            <w:rPrChange w:id="5773" w:author="Kaski Maiju" w:date="2025-03-19T14:31:00Z" w16du:dateUtc="2025-03-19T12:31:00Z">
              <w:rPr/>
            </w:rPrChange>
          </w:rPr>
          <w:tab/>
          <w:delText xml:space="preserve">The operational picture is displayed on the ECDIS/ECS </w:delText>
        </w:r>
      </w:del>
    </w:p>
    <w:p w14:paraId="263C1F15" w14:textId="1ABC7032" w:rsidR="0031508E" w:rsidRPr="00144266" w:rsidDel="006C0517" w:rsidRDefault="0031508E">
      <w:pPr>
        <w:rPr>
          <w:del w:id="5774" w:author="Kaski Maiju" w:date="2024-09-26T12:01:00Z" w16du:dateUtc="2024-09-26T09:01:00Z"/>
          <w:rFonts w:ascii="Calibri" w:eastAsia="Calibri" w:hAnsi="Calibri" w:cs="Times New Roman"/>
          <w:highlight w:val="yellow"/>
          <w:rPrChange w:id="5775" w:author="Kaski Maiju" w:date="2025-03-19T14:31:00Z" w16du:dateUtc="2025-03-19T12:31:00Z">
            <w:rPr>
              <w:del w:id="5776" w:author="Kaski Maiju" w:date="2024-09-26T12:01:00Z" w16du:dateUtc="2024-09-26T09:01:00Z"/>
              <w:rFonts w:ascii="Calibri" w:eastAsia="Calibri" w:hAnsi="Calibri" w:cs="Times New Roman"/>
            </w:rPr>
          </w:rPrChange>
        </w:rPr>
        <w:pPrChange w:id="5777" w:author="Kaski Maiju" w:date="2024-09-26T12:01:00Z" w16du:dateUtc="2024-09-26T09:01:00Z">
          <w:pPr>
            <w:spacing w:after="160" w:line="259" w:lineRule="auto"/>
          </w:pPr>
        </w:pPrChange>
      </w:pPr>
    </w:p>
    <w:p w14:paraId="3E3EA600" w14:textId="1A724599" w:rsidR="0064719F" w:rsidRPr="00144266" w:rsidDel="006C0517" w:rsidRDefault="0064719F">
      <w:pPr>
        <w:rPr>
          <w:del w:id="5778" w:author="Kaski Maiju" w:date="2024-09-26T12:01:00Z" w16du:dateUtc="2024-09-26T09:01:00Z"/>
          <w:rFonts w:ascii="Calibri" w:eastAsia="Calibri" w:hAnsi="Calibri" w:cs="Times New Roman"/>
          <w:b/>
          <w:bCs/>
          <w:highlight w:val="yellow"/>
          <w:rPrChange w:id="5779" w:author="Kaski Maiju" w:date="2025-03-19T14:31:00Z" w16du:dateUtc="2025-03-19T12:31:00Z">
            <w:rPr>
              <w:del w:id="5780" w:author="Kaski Maiju" w:date="2024-09-26T12:01:00Z" w16du:dateUtc="2024-09-26T09:01:00Z"/>
              <w:rFonts w:ascii="Calibri" w:eastAsia="Calibri" w:hAnsi="Calibri" w:cs="Times New Roman"/>
              <w:b/>
              <w:bCs/>
            </w:rPr>
          </w:rPrChange>
        </w:rPr>
        <w:pPrChange w:id="5781" w:author="Kaski Maiju" w:date="2024-09-26T12:01:00Z" w16du:dateUtc="2024-09-26T09:01:00Z">
          <w:pPr>
            <w:spacing w:after="160" w:line="259" w:lineRule="auto"/>
          </w:pPr>
        </w:pPrChange>
      </w:pPr>
      <w:del w:id="5782" w:author="Kaski Maiju" w:date="2024-09-26T12:01:00Z" w16du:dateUtc="2024-09-26T09:01:00Z">
        <w:r w:rsidRPr="00144266" w:rsidDel="006C0517">
          <w:rPr>
            <w:rFonts w:ascii="Calibri" w:eastAsia="Calibri" w:hAnsi="Calibri" w:cs="Times New Roman"/>
            <w:b/>
            <w:bCs/>
            <w:highlight w:val="yellow"/>
            <w:rPrChange w:id="5783" w:author="Kaski Maiju" w:date="2025-03-19T14:31:00Z" w16du:dateUtc="2025-03-19T12:31:00Z">
              <w:rPr>
                <w:rFonts w:ascii="Calibri" w:eastAsia="Calibri" w:hAnsi="Calibri" w:cs="Times New Roman"/>
                <w:b/>
                <w:bCs/>
              </w:rPr>
            </w:rPrChange>
          </w:rPr>
          <w:delText>Use Case 11</w:delText>
        </w:r>
      </w:del>
    </w:p>
    <w:p w14:paraId="04731FE7" w14:textId="713F7FB2" w:rsidR="0064719F" w:rsidRPr="00144266" w:rsidDel="006C0517" w:rsidRDefault="0064719F">
      <w:pPr>
        <w:rPr>
          <w:del w:id="5784" w:author="Kaski Maiju" w:date="2024-09-26T12:01:00Z" w16du:dateUtc="2024-09-26T09:01:00Z"/>
          <w:rFonts w:ascii="Calibri" w:eastAsia="Calibri" w:hAnsi="Calibri" w:cs="Times New Roman"/>
          <w:highlight w:val="yellow"/>
          <w:rPrChange w:id="5785" w:author="Kaski Maiju" w:date="2025-03-19T14:31:00Z" w16du:dateUtc="2025-03-19T12:31:00Z">
            <w:rPr>
              <w:del w:id="5786" w:author="Kaski Maiju" w:date="2024-09-26T12:01:00Z" w16du:dateUtc="2024-09-26T09:01:00Z"/>
              <w:rFonts w:ascii="Calibri" w:eastAsia="Calibri" w:hAnsi="Calibri" w:cs="Times New Roman"/>
            </w:rPr>
          </w:rPrChange>
        </w:rPr>
        <w:pPrChange w:id="5787" w:author="Kaski Maiju" w:date="2024-09-26T12:01:00Z" w16du:dateUtc="2024-09-26T09:01:00Z">
          <w:pPr>
            <w:spacing w:after="160" w:line="259" w:lineRule="auto"/>
          </w:pPr>
        </w:pPrChange>
      </w:pPr>
      <w:del w:id="5788" w:author="Kaski Maiju" w:date="2024-09-26T12:01:00Z" w16du:dateUtc="2024-09-26T09:01:00Z">
        <w:r w:rsidRPr="00144266" w:rsidDel="006C0517">
          <w:rPr>
            <w:rFonts w:ascii="Calibri" w:eastAsia="Calibri" w:hAnsi="Calibri" w:cs="Times New Roman"/>
            <w:highlight w:val="yellow"/>
            <w:u w:val="single"/>
            <w:rPrChange w:id="5789" w:author="Kaski Maiju" w:date="2025-03-19T14:31:00Z" w16du:dateUtc="2025-03-19T12:31:00Z">
              <w:rPr>
                <w:rFonts w:ascii="Calibri" w:eastAsia="Calibri" w:hAnsi="Calibri" w:cs="Times New Roman"/>
                <w:u w:val="single"/>
              </w:rPr>
            </w:rPrChange>
          </w:rPr>
          <w:delText>Use-case (name):</w:delText>
        </w:r>
        <w:r w:rsidRPr="00144266" w:rsidDel="006C0517">
          <w:rPr>
            <w:rFonts w:ascii="Calibri" w:eastAsia="Calibri" w:hAnsi="Calibri" w:cs="Times New Roman"/>
            <w:highlight w:val="yellow"/>
            <w:rPrChange w:id="5790"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791"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792" w:author="Kaski Maiju" w:date="2025-03-19T14:31:00Z" w16du:dateUtc="2025-03-19T12:31:00Z">
              <w:rPr>
                <w:rFonts w:ascii="Calibri" w:eastAsia="Calibri" w:hAnsi="Calibri" w:cs="Times New Roman"/>
              </w:rPr>
            </w:rPrChange>
          </w:rPr>
          <w:tab/>
          <w:delText>Flow Management</w:delText>
        </w:r>
      </w:del>
    </w:p>
    <w:p w14:paraId="4F9B827C" w14:textId="72228AE8" w:rsidR="0064719F" w:rsidRPr="00144266" w:rsidDel="006C0517" w:rsidRDefault="0064719F">
      <w:pPr>
        <w:rPr>
          <w:del w:id="5793" w:author="Kaski Maiju" w:date="2024-09-26T12:01:00Z" w16du:dateUtc="2024-09-26T09:01:00Z"/>
          <w:rFonts w:ascii="Calibri" w:eastAsia="Calibri" w:hAnsi="Calibri" w:cs="Times New Roman"/>
          <w:highlight w:val="yellow"/>
          <w:rPrChange w:id="5794" w:author="Kaski Maiju" w:date="2025-03-19T14:31:00Z" w16du:dateUtc="2025-03-19T12:31:00Z">
            <w:rPr>
              <w:del w:id="5795" w:author="Kaski Maiju" w:date="2024-09-26T12:01:00Z" w16du:dateUtc="2024-09-26T09:01:00Z"/>
              <w:rFonts w:ascii="Calibri" w:eastAsia="Calibri" w:hAnsi="Calibri" w:cs="Times New Roman"/>
            </w:rPr>
          </w:rPrChange>
        </w:rPr>
        <w:pPrChange w:id="5796" w:author="Kaski Maiju" w:date="2024-09-26T12:01:00Z" w16du:dateUtc="2024-09-26T09:01:00Z">
          <w:pPr>
            <w:spacing w:after="160" w:line="259" w:lineRule="auto"/>
            <w:ind w:left="2832" w:hanging="2832"/>
          </w:pPr>
        </w:pPrChange>
      </w:pPr>
      <w:del w:id="5797" w:author="Kaski Maiju" w:date="2024-09-26T12:01:00Z" w16du:dateUtc="2024-09-26T09:01:00Z">
        <w:r w:rsidRPr="00144266" w:rsidDel="006C0517">
          <w:rPr>
            <w:rFonts w:ascii="Calibri" w:eastAsia="Calibri" w:hAnsi="Calibri" w:cs="Times New Roman"/>
            <w:highlight w:val="yellow"/>
            <w:u w:val="single"/>
            <w:rPrChange w:id="5798" w:author="Kaski Maiju" w:date="2025-03-19T14:31:00Z" w16du:dateUtc="2025-03-19T12:31:00Z">
              <w:rPr>
                <w:rFonts w:ascii="Calibri" w:eastAsia="Calibri" w:hAnsi="Calibri" w:cs="Times New Roman"/>
                <w:u w:val="single"/>
              </w:rPr>
            </w:rPrChange>
          </w:rPr>
          <w:delText>Description:</w:delText>
        </w:r>
        <w:r w:rsidRPr="00144266" w:rsidDel="006C0517">
          <w:rPr>
            <w:rFonts w:ascii="Calibri" w:eastAsia="Calibri" w:hAnsi="Calibri" w:cs="Times New Roman"/>
            <w:highlight w:val="yellow"/>
            <w:rPrChange w:id="5799"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800" w:author="Kaski Maiju" w:date="2025-03-19T14:31:00Z" w16du:dateUtc="2025-03-19T12:31:00Z">
              <w:rPr>
                <w:rFonts w:ascii="Calibri" w:eastAsia="Calibri" w:hAnsi="Calibri" w:cs="Times New Roman"/>
              </w:rPr>
            </w:rPrChange>
          </w:rPr>
          <w:tab/>
          <w:delText>Fredrik describes….</w:delText>
        </w:r>
      </w:del>
    </w:p>
    <w:p w14:paraId="1BE9B746" w14:textId="57FC0A4E" w:rsidR="0064719F" w:rsidRPr="00144266" w:rsidDel="006C0517" w:rsidRDefault="0064719F">
      <w:pPr>
        <w:rPr>
          <w:del w:id="5801" w:author="Kaski Maiju" w:date="2024-09-26T12:01:00Z" w16du:dateUtc="2024-09-26T09:01:00Z"/>
          <w:rFonts w:ascii="Calibri" w:eastAsia="Calibri" w:hAnsi="Calibri" w:cs="Times New Roman"/>
          <w:highlight w:val="yellow"/>
          <w:rPrChange w:id="5802" w:author="Kaski Maiju" w:date="2025-03-19T14:31:00Z" w16du:dateUtc="2025-03-19T12:31:00Z">
            <w:rPr>
              <w:del w:id="5803" w:author="Kaski Maiju" w:date="2024-09-26T12:01:00Z" w16du:dateUtc="2024-09-26T09:01:00Z"/>
              <w:rFonts w:ascii="Calibri" w:eastAsia="Calibri" w:hAnsi="Calibri" w:cs="Times New Roman"/>
            </w:rPr>
          </w:rPrChange>
        </w:rPr>
        <w:pPrChange w:id="5804" w:author="Kaski Maiju" w:date="2024-09-26T12:01:00Z" w16du:dateUtc="2024-09-26T09:01:00Z">
          <w:pPr>
            <w:spacing w:after="160" w:line="259" w:lineRule="auto"/>
          </w:pPr>
        </w:pPrChange>
      </w:pPr>
      <w:del w:id="5805" w:author="Kaski Maiju" w:date="2024-09-26T12:01:00Z" w16du:dateUtc="2024-09-26T09:01:00Z">
        <w:r w:rsidRPr="00144266" w:rsidDel="006C0517">
          <w:rPr>
            <w:rFonts w:ascii="Calibri" w:eastAsia="Calibri" w:hAnsi="Calibri" w:cs="Times New Roman"/>
            <w:highlight w:val="yellow"/>
            <w:u w:val="single"/>
            <w:rPrChange w:id="5806" w:author="Kaski Maiju" w:date="2025-03-19T14:31:00Z" w16du:dateUtc="2025-03-19T12:31:00Z">
              <w:rPr>
                <w:rFonts w:ascii="Calibri" w:eastAsia="Calibri" w:hAnsi="Calibri" w:cs="Times New Roman"/>
                <w:u w:val="single"/>
              </w:rPr>
            </w:rPrChange>
          </w:rPr>
          <w:delText>Actors:</w:delText>
        </w:r>
        <w:r w:rsidRPr="00144266" w:rsidDel="006C0517">
          <w:rPr>
            <w:rFonts w:ascii="Calibri" w:eastAsia="Calibri" w:hAnsi="Calibri" w:cs="Times New Roman"/>
            <w:highlight w:val="yellow"/>
            <w:rPrChange w:id="5807"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808"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809"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810"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811" w:author="Kaski Maiju" w:date="2025-03-19T14:31:00Z" w16du:dateUtc="2025-03-19T12:31:00Z">
              <w:rPr>
                <w:rFonts w:ascii="Calibri" w:eastAsia="Calibri" w:hAnsi="Calibri" w:cs="Times New Roman"/>
              </w:rPr>
            </w:rPrChange>
          </w:rPr>
          <w:tab/>
          <w:delText xml:space="preserve">Mariner, ECDIS/ECS, VTS </w:delText>
        </w:r>
      </w:del>
    </w:p>
    <w:p w14:paraId="7028C54E" w14:textId="1252596C" w:rsidR="0064719F" w:rsidRPr="00144266" w:rsidDel="006C0517" w:rsidRDefault="0064719F">
      <w:pPr>
        <w:rPr>
          <w:del w:id="5812" w:author="Kaski Maiju" w:date="2024-09-26T12:01:00Z" w16du:dateUtc="2024-09-26T09:01:00Z"/>
          <w:rFonts w:ascii="Calibri" w:eastAsia="Calibri" w:hAnsi="Calibri" w:cs="Times New Roman"/>
          <w:highlight w:val="yellow"/>
          <w:rPrChange w:id="5813" w:author="Kaski Maiju" w:date="2025-03-19T14:31:00Z" w16du:dateUtc="2025-03-19T12:31:00Z">
            <w:rPr>
              <w:del w:id="5814" w:author="Kaski Maiju" w:date="2024-09-26T12:01:00Z" w16du:dateUtc="2024-09-26T09:01:00Z"/>
              <w:rFonts w:ascii="Calibri" w:eastAsia="Calibri" w:hAnsi="Calibri" w:cs="Times New Roman"/>
            </w:rPr>
          </w:rPrChange>
        </w:rPr>
        <w:pPrChange w:id="5815" w:author="Kaski Maiju" w:date="2024-09-26T12:01:00Z" w16du:dateUtc="2024-09-26T09:01:00Z">
          <w:pPr>
            <w:spacing w:after="160" w:line="259" w:lineRule="auto"/>
          </w:pPr>
        </w:pPrChange>
      </w:pPr>
      <w:del w:id="5816" w:author="Kaski Maiju" w:date="2024-09-26T12:01:00Z" w16du:dateUtc="2024-09-26T09:01:00Z">
        <w:r w:rsidRPr="00144266" w:rsidDel="006C0517">
          <w:rPr>
            <w:rFonts w:ascii="Calibri" w:eastAsia="Calibri" w:hAnsi="Calibri" w:cs="Times New Roman"/>
            <w:highlight w:val="yellow"/>
            <w:u w:val="single"/>
            <w:rPrChange w:id="5817" w:author="Kaski Maiju" w:date="2025-03-19T14:31:00Z" w16du:dateUtc="2025-03-19T12:31:00Z">
              <w:rPr>
                <w:rFonts w:ascii="Calibri" w:eastAsia="Calibri" w:hAnsi="Calibri" w:cs="Times New Roman"/>
                <w:u w:val="single"/>
              </w:rPr>
            </w:rPrChange>
          </w:rPr>
          <w:delText>Frequency of Use</w:delText>
        </w:r>
        <w:r w:rsidRPr="00144266" w:rsidDel="006C0517">
          <w:rPr>
            <w:rFonts w:ascii="Calibri" w:eastAsia="Calibri" w:hAnsi="Calibri" w:cs="Times New Roman"/>
            <w:highlight w:val="yellow"/>
            <w:rPrChange w:id="5818"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819" w:author="Kaski Maiju" w:date="2025-03-19T14:31:00Z" w16du:dateUtc="2025-03-19T12:31:00Z">
              <w:rPr>
                <w:rFonts w:ascii="Calibri" w:eastAsia="Calibri" w:hAnsi="Calibri" w:cs="Times New Roman"/>
              </w:rPr>
            </w:rPrChange>
          </w:rPr>
          <w:tab/>
        </w:r>
      </w:del>
    </w:p>
    <w:p w14:paraId="6726291C" w14:textId="16D9EFC8" w:rsidR="0064719F" w:rsidRPr="00144266" w:rsidDel="006C0517" w:rsidRDefault="0064719F">
      <w:pPr>
        <w:rPr>
          <w:del w:id="5820" w:author="Kaski Maiju" w:date="2024-09-26T12:01:00Z" w16du:dateUtc="2024-09-26T09:01:00Z"/>
          <w:rFonts w:ascii="Calibri" w:eastAsia="Calibri" w:hAnsi="Calibri" w:cs="Times New Roman"/>
          <w:highlight w:val="yellow"/>
          <w:rPrChange w:id="5821" w:author="Kaski Maiju" w:date="2025-03-19T14:31:00Z" w16du:dateUtc="2025-03-19T12:31:00Z">
            <w:rPr>
              <w:del w:id="5822" w:author="Kaski Maiju" w:date="2024-09-26T12:01:00Z" w16du:dateUtc="2024-09-26T09:01:00Z"/>
              <w:rFonts w:ascii="Calibri" w:eastAsia="Calibri" w:hAnsi="Calibri" w:cs="Times New Roman"/>
            </w:rPr>
          </w:rPrChange>
        </w:rPr>
        <w:pPrChange w:id="5823" w:author="Kaski Maiju" w:date="2024-09-26T12:01:00Z" w16du:dateUtc="2024-09-26T09:01:00Z">
          <w:pPr>
            <w:spacing w:after="160" w:line="259" w:lineRule="auto"/>
            <w:ind w:left="2608" w:hanging="2608"/>
          </w:pPr>
        </w:pPrChange>
      </w:pPr>
      <w:del w:id="5824" w:author="Kaski Maiju" w:date="2024-09-26T12:01:00Z" w16du:dateUtc="2024-09-26T09:01:00Z">
        <w:r w:rsidRPr="00144266" w:rsidDel="006C0517">
          <w:rPr>
            <w:rFonts w:ascii="Calibri" w:eastAsia="Calibri" w:hAnsi="Calibri" w:cs="Times New Roman"/>
            <w:highlight w:val="yellow"/>
            <w:u w:val="single"/>
            <w:rPrChange w:id="5825" w:author="Kaski Maiju" w:date="2025-03-19T14:31:00Z" w16du:dateUtc="2025-03-19T12:31:00Z">
              <w:rPr>
                <w:rFonts w:ascii="Calibri" w:eastAsia="Calibri" w:hAnsi="Calibri" w:cs="Times New Roman"/>
                <w:u w:val="single"/>
              </w:rPr>
            </w:rPrChange>
          </w:rPr>
          <w:delText>Pre-conditions</w:delText>
        </w:r>
        <w:r w:rsidRPr="00144266" w:rsidDel="006C0517">
          <w:rPr>
            <w:rFonts w:ascii="Calibri" w:eastAsia="Calibri" w:hAnsi="Calibri" w:cs="Times New Roman"/>
            <w:highlight w:val="yellow"/>
            <w:rPrChange w:id="5826"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827" w:author="Kaski Maiju" w:date="2025-03-19T14:31:00Z" w16du:dateUtc="2025-03-19T12:31:00Z">
              <w:rPr>
                <w:rFonts w:ascii="Calibri" w:eastAsia="Calibri" w:hAnsi="Calibri" w:cs="Times New Roman"/>
              </w:rPr>
            </w:rPrChange>
          </w:rPr>
          <w:tab/>
        </w:r>
      </w:del>
    </w:p>
    <w:p w14:paraId="3E04070A" w14:textId="1A3BA5F6" w:rsidR="0064719F" w:rsidRPr="00144266" w:rsidDel="006C0517" w:rsidRDefault="0064719F">
      <w:pPr>
        <w:rPr>
          <w:del w:id="5828" w:author="Kaski Maiju" w:date="2024-09-26T12:01:00Z" w16du:dateUtc="2024-09-26T09:01:00Z"/>
          <w:rFonts w:ascii="Calibri" w:eastAsia="Calibri" w:hAnsi="Calibri" w:cs="Times New Roman"/>
          <w:highlight w:val="yellow"/>
          <w:rPrChange w:id="5829" w:author="Kaski Maiju" w:date="2025-03-19T14:31:00Z" w16du:dateUtc="2025-03-19T12:31:00Z">
            <w:rPr>
              <w:del w:id="5830" w:author="Kaski Maiju" w:date="2024-09-26T12:01:00Z" w16du:dateUtc="2024-09-26T09:01:00Z"/>
              <w:rFonts w:ascii="Calibri" w:eastAsia="Calibri" w:hAnsi="Calibri" w:cs="Times New Roman"/>
            </w:rPr>
          </w:rPrChange>
        </w:rPr>
        <w:pPrChange w:id="5831" w:author="Kaski Maiju" w:date="2024-09-26T12:01:00Z" w16du:dateUtc="2024-09-26T09:01:00Z">
          <w:pPr>
            <w:spacing w:after="160" w:line="259" w:lineRule="auto"/>
          </w:pPr>
        </w:pPrChange>
      </w:pPr>
      <w:del w:id="5832" w:author="Kaski Maiju" w:date="2024-09-26T12:01:00Z" w16du:dateUtc="2024-09-26T09:01:00Z">
        <w:r w:rsidRPr="00144266" w:rsidDel="006C0517">
          <w:rPr>
            <w:rFonts w:ascii="Calibri" w:eastAsia="Calibri" w:hAnsi="Calibri" w:cs="Times New Roman"/>
            <w:highlight w:val="yellow"/>
            <w:u w:val="single"/>
            <w:rPrChange w:id="5833" w:author="Kaski Maiju" w:date="2025-03-19T14:31:00Z" w16du:dateUtc="2025-03-19T12:31:00Z">
              <w:rPr>
                <w:rFonts w:ascii="Calibri" w:eastAsia="Calibri" w:hAnsi="Calibri" w:cs="Times New Roman"/>
                <w:u w:val="single"/>
              </w:rPr>
            </w:rPrChange>
          </w:rPr>
          <w:delText>Ordinary Sequence:</w:delText>
        </w:r>
        <w:r w:rsidRPr="00144266" w:rsidDel="006C0517">
          <w:rPr>
            <w:rFonts w:ascii="Calibri" w:eastAsia="Calibri" w:hAnsi="Calibri" w:cs="Times New Roman"/>
            <w:highlight w:val="yellow"/>
            <w:rPrChange w:id="5834"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835" w:author="Kaski Maiju" w:date="2025-03-19T14:31:00Z" w16du:dateUtc="2025-03-19T12:31:00Z">
              <w:rPr>
                <w:rFonts w:ascii="Calibri" w:eastAsia="Calibri" w:hAnsi="Calibri" w:cs="Times New Roman"/>
              </w:rPr>
            </w:rPrChange>
          </w:rPr>
          <w:tab/>
        </w:r>
      </w:del>
    </w:p>
    <w:p w14:paraId="3B8EEBBE" w14:textId="0C055951" w:rsidR="0064719F" w:rsidRPr="00144266" w:rsidDel="006C0517" w:rsidRDefault="0064719F">
      <w:pPr>
        <w:rPr>
          <w:del w:id="5836" w:author="Kaski Maiju" w:date="2024-09-26T12:01:00Z" w16du:dateUtc="2024-09-26T09:01:00Z"/>
          <w:rFonts w:ascii="Calibri" w:eastAsia="Calibri" w:hAnsi="Calibri" w:cs="Times New Roman"/>
          <w:highlight w:val="yellow"/>
          <w:rPrChange w:id="5837" w:author="Kaski Maiju" w:date="2025-03-19T14:31:00Z" w16du:dateUtc="2025-03-19T12:31:00Z">
            <w:rPr>
              <w:del w:id="5838" w:author="Kaski Maiju" w:date="2024-09-26T12:01:00Z" w16du:dateUtc="2024-09-26T09:01:00Z"/>
              <w:rFonts w:ascii="Calibri" w:eastAsia="Calibri" w:hAnsi="Calibri" w:cs="Times New Roman"/>
            </w:rPr>
          </w:rPrChange>
        </w:rPr>
        <w:pPrChange w:id="5839" w:author="Kaski Maiju" w:date="2024-09-26T12:01:00Z" w16du:dateUtc="2024-09-26T09:01:00Z">
          <w:pPr>
            <w:spacing w:after="160" w:line="259" w:lineRule="auto"/>
          </w:pPr>
        </w:pPrChange>
      </w:pPr>
      <w:del w:id="5840" w:author="Kaski Maiju" w:date="2024-09-26T12:01:00Z" w16du:dateUtc="2024-09-26T09:01:00Z">
        <w:r w:rsidRPr="00144266" w:rsidDel="006C0517">
          <w:rPr>
            <w:rFonts w:ascii="Calibri" w:eastAsia="Calibri" w:hAnsi="Calibri" w:cs="Times New Roman"/>
            <w:highlight w:val="yellow"/>
            <w:u w:val="single"/>
            <w:rPrChange w:id="5841" w:author="Kaski Maiju" w:date="2025-03-19T14:31:00Z" w16du:dateUtc="2025-03-19T12:31:00Z">
              <w:rPr>
                <w:rFonts w:ascii="Calibri" w:eastAsia="Calibri" w:hAnsi="Calibri" w:cs="Times New Roman"/>
                <w:u w:val="single"/>
              </w:rPr>
            </w:rPrChange>
          </w:rPr>
          <w:delText>Post-conditions</w:delText>
        </w:r>
        <w:r w:rsidRPr="00144266" w:rsidDel="006C0517">
          <w:rPr>
            <w:rFonts w:ascii="Calibri" w:eastAsia="Calibri" w:hAnsi="Calibri" w:cs="Times New Roman"/>
            <w:highlight w:val="yellow"/>
            <w:rPrChange w:id="5842" w:author="Kaski Maiju" w:date="2025-03-19T14:31:00Z" w16du:dateUtc="2025-03-19T12:31:00Z">
              <w:rPr>
                <w:rFonts w:ascii="Calibri" w:eastAsia="Calibri" w:hAnsi="Calibri" w:cs="Times New Roman"/>
              </w:rPr>
            </w:rPrChange>
          </w:rPr>
          <w:delText>:</w:delText>
        </w:r>
        <w:r w:rsidRPr="00144266" w:rsidDel="006C0517">
          <w:rPr>
            <w:rFonts w:ascii="Calibri" w:eastAsia="Calibri" w:hAnsi="Calibri" w:cs="Times New Roman"/>
            <w:highlight w:val="yellow"/>
            <w:rPrChange w:id="5843" w:author="Kaski Maiju" w:date="2025-03-19T14:31:00Z" w16du:dateUtc="2025-03-19T12:31:00Z">
              <w:rPr>
                <w:rFonts w:ascii="Calibri" w:eastAsia="Calibri" w:hAnsi="Calibri" w:cs="Times New Roman"/>
              </w:rPr>
            </w:rPrChange>
          </w:rPr>
          <w:tab/>
        </w:r>
      </w:del>
    </w:p>
    <w:p w14:paraId="1260BEA1" w14:textId="44402DED" w:rsidR="0064719F" w:rsidRPr="00144266" w:rsidDel="006C0517" w:rsidRDefault="0064719F">
      <w:pPr>
        <w:rPr>
          <w:ins w:id="5844" w:author="Remi Hoeve [2]" w:date="2024-03-13T09:54:00Z"/>
          <w:del w:id="5845" w:author="Kaski Maiju" w:date="2024-09-26T12:01:00Z" w16du:dateUtc="2024-09-26T09:01:00Z"/>
          <w:rFonts w:ascii="Calibri" w:eastAsia="Calibri" w:hAnsi="Calibri" w:cs="Times New Roman"/>
          <w:highlight w:val="yellow"/>
          <w:rPrChange w:id="5846" w:author="Kaski Maiju" w:date="2025-03-19T14:31:00Z" w16du:dateUtc="2025-03-19T12:31:00Z">
            <w:rPr>
              <w:ins w:id="5847" w:author="Remi Hoeve [2]" w:date="2024-03-13T09:54:00Z"/>
              <w:del w:id="5848" w:author="Kaski Maiju" w:date="2024-09-26T12:01:00Z" w16du:dateUtc="2024-09-26T09:01:00Z"/>
              <w:rFonts w:ascii="Calibri" w:eastAsia="Calibri" w:hAnsi="Calibri" w:cs="Times New Roman"/>
            </w:rPr>
          </w:rPrChange>
        </w:rPr>
        <w:pPrChange w:id="5849" w:author="Kaski Maiju" w:date="2024-09-26T12:01:00Z" w16du:dateUtc="2024-09-26T09:01:00Z">
          <w:pPr>
            <w:spacing w:after="160" w:line="259" w:lineRule="auto"/>
          </w:pPr>
        </w:pPrChange>
      </w:pPr>
    </w:p>
    <w:p w14:paraId="04F7711C" w14:textId="6D2EAB18" w:rsidR="00946173" w:rsidRPr="00144266" w:rsidDel="006C0517" w:rsidRDefault="00946173">
      <w:pPr>
        <w:rPr>
          <w:ins w:id="5850" w:author="Remi Hoeve [2]" w:date="2024-03-13T09:54:00Z"/>
          <w:del w:id="5851" w:author="Kaski Maiju" w:date="2024-09-26T12:01:00Z" w16du:dateUtc="2024-09-26T09:01:00Z"/>
          <w:rFonts w:ascii="Calibri" w:eastAsia="Calibri" w:hAnsi="Calibri" w:cs="Times New Roman"/>
          <w:highlight w:val="yellow"/>
          <w:rPrChange w:id="5852" w:author="Kaski Maiju" w:date="2025-03-19T14:31:00Z" w16du:dateUtc="2025-03-19T12:31:00Z">
            <w:rPr>
              <w:ins w:id="5853" w:author="Remi Hoeve [2]" w:date="2024-03-13T09:54:00Z"/>
              <w:del w:id="5854" w:author="Kaski Maiju" w:date="2024-09-26T12:01:00Z" w16du:dateUtc="2024-09-26T09:01:00Z"/>
              <w:rFonts w:ascii="Calibri" w:eastAsia="Calibri" w:hAnsi="Calibri" w:cs="Times New Roman"/>
            </w:rPr>
          </w:rPrChange>
        </w:rPr>
        <w:pPrChange w:id="5855" w:author="Kaski Maiju" w:date="2024-09-26T12:01:00Z" w16du:dateUtc="2024-09-26T09:01:00Z">
          <w:pPr>
            <w:spacing w:after="160" w:line="259" w:lineRule="auto"/>
          </w:pPr>
        </w:pPrChange>
      </w:pPr>
    </w:p>
    <w:p w14:paraId="0A712048" w14:textId="2A2C0497" w:rsidR="00946173" w:rsidRPr="00144266" w:rsidDel="006C0517" w:rsidRDefault="00946173">
      <w:pPr>
        <w:rPr>
          <w:ins w:id="5856" w:author="Remi Hoeve [2]" w:date="2024-03-13T09:54:00Z"/>
          <w:del w:id="5857" w:author="Kaski Maiju" w:date="2024-09-26T12:01:00Z" w16du:dateUtc="2024-09-26T09:01:00Z"/>
          <w:rFonts w:ascii="Calibri" w:eastAsia="Calibri" w:hAnsi="Calibri" w:cs="Times New Roman"/>
          <w:highlight w:val="yellow"/>
          <w:rPrChange w:id="5858" w:author="Kaski Maiju" w:date="2025-03-19T14:31:00Z" w16du:dateUtc="2025-03-19T12:31:00Z">
            <w:rPr>
              <w:ins w:id="5859" w:author="Remi Hoeve [2]" w:date="2024-03-13T09:54:00Z"/>
              <w:del w:id="5860" w:author="Kaski Maiju" w:date="2024-09-26T12:01:00Z" w16du:dateUtc="2024-09-26T09:01:00Z"/>
              <w:rFonts w:ascii="Calibri" w:eastAsia="Calibri" w:hAnsi="Calibri" w:cs="Times New Roman"/>
            </w:rPr>
          </w:rPrChange>
        </w:rPr>
        <w:pPrChange w:id="5861" w:author="Kaski Maiju" w:date="2024-09-26T12:01:00Z" w16du:dateUtc="2024-09-26T09:01:00Z">
          <w:pPr>
            <w:spacing w:after="200" w:line="276" w:lineRule="auto"/>
          </w:pPr>
        </w:pPrChange>
      </w:pPr>
      <w:ins w:id="5862" w:author="Remi Hoeve [2]" w:date="2024-03-13T09:54:00Z">
        <w:del w:id="5863" w:author="Kaski Maiju" w:date="2024-09-26T12:01:00Z" w16du:dateUtc="2024-09-26T09:01:00Z">
          <w:r w:rsidRPr="00144266" w:rsidDel="006C0517">
            <w:rPr>
              <w:rFonts w:ascii="Calibri" w:eastAsia="Calibri" w:hAnsi="Calibri" w:cs="Times New Roman"/>
              <w:highlight w:val="yellow"/>
              <w:rPrChange w:id="5864" w:author="Kaski Maiju" w:date="2025-03-19T14:31:00Z" w16du:dateUtc="2025-03-19T12:31:00Z">
                <w:rPr>
                  <w:rFonts w:ascii="Calibri" w:eastAsia="Calibri" w:hAnsi="Calibri" w:cs="Times New Roman"/>
                </w:rPr>
              </w:rPrChange>
            </w:rPr>
            <w:br w:type="page"/>
          </w:r>
        </w:del>
      </w:ins>
    </w:p>
    <w:p w14:paraId="03FECA0E" w14:textId="1DEA2D27" w:rsidR="00946173" w:rsidRPr="00144266" w:rsidDel="006C0517" w:rsidRDefault="00946173">
      <w:pPr>
        <w:rPr>
          <w:ins w:id="5865" w:author="Remi Hoeve [2]" w:date="2024-03-13T09:58:00Z"/>
          <w:del w:id="5866" w:author="Kaski Maiju" w:date="2024-09-26T12:01:00Z" w16du:dateUtc="2024-09-26T09:01:00Z"/>
          <w:rFonts w:ascii="Calibri" w:eastAsia="Calibri" w:hAnsi="Calibri" w:cs="Times New Roman"/>
          <w:b/>
          <w:bCs/>
          <w:highlight w:val="yellow"/>
          <w:rPrChange w:id="5867" w:author="Kaski Maiju" w:date="2025-03-19T14:31:00Z" w16du:dateUtc="2025-03-19T12:31:00Z">
            <w:rPr>
              <w:ins w:id="5868" w:author="Remi Hoeve [2]" w:date="2024-03-13T09:58:00Z"/>
              <w:del w:id="5869" w:author="Kaski Maiju" w:date="2024-09-26T12:01:00Z" w16du:dateUtc="2024-09-26T09:01:00Z"/>
              <w:rFonts w:ascii="Calibri" w:eastAsia="Calibri" w:hAnsi="Calibri" w:cs="Times New Roman"/>
              <w:b/>
              <w:bCs/>
            </w:rPr>
          </w:rPrChange>
        </w:rPr>
        <w:pPrChange w:id="5870" w:author="Kaski Maiju" w:date="2024-09-26T12:01:00Z" w16du:dateUtc="2024-09-26T09:01:00Z">
          <w:pPr>
            <w:spacing w:after="160" w:line="259" w:lineRule="auto"/>
          </w:pPr>
        </w:pPrChange>
      </w:pPr>
      <w:commentRangeStart w:id="5871"/>
      <w:ins w:id="5872" w:author="Remi Hoeve [2]" w:date="2024-03-13T09:58:00Z">
        <w:del w:id="5873" w:author="Kaski Maiju" w:date="2024-09-26T12:01:00Z" w16du:dateUtc="2024-09-26T09:01:00Z">
          <w:r w:rsidRPr="00144266" w:rsidDel="006C0517">
            <w:rPr>
              <w:rFonts w:ascii="Calibri" w:eastAsia="Calibri" w:hAnsi="Calibri" w:cs="Times New Roman"/>
              <w:b/>
              <w:bCs/>
              <w:highlight w:val="yellow"/>
              <w:rPrChange w:id="5874" w:author="Kaski Maiju" w:date="2025-03-19T14:31:00Z" w16du:dateUtc="2025-03-19T12:31:00Z">
                <w:rPr>
                  <w:rFonts w:ascii="Calibri" w:eastAsia="Calibri" w:hAnsi="Calibri" w:cs="Times New Roman"/>
                  <w:b/>
                  <w:bCs/>
                </w:rPr>
              </w:rPrChange>
            </w:rPr>
            <w:delText xml:space="preserve">ROUTE EXCHANGE </w:delText>
          </w:r>
        </w:del>
      </w:ins>
      <w:ins w:id="5875" w:author="Remi Hoeve [2]" w:date="2024-03-13T09:59:00Z">
        <w:del w:id="5876" w:author="Kaski Maiju" w:date="2024-09-26T12:01:00Z" w16du:dateUtc="2024-09-26T09:01:00Z">
          <w:r w:rsidRPr="00144266" w:rsidDel="006C0517">
            <w:rPr>
              <w:rFonts w:ascii="Calibri" w:eastAsia="Calibri" w:hAnsi="Calibri" w:cs="Times New Roman"/>
              <w:b/>
              <w:bCs/>
              <w:highlight w:val="yellow"/>
              <w:rPrChange w:id="5877" w:author="Kaski Maiju" w:date="2025-03-19T14:31:00Z" w16du:dateUtc="2025-03-19T12:31:00Z">
                <w:rPr>
                  <w:rFonts w:ascii="Calibri" w:eastAsia="Calibri" w:hAnsi="Calibri" w:cs="Times New Roman"/>
                  <w:b/>
                  <w:bCs/>
                </w:rPr>
              </w:rPrChange>
            </w:rPr>
            <w:delText>SERVICE</w:delText>
          </w:r>
        </w:del>
      </w:ins>
      <w:commentRangeEnd w:id="5871"/>
      <w:del w:id="5878" w:author="Kaski Maiju" w:date="2024-09-26T12:01:00Z" w16du:dateUtc="2024-09-26T09:01:00Z">
        <w:r w:rsidR="00E92EA8" w:rsidRPr="00144266" w:rsidDel="006C0517">
          <w:rPr>
            <w:rStyle w:val="Kommentinviite"/>
            <w:highlight w:val="yellow"/>
            <w:rPrChange w:id="5879" w:author="Kaski Maiju" w:date="2025-03-19T14:31:00Z" w16du:dateUtc="2025-03-19T12:31:00Z">
              <w:rPr>
                <w:rStyle w:val="Kommentinviite"/>
              </w:rPr>
            </w:rPrChange>
          </w:rPr>
          <w:commentReference w:id="5871"/>
        </w:r>
      </w:del>
    </w:p>
    <w:p w14:paraId="1F551509" w14:textId="1FD4CC1F" w:rsidR="00946173" w:rsidRPr="00144266" w:rsidDel="006C0517" w:rsidRDefault="00946173">
      <w:pPr>
        <w:rPr>
          <w:ins w:id="5880" w:author="Remi Hoeve [2]" w:date="2024-03-13T09:54:00Z"/>
          <w:del w:id="5881" w:author="Kaski Maiju" w:date="2024-09-26T12:01:00Z" w16du:dateUtc="2024-09-26T09:01:00Z"/>
          <w:rFonts w:ascii="Calibri" w:eastAsia="Calibri" w:hAnsi="Calibri" w:cs="Times New Roman"/>
          <w:b/>
          <w:bCs/>
          <w:highlight w:val="yellow"/>
          <w:rPrChange w:id="5882" w:author="Kaski Maiju" w:date="2025-03-19T14:31:00Z" w16du:dateUtc="2025-03-19T12:31:00Z">
            <w:rPr>
              <w:ins w:id="5883" w:author="Remi Hoeve [2]" w:date="2024-03-13T09:54:00Z"/>
              <w:del w:id="5884" w:author="Kaski Maiju" w:date="2024-09-26T12:01:00Z" w16du:dateUtc="2024-09-26T09:01:00Z"/>
              <w:rFonts w:ascii="Calibri" w:eastAsia="Calibri" w:hAnsi="Calibri" w:cs="Times New Roman"/>
              <w:b/>
              <w:bCs/>
            </w:rPr>
          </w:rPrChange>
        </w:rPr>
        <w:pPrChange w:id="5885" w:author="Kaski Maiju" w:date="2024-09-26T12:01:00Z" w16du:dateUtc="2024-09-26T09:01:00Z">
          <w:pPr>
            <w:spacing w:after="160" w:line="259" w:lineRule="auto"/>
          </w:pPr>
        </w:pPrChange>
      </w:pPr>
      <w:ins w:id="5886" w:author="Remi Hoeve [2]" w:date="2024-03-13T09:54:00Z">
        <w:del w:id="5887" w:author="Kaski Maiju" w:date="2024-09-26T12:01:00Z" w16du:dateUtc="2024-09-26T09:01:00Z">
          <w:r w:rsidRPr="00144266" w:rsidDel="006C0517">
            <w:rPr>
              <w:rFonts w:ascii="Calibri" w:eastAsia="Calibri" w:hAnsi="Calibri" w:cs="Times New Roman"/>
              <w:b/>
              <w:bCs/>
              <w:highlight w:val="yellow"/>
              <w:rPrChange w:id="5888" w:author="Kaski Maiju" w:date="2025-03-19T14:31:00Z" w16du:dateUtc="2025-03-19T12:31:00Z">
                <w:rPr>
                  <w:rFonts w:ascii="Calibri" w:eastAsia="Calibri" w:hAnsi="Calibri" w:cs="Times New Roman"/>
                  <w:b/>
                  <w:bCs/>
                </w:rPr>
              </w:rPrChange>
            </w:rPr>
            <w:delText>Use Case X</w:delText>
          </w:r>
        </w:del>
      </w:ins>
    </w:p>
    <w:p w14:paraId="1E14BDC8" w14:textId="22DE6B2D" w:rsidR="00946173" w:rsidRPr="00144266" w:rsidDel="006C0517" w:rsidRDefault="00946173">
      <w:pPr>
        <w:rPr>
          <w:ins w:id="5889" w:author="Remi Hoeve [2]" w:date="2024-03-13T09:54:00Z"/>
          <w:del w:id="5890" w:author="Kaski Maiju" w:date="2024-09-26T12:01:00Z" w16du:dateUtc="2024-09-26T09:01:00Z"/>
          <w:rFonts w:ascii="Calibri" w:eastAsia="Calibri" w:hAnsi="Calibri" w:cs="Times New Roman"/>
          <w:highlight w:val="yellow"/>
          <w:rPrChange w:id="5891" w:author="Kaski Maiju" w:date="2025-03-19T14:31:00Z" w16du:dateUtc="2025-03-19T12:31:00Z">
            <w:rPr>
              <w:ins w:id="5892" w:author="Remi Hoeve [2]" w:date="2024-03-13T09:54:00Z"/>
              <w:del w:id="5893" w:author="Kaski Maiju" w:date="2024-09-26T12:01:00Z" w16du:dateUtc="2024-09-26T09:01:00Z"/>
              <w:rFonts w:ascii="Calibri" w:eastAsia="Calibri" w:hAnsi="Calibri" w:cs="Times New Roman"/>
            </w:rPr>
          </w:rPrChange>
        </w:rPr>
        <w:pPrChange w:id="5894" w:author="Kaski Maiju" w:date="2024-09-26T12:01:00Z" w16du:dateUtc="2024-09-26T09:01:00Z">
          <w:pPr>
            <w:spacing w:after="160" w:line="259" w:lineRule="auto"/>
          </w:pPr>
        </w:pPrChange>
      </w:pPr>
      <w:ins w:id="5895" w:author="Remi Hoeve [2]" w:date="2024-03-13T09:54:00Z">
        <w:del w:id="5896" w:author="Kaski Maiju" w:date="2024-09-26T12:01:00Z" w16du:dateUtc="2024-09-26T09:01:00Z">
          <w:r w:rsidRPr="00144266" w:rsidDel="006C0517">
            <w:rPr>
              <w:rFonts w:ascii="Calibri" w:eastAsia="Calibri" w:hAnsi="Calibri" w:cs="Times New Roman"/>
              <w:highlight w:val="yellow"/>
              <w:u w:val="single"/>
              <w:rPrChange w:id="5897" w:author="Kaski Maiju" w:date="2025-03-19T14:31:00Z" w16du:dateUtc="2025-03-19T12:31:00Z">
                <w:rPr>
                  <w:rFonts w:ascii="Calibri" w:eastAsia="Calibri" w:hAnsi="Calibri" w:cs="Times New Roman"/>
                  <w:u w:val="single"/>
                </w:rPr>
              </w:rPrChange>
            </w:rPr>
            <w:delText>Use-case (name):</w:delText>
          </w:r>
          <w:r w:rsidRPr="00144266" w:rsidDel="006C0517">
            <w:rPr>
              <w:rFonts w:ascii="Calibri" w:eastAsia="Calibri" w:hAnsi="Calibri" w:cs="Times New Roman"/>
              <w:highlight w:val="yellow"/>
              <w:rPrChange w:id="5898"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899"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900" w:author="Kaski Maiju" w:date="2025-03-19T14:31:00Z" w16du:dateUtc="2025-03-19T12:31:00Z">
                <w:rPr>
                  <w:rFonts w:ascii="Calibri" w:eastAsia="Calibri" w:hAnsi="Calibri" w:cs="Times New Roman"/>
                </w:rPr>
              </w:rPrChange>
            </w:rPr>
            <w:tab/>
          </w:r>
        </w:del>
      </w:ins>
      <w:ins w:id="5901" w:author="Remi Hoeve [2]" w:date="2024-03-13T09:58:00Z">
        <w:del w:id="5902" w:author="Kaski Maiju" w:date="2024-09-26T12:01:00Z" w16du:dateUtc="2024-09-26T09:01:00Z">
          <w:r w:rsidRPr="00144266" w:rsidDel="006C0517">
            <w:rPr>
              <w:rFonts w:ascii="Calibri" w:eastAsia="Calibri" w:hAnsi="Calibri" w:cs="Times New Roman"/>
              <w:highlight w:val="yellow"/>
              <w:u w:val="single"/>
              <w:rPrChange w:id="5903" w:author="Kaski Maiju" w:date="2025-03-19T14:31:00Z" w16du:dateUtc="2025-03-19T12:31:00Z">
                <w:rPr>
                  <w:rFonts w:ascii="Calibri" w:eastAsia="Calibri" w:hAnsi="Calibri" w:cs="Times New Roman"/>
                  <w:u w:val="single"/>
                </w:rPr>
              </w:rPrChange>
            </w:rPr>
            <w:delText>Departing vessels from berth or anchorage</w:delText>
          </w:r>
        </w:del>
      </w:ins>
      <w:ins w:id="5904" w:author="Remi Hoeve [2]" w:date="2024-03-13T10:12:00Z">
        <w:del w:id="5905" w:author="Kaski Maiju" w:date="2024-09-26T12:01:00Z" w16du:dateUtc="2024-09-26T09:01:00Z">
          <w:r w:rsidRPr="00144266" w:rsidDel="006C0517">
            <w:rPr>
              <w:rFonts w:ascii="Calibri" w:eastAsia="Calibri" w:hAnsi="Calibri" w:cs="Times New Roman"/>
              <w:highlight w:val="yellow"/>
              <w:u w:val="single"/>
              <w:rPrChange w:id="5906" w:author="Kaski Maiju" w:date="2025-03-19T14:31:00Z" w16du:dateUtc="2025-03-19T12:31:00Z">
                <w:rPr>
                  <w:rFonts w:ascii="Calibri" w:eastAsia="Calibri" w:hAnsi="Calibri" w:cs="Times New Roman"/>
                  <w:u w:val="single"/>
                </w:rPr>
              </w:rPrChange>
            </w:rPr>
            <w:delText xml:space="preserve"> within the VTS area</w:delText>
          </w:r>
        </w:del>
      </w:ins>
    </w:p>
    <w:p w14:paraId="1CC16E63" w14:textId="36F80C8F" w:rsidR="00946173" w:rsidRPr="00144266" w:rsidDel="006C0517" w:rsidRDefault="00946173">
      <w:pPr>
        <w:rPr>
          <w:ins w:id="5907" w:author="Remi Hoeve [2]" w:date="2024-03-13T09:54:00Z"/>
          <w:del w:id="5908" w:author="Kaski Maiju" w:date="2024-09-26T12:01:00Z" w16du:dateUtc="2024-09-26T09:01:00Z"/>
          <w:rFonts w:ascii="Calibri" w:eastAsia="Calibri" w:hAnsi="Calibri" w:cs="Times New Roman"/>
          <w:highlight w:val="yellow"/>
          <w:rPrChange w:id="5909" w:author="Kaski Maiju" w:date="2025-03-19T14:31:00Z" w16du:dateUtc="2025-03-19T12:31:00Z">
            <w:rPr>
              <w:ins w:id="5910" w:author="Remi Hoeve [2]" w:date="2024-03-13T09:54:00Z"/>
              <w:del w:id="5911" w:author="Kaski Maiju" w:date="2024-09-26T12:01:00Z" w16du:dateUtc="2024-09-26T09:01:00Z"/>
              <w:rFonts w:ascii="Calibri" w:eastAsia="Calibri" w:hAnsi="Calibri" w:cs="Times New Roman"/>
            </w:rPr>
          </w:rPrChange>
        </w:rPr>
        <w:pPrChange w:id="5912" w:author="Kaski Maiju" w:date="2024-09-26T12:01:00Z" w16du:dateUtc="2024-09-26T09:01:00Z">
          <w:pPr>
            <w:spacing w:after="160" w:line="259" w:lineRule="auto"/>
          </w:pPr>
        </w:pPrChange>
      </w:pPr>
      <w:ins w:id="5913" w:author="Remi Hoeve [2]" w:date="2024-03-13T09:54:00Z">
        <w:del w:id="5914" w:author="Kaski Maiju" w:date="2024-09-26T12:01:00Z" w16du:dateUtc="2024-09-26T09:01:00Z">
          <w:r w:rsidRPr="00144266" w:rsidDel="006C0517">
            <w:rPr>
              <w:rFonts w:ascii="Calibri" w:eastAsia="Calibri" w:hAnsi="Calibri" w:cs="Times New Roman"/>
              <w:highlight w:val="yellow"/>
              <w:u w:val="single"/>
              <w:rPrChange w:id="5915" w:author="Kaski Maiju" w:date="2025-03-19T14:31:00Z" w16du:dateUtc="2025-03-19T12:31:00Z">
                <w:rPr>
                  <w:rFonts w:ascii="Calibri" w:eastAsia="Calibri" w:hAnsi="Calibri" w:cs="Times New Roman"/>
                  <w:u w:val="single"/>
                </w:rPr>
              </w:rPrChange>
            </w:rPr>
            <w:delText>Description:</w:delText>
          </w:r>
          <w:r w:rsidRPr="00144266" w:rsidDel="006C0517">
            <w:rPr>
              <w:rFonts w:ascii="Calibri" w:eastAsia="Calibri" w:hAnsi="Calibri" w:cs="Times New Roman"/>
              <w:highlight w:val="yellow"/>
              <w:rPrChange w:id="5916"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917" w:author="Kaski Maiju" w:date="2025-03-19T14:31:00Z" w16du:dateUtc="2025-03-19T12:31:00Z">
                <w:rPr>
                  <w:rFonts w:ascii="Calibri" w:eastAsia="Calibri" w:hAnsi="Calibri" w:cs="Times New Roman"/>
                </w:rPr>
              </w:rPrChange>
            </w:rPr>
            <w:tab/>
          </w:r>
        </w:del>
      </w:ins>
      <w:ins w:id="5918" w:author="Remi Hoeve [2]" w:date="2024-03-13T09:55:00Z">
        <w:del w:id="5919" w:author="Kaski Maiju" w:date="2024-09-26T12:01:00Z" w16du:dateUtc="2024-09-26T09:01:00Z">
          <w:r w:rsidRPr="00144266" w:rsidDel="006C0517">
            <w:rPr>
              <w:rFonts w:ascii="Calibri" w:eastAsia="Calibri" w:hAnsi="Calibri" w:cs="Times New Roman"/>
              <w:highlight w:val="yellow"/>
              <w:rPrChange w:id="5920"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921" w:author="Kaski Maiju" w:date="2025-03-19T14:31:00Z" w16du:dateUtc="2025-03-19T12:31:00Z">
                <w:rPr>
                  <w:rFonts w:ascii="Calibri" w:eastAsia="Calibri" w:hAnsi="Calibri" w:cs="Times New Roman"/>
                </w:rPr>
              </w:rPrChange>
            </w:rPr>
            <w:tab/>
          </w:r>
        </w:del>
      </w:ins>
      <w:ins w:id="5922" w:author="Remi Hoeve [2]" w:date="2024-03-13T09:59:00Z">
        <w:del w:id="5923" w:author="Kaski Maiju" w:date="2024-09-26T12:01:00Z" w16du:dateUtc="2024-09-26T09:01:00Z">
          <w:r w:rsidRPr="00144266" w:rsidDel="006C0517">
            <w:rPr>
              <w:rFonts w:ascii="Calibri" w:eastAsia="Calibri" w:hAnsi="Calibri" w:cs="Times New Roman"/>
              <w:highlight w:val="yellow"/>
              <w:rPrChange w:id="5924" w:author="Kaski Maiju" w:date="2025-03-19T14:31:00Z" w16du:dateUtc="2025-03-19T12:31:00Z">
                <w:rPr>
                  <w:rFonts w:ascii="Calibri" w:eastAsia="Calibri" w:hAnsi="Calibri" w:cs="Times New Roman"/>
                </w:rPr>
              </w:rPrChange>
            </w:rPr>
            <w:delText>Vessel intends to leave berth</w:delText>
          </w:r>
        </w:del>
      </w:ins>
      <w:ins w:id="5925" w:author="Remi Hoeve [2]" w:date="2024-03-13T10:00:00Z">
        <w:del w:id="5926" w:author="Kaski Maiju" w:date="2024-09-26T12:01:00Z" w16du:dateUtc="2024-09-26T09:01:00Z">
          <w:r w:rsidRPr="00144266" w:rsidDel="006C0517">
            <w:rPr>
              <w:rFonts w:ascii="Calibri" w:eastAsia="Calibri" w:hAnsi="Calibri" w:cs="Times New Roman"/>
              <w:highlight w:val="yellow"/>
              <w:rPrChange w:id="5927" w:author="Kaski Maiju" w:date="2025-03-19T14:31:00Z" w16du:dateUtc="2025-03-19T12:31:00Z">
                <w:rPr>
                  <w:rFonts w:ascii="Calibri" w:eastAsia="Calibri" w:hAnsi="Calibri" w:cs="Times New Roman"/>
                </w:rPr>
              </w:rPrChange>
            </w:rPr>
            <w:delText xml:space="preserve"> or anchorage and shares intended route with the VTS.</w:delText>
          </w:r>
        </w:del>
      </w:ins>
    </w:p>
    <w:p w14:paraId="43B47F71" w14:textId="522D8E4A" w:rsidR="00946173" w:rsidRPr="00144266" w:rsidDel="006C0517" w:rsidRDefault="00946173">
      <w:pPr>
        <w:rPr>
          <w:ins w:id="5928" w:author="Remi Hoeve [2]" w:date="2024-03-13T09:54:00Z"/>
          <w:del w:id="5929" w:author="Kaski Maiju" w:date="2024-09-26T12:01:00Z" w16du:dateUtc="2024-09-26T09:01:00Z"/>
          <w:rFonts w:ascii="Calibri" w:eastAsia="Calibri" w:hAnsi="Calibri" w:cs="Times New Roman"/>
          <w:highlight w:val="yellow"/>
          <w:rPrChange w:id="5930" w:author="Kaski Maiju" w:date="2025-03-19T14:31:00Z" w16du:dateUtc="2025-03-19T12:31:00Z">
            <w:rPr>
              <w:ins w:id="5931" w:author="Remi Hoeve [2]" w:date="2024-03-13T09:54:00Z"/>
              <w:del w:id="5932" w:author="Kaski Maiju" w:date="2024-09-26T12:01:00Z" w16du:dateUtc="2024-09-26T09:01:00Z"/>
              <w:rFonts w:ascii="Calibri" w:eastAsia="Calibri" w:hAnsi="Calibri" w:cs="Times New Roman"/>
            </w:rPr>
          </w:rPrChange>
        </w:rPr>
        <w:pPrChange w:id="5933" w:author="Kaski Maiju" w:date="2024-09-26T12:01:00Z" w16du:dateUtc="2024-09-26T09:01:00Z">
          <w:pPr>
            <w:spacing w:after="160" w:line="259" w:lineRule="auto"/>
          </w:pPr>
        </w:pPrChange>
      </w:pPr>
      <w:ins w:id="5934" w:author="Remi Hoeve [2]" w:date="2024-03-13T09:54:00Z">
        <w:del w:id="5935" w:author="Kaski Maiju" w:date="2024-09-26T12:01:00Z" w16du:dateUtc="2024-09-26T09:01:00Z">
          <w:r w:rsidRPr="00144266" w:rsidDel="006C0517">
            <w:rPr>
              <w:rFonts w:ascii="Calibri" w:eastAsia="Calibri" w:hAnsi="Calibri" w:cs="Times New Roman"/>
              <w:highlight w:val="yellow"/>
              <w:u w:val="single"/>
              <w:rPrChange w:id="5936" w:author="Kaski Maiju" w:date="2025-03-19T14:31:00Z" w16du:dateUtc="2025-03-19T12:31:00Z">
                <w:rPr>
                  <w:rFonts w:ascii="Calibri" w:eastAsia="Calibri" w:hAnsi="Calibri" w:cs="Times New Roman"/>
                  <w:u w:val="single"/>
                </w:rPr>
              </w:rPrChange>
            </w:rPr>
            <w:delText>Actors:</w:delText>
          </w:r>
          <w:r w:rsidRPr="00144266" w:rsidDel="006C0517">
            <w:rPr>
              <w:rFonts w:ascii="Calibri" w:eastAsia="Calibri" w:hAnsi="Calibri" w:cs="Times New Roman"/>
              <w:highlight w:val="yellow"/>
              <w:rPrChange w:id="5937"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938"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939"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940"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941" w:author="Kaski Maiju" w:date="2025-03-19T14:31:00Z" w16du:dateUtc="2025-03-19T12:31:00Z">
                <w:rPr>
                  <w:rFonts w:ascii="Calibri" w:eastAsia="Calibri" w:hAnsi="Calibri" w:cs="Times New Roman"/>
                </w:rPr>
              </w:rPrChange>
            </w:rPr>
            <w:tab/>
            <w:delText xml:space="preserve">Mariner, ECDIS/ECS, VTS </w:delText>
          </w:r>
        </w:del>
      </w:ins>
    </w:p>
    <w:p w14:paraId="7E89E3B8" w14:textId="1BF637D2" w:rsidR="00946173" w:rsidRPr="00144266" w:rsidDel="006C0517" w:rsidRDefault="00946173">
      <w:pPr>
        <w:rPr>
          <w:ins w:id="5942" w:author="Remi Hoeve [2]" w:date="2024-03-13T09:54:00Z"/>
          <w:del w:id="5943" w:author="Kaski Maiju" w:date="2024-09-26T12:01:00Z" w16du:dateUtc="2024-09-26T09:01:00Z"/>
          <w:rFonts w:ascii="Calibri" w:eastAsia="Calibri" w:hAnsi="Calibri" w:cs="Times New Roman"/>
          <w:highlight w:val="yellow"/>
          <w:rPrChange w:id="5944" w:author="Kaski Maiju" w:date="2025-03-19T14:31:00Z" w16du:dateUtc="2025-03-19T12:31:00Z">
            <w:rPr>
              <w:ins w:id="5945" w:author="Remi Hoeve [2]" w:date="2024-03-13T09:54:00Z"/>
              <w:del w:id="5946" w:author="Kaski Maiju" w:date="2024-09-26T12:01:00Z" w16du:dateUtc="2024-09-26T09:01:00Z"/>
              <w:rFonts w:ascii="Calibri" w:eastAsia="Calibri" w:hAnsi="Calibri" w:cs="Times New Roman"/>
            </w:rPr>
          </w:rPrChange>
        </w:rPr>
        <w:pPrChange w:id="5947" w:author="Kaski Maiju" w:date="2024-09-26T12:01:00Z" w16du:dateUtc="2024-09-26T09:01:00Z">
          <w:pPr>
            <w:spacing w:after="160" w:line="259" w:lineRule="auto"/>
          </w:pPr>
        </w:pPrChange>
      </w:pPr>
      <w:ins w:id="5948" w:author="Remi Hoeve [2]" w:date="2024-03-13T09:54:00Z">
        <w:del w:id="5949" w:author="Kaski Maiju" w:date="2024-09-26T12:01:00Z" w16du:dateUtc="2024-09-26T09:01:00Z">
          <w:r w:rsidRPr="00144266" w:rsidDel="006C0517">
            <w:rPr>
              <w:rFonts w:ascii="Calibri" w:eastAsia="Calibri" w:hAnsi="Calibri" w:cs="Times New Roman"/>
              <w:highlight w:val="yellow"/>
              <w:u w:val="single"/>
              <w:rPrChange w:id="5950" w:author="Kaski Maiju" w:date="2025-03-19T14:31:00Z" w16du:dateUtc="2025-03-19T12:31:00Z">
                <w:rPr>
                  <w:rFonts w:ascii="Calibri" w:eastAsia="Calibri" w:hAnsi="Calibri" w:cs="Times New Roman"/>
                  <w:u w:val="single"/>
                </w:rPr>
              </w:rPrChange>
            </w:rPr>
            <w:delText>Frequency of Use</w:delText>
          </w:r>
          <w:r w:rsidRPr="00144266" w:rsidDel="006C0517">
            <w:rPr>
              <w:rFonts w:ascii="Calibri" w:eastAsia="Calibri" w:hAnsi="Calibri" w:cs="Times New Roman"/>
              <w:highlight w:val="yellow"/>
              <w:rPrChange w:id="5951"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952" w:author="Kaski Maiju" w:date="2025-03-19T14:31:00Z" w16du:dateUtc="2025-03-19T12:31:00Z">
                <w:rPr>
                  <w:rFonts w:ascii="Calibri" w:eastAsia="Calibri" w:hAnsi="Calibri" w:cs="Times New Roman"/>
                </w:rPr>
              </w:rPrChange>
            </w:rPr>
            <w:tab/>
          </w:r>
        </w:del>
      </w:ins>
      <w:ins w:id="5953" w:author="Remi Hoeve [2]" w:date="2024-03-13T10:00:00Z">
        <w:del w:id="5954" w:author="Kaski Maiju" w:date="2024-09-26T12:01:00Z" w16du:dateUtc="2024-09-26T09:01:00Z">
          <w:r w:rsidRPr="00144266" w:rsidDel="006C0517">
            <w:rPr>
              <w:rFonts w:ascii="Calibri" w:eastAsia="Calibri" w:hAnsi="Calibri" w:cs="Times New Roman"/>
              <w:highlight w:val="yellow"/>
              <w:rPrChange w:id="5955" w:author="Kaski Maiju" w:date="2025-03-19T14:31:00Z" w16du:dateUtc="2025-03-19T12:31:00Z">
                <w:rPr>
                  <w:rFonts w:ascii="Calibri" w:eastAsia="Calibri" w:hAnsi="Calibri" w:cs="Times New Roman"/>
                </w:rPr>
              </w:rPrChange>
            </w:rPr>
            <w:tab/>
            <w:delText>Trigge</w:delText>
          </w:r>
        </w:del>
      </w:ins>
      <w:ins w:id="5956" w:author="Remi Hoeve [2]" w:date="2024-03-13T10:01:00Z">
        <w:del w:id="5957" w:author="Kaski Maiju" w:date="2024-09-26T12:01:00Z" w16du:dateUtc="2024-09-26T09:01:00Z">
          <w:r w:rsidRPr="00144266" w:rsidDel="006C0517">
            <w:rPr>
              <w:rFonts w:ascii="Calibri" w:eastAsia="Calibri" w:hAnsi="Calibri" w:cs="Times New Roman"/>
              <w:highlight w:val="yellow"/>
              <w:rPrChange w:id="5958" w:author="Kaski Maiju" w:date="2025-03-19T14:31:00Z" w16du:dateUtc="2025-03-19T12:31:00Z">
                <w:rPr>
                  <w:rFonts w:ascii="Calibri" w:eastAsia="Calibri" w:hAnsi="Calibri" w:cs="Times New Roman"/>
                </w:rPr>
              </w:rPrChange>
            </w:rPr>
            <w:delText>red before leaving berth or anchorage</w:delText>
          </w:r>
        </w:del>
      </w:ins>
      <w:ins w:id="5959" w:author="Remi Hoeve [2]" w:date="2024-03-13T10:02:00Z">
        <w:del w:id="5960" w:author="Kaski Maiju" w:date="2024-09-26T12:01:00Z" w16du:dateUtc="2024-09-26T09:01:00Z">
          <w:r w:rsidRPr="00144266" w:rsidDel="006C0517">
            <w:rPr>
              <w:rFonts w:ascii="Calibri" w:eastAsia="Calibri" w:hAnsi="Calibri" w:cs="Times New Roman"/>
              <w:highlight w:val="yellow"/>
              <w:rPrChange w:id="5961" w:author="Kaski Maiju" w:date="2025-03-19T14:31:00Z" w16du:dateUtc="2025-03-19T12:31:00Z">
                <w:rPr>
                  <w:rFonts w:ascii="Calibri" w:eastAsia="Calibri" w:hAnsi="Calibri" w:cs="Times New Roman"/>
                </w:rPr>
              </w:rPrChange>
            </w:rPr>
            <w:delText xml:space="preserve"> or when an update  is available.</w:delText>
          </w:r>
        </w:del>
      </w:ins>
    </w:p>
    <w:p w14:paraId="0AF2099A" w14:textId="6BA6C40C" w:rsidR="00946173" w:rsidRPr="00144266" w:rsidDel="006C0517" w:rsidRDefault="00946173">
      <w:pPr>
        <w:rPr>
          <w:ins w:id="5962" w:author="Remi Hoeve [2]" w:date="2024-03-13T09:54:00Z"/>
          <w:del w:id="5963" w:author="Kaski Maiju" w:date="2024-09-26T12:01:00Z" w16du:dateUtc="2024-09-26T09:01:00Z"/>
          <w:rFonts w:ascii="Calibri" w:eastAsia="Calibri" w:hAnsi="Calibri" w:cs="Times New Roman"/>
          <w:highlight w:val="yellow"/>
          <w:rPrChange w:id="5964" w:author="Kaski Maiju" w:date="2025-03-19T14:31:00Z" w16du:dateUtc="2025-03-19T12:31:00Z">
            <w:rPr>
              <w:ins w:id="5965" w:author="Remi Hoeve [2]" w:date="2024-03-13T09:54:00Z"/>
              <w:del w:id="5966" w:author="Kaski Maiju" w:date="2024-09-26T12:01:00Z" w16du:dateUtc="2024-09-26T09:01:00Z"/>
              <w:rFonts w:ascii="Calibri" w:eastAsia="Calibri" w:hAnsi="Calibri" w:cs="Times New Roman"/>
            </w:rPr>
          </w:rPrChange>
        </w:rPr>
        <w:pPrChange w:id="5967" w:author="Kaski Maiju" w:date="2024-09-26T12:01:00Z" w16du:dateUtc="2024-09-26T09:01:00Z">
          <w:pPr>
            <w:spacing w:after="160" w:line="259" w:lineRule="auto"/>
          </w:pPr>
        </w:pPrChange>
      </w:pPr>
      <w:ins w:id="5968" w:author="Remi Hoeve [2]" w:date="2024-03-13T09:54:00Z">
        <w:del w:id="5969" w:author="Kaski Maiju" w:date="2024-09-26T12:01:00Z" w16du:dateUtc="2024-09-26T09:01:00Z">
          <w:r w:rsidRPr="00144266" w:rsidDel="006C0517">
            <w:rPr>
              <w:rFonts w:ascii="Calibri" w:eastAsia="Calibri" w:hAnsi="Calibri" w:cs="Times New Roman"/>
              <w:highlight w:val="yellow"/>
              <w:u w:val="single"/>
              <w:rPrChange w:id="5970" w:author="Kaski Maiju" w:date="2025-03-19T14:31:00Z" w16du:dateUtc="2025-03-19T12:31:00Z">
                <w:rPr>
                  <w:rFonts w:ascii="Calibri" w:eastAsia="Calibri" w:hAnsi="Calibri" w:cs="Times New Roman"/>
                  <w:u w:val="single"/>
                </w:rPr>
              </w:rPrChange>
            </w:rPr>
            <w:delText>Pre-conditions</w:delText>
          </w:r>
          <w:r w:rsidRPr="00144266" w:rsidDel="006C0517">
            <w:rPr>
              <w:rFonts w:ascii="Calibri" w:eastAsia="Calibri" w:hAnsi="Calibri" w:cs="Times New Roman"/>
              <w:highlight w:val="yellow"/>
              <w:rPrChange w:id="5971"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5972" w:author="Kaski Maiju" w:date="2025-03-19T14:31:00Z" w16du:dateUtc="2025-03-19T12:31:00Z">
                <w:rPr>
                  <w:rFonts w:ascii="Calibri" w:eastAsia="Calibri" w:hAnsi="Calibri" w:cs="Times New Roman"/>
                </w:rPr>
              </w:rPrChange>
            </w:rPr>
            <w:tab/>
          </w:r>
        </w:del>
      </w:ins>
      <w:ins w:id="5973" w:author="Remi Hoeve [2]" w:date="2024-03-13T10:03:00Z">
        <w:del w:id="5974" w:author="Kaski Maiju" w:date="2024-09-26T12:01:00Z" w16du:dateUtc="2024-09-26T09:01:00Z">
          <w:r w:rsidRPr="00144266" w:rsidDel="006C0517">
            <w:rPr>
              <w:rFonts w:ascii="Calibri" w:eastAsia="Calibri" w:hAnsi="Calibri" w:cs="Times New Roman"/>
              <w:highlight w:val="yellow"/>
              <w:rPrChange w:id="5975"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5976" w:author="Kaski Maiju" w:date="2025-03-19T14:31:00Z" w16du:dateUtc="2025-03-19T12:31:00Z">
                <w:rPr>
                  <w:rFonts w:ascii="Calibri" w:eastAsia="Calibri" w:hAnsi="Calibri" w:cs="Times New Roman"/>
                </w:rPr>
              </w:rPrChange>
            </w:rPr>
            <w:tab/>
          </w:r>
        </w:del>
      </w:ins>
      <w:ins w:id="5977" w:author="Remi Hoeve [2]" w:date="2024-03-13T10:14:00Z">
        <w:del w:id="5978" w:author="Kaski Maiju" w:date="2024-09-26T12:01:00Z" w16du:dateUtc="2024-09-26T09:01:00Z">
          <w:r w:rsidR="00470124" w:rsidRPr="00144266" w:rsidDel="006C0517">
            <w:rPr>
              <w:rFonts w:ascii="Calibri" w:eastAsia="Calibri" w:hAnsi="Calibri" w:cs="Times New Roman"/>
              <w:highlight w:val="yellow"/>
              <w:rPrChange w:id="5979" w:author="Kaski Maiju" w:date="2025-03-19T14:31:00Z" w16du:dateUtc="2025-03-19T12:31:00Z">
                <w:rPr>
                  <w:rFonts w:ascii="Calibri" w:eastAsia="Calibri" w:hAnsi="Calibri" w:cs="Times New Roman"/>
                </w:rPr>
              </w:rPrChange>
            </w:rPr>
            <w:delText xml:space="preserve">Vessel is on the anchorage or at the berth. Vessel is still sailing and is already providing </w:delText>
          </w:r>
        </w:del>
      </w:ins>
      <w:ins w:id="5980" w:author="Remi Hoeve [2]" w:date="2024-03-13T10:15:00Z">
        <w:del w:id="5981" w:author="Kaski Maiju" w:date="2024-09-26T12:01:00Z" w16du:dateUtc="2024-09-26T09:01:00Z">
          <w:r w:rsidR="00470124" w:rsidRPr="00144266" w:rsidDel="006C0517">
            <w:rPr>
              <w:rFonts w:ascii="Calibri" w:eastAsia="Calibri" w:hAnsi="Calibri" w:cs="Times New Roman"/>
              <w:highlight w:val="yellow"/>
              <w:rPrChange w:id="5982" w:author="Kaski Maiju" w:date="2025-03-19T14:31:00Z" w16du:dateUtc="2025-03-19T12:31:00Z">
                <w:rPr>
                  <w:rFonts w:ascii="Calibri" w:eastAsia="Calibri" w:hAnsi="Calibri" w:cs="Times New Roman"/>
                </w:rPr>
              </w:rPrChange>
            </w:rPr>
            <w:delText>r</w:delText>
          </w:r>
        </w:del>
      </w:ins>
      <w:ins w:id="5983" w:author="Remi Hoeve [2]" w:date="2024-03-13T10:16:00Z">
        <w:del w:id="5984" w:author="Kaski Maiju" w:date="2024-09-26T12:01:00Z" w16du:dateUtc="2024-09-26T09:01:00Z">
          <w:r w:rsidR="00470124" w:rsidRPr="00144266" w:rsidDel="006C0517">
            <w:rPr>
              <w:rFonts w:ascii="Calibri" w:eastAsia="Calibri" w:hAnsi="Calibri" w:cs="Times New Roman"/>
              <w:highlight w:val="yellow"/>
              <w:rPrChange w:id="5985" w:author="Kaski Maiju" w:date="2025-03-19T14:31:00Z" w16du:dateUtc="2025-03-19T12:31:00Z">
                <w:rPr>
                  <w:rFonts w:ascii="Calibri" w:eastAsia="Calibri" w:hAnsi="Calibri" w:cs="Times New Roman"/>
                </w:rPr>
              </w:rPrChange>
            </w:rPr>
            <w:delText xml:space="preserve">oute </w:delText>
          </w:r>
        </w:del>
      </w:ins>
      <w:ins w:id="5986" w:author="Remi Hoeve [2]" w:date="2024-03-13T10:14:00Z">
        <w:del w:id="5987" w:author="Kaski Maiju" w:date="2024-09-26T12:01:00Z" w16du:dateUtc="2024-09-26T09:01:00Z">
          <w:r w:rsidR="00470124" w:rsidRPr="00144266" w:rsidDel="006C0517">
            <w:rPr>
              <w:rFonts w:ascii="Calibri" w:eastAsia="Calibri" w:hAnsi="Calibri" w:cs="Times New Roman"/>
              <w:highlight w:val="yellow"/>
              <w:rPrChange w:id="5988" w:author="Kaski Maiju" w:date="2025-03-19T14:31:00Z" w16du:dateUtc="2025-03-19T12:31:00Z">
                <w:rPr>
                  <w:rFonts w:ascii="Calibri" w:eastAsia="Calibri" w:hAnsi="Calibri" w:cs="Times New Roman"/>
                </w:rPr>
              </w:rPrChange>
            </w:rPr>
            <w:delText>information abou</w:delText>
          </w:r>
        </w:del>
      </w:ins>
      <w:ins w:id="5989" w:author="Remi Hoeve [2]" w:date="2024-03-13T10:15:00Z">
        <w:del w:id="5990" w:author="Kaski Maiju" w:date="2024-09-26T12:01:00Z" w16du:dateUtc="2024-09-26T09:01:00Z">
          <w:r w:rsidR="00470124" w:rsidRPr="00144266" w:rsidDel="006C0517">
            <w:rPr>
              <w:rFonts w:ascii="Calibri" w:eastAsia="Calibri" w:hAnsi="Calibri" w:cs="Times New Roman"/>
              <w:highlight w:val="yellow"/>
              <w:rPrChange w:id="5991" w:author="Kaski Maiju" w:date="2025-03-19T14:31:00Z" w16du:dateUtc="2025-03-19T12:31:00Z">
                <w:rPr>
                  <w:rFonts w:ascii="Calibri" w:eastAsia="Calibri" w:hAnsi="Calibri" w:cs="Times New Roman"/>
                </w:rPr>
              </w:rPrChange>
            </w:rPr>
            <w:delText>t its departure.</w:delText>
          </w:r>
        </w:del>
      </w:ins>
      <w:ins w:id="5992" w:author="Remi Hoeve [2]" w:date="2024-03-13T10:19:00Z">
        <w:del w:id="5993" w:author="Kaski Maiju" w:date="2024-09-26T12:01:00Z" w16du:dateUtc="2024-09-26T09:01:00Z">
          <w:r w:rsidR="00470124" w:rsidRPr="00144266" w:rsidDel="006C0517">
            <w:rPr>
              <w:rFonts w:ascii="Calibri" w:eastAsia="Calibri" w:hAnsi="Calibri" w:cs="Times New Roman"/>
              <w:highlight w:val="yellow"/>
              <w:rPrChange w:id="5994" w:author="Kaski Maiju" w:date="2025-03-19T14:31:00Z" w16du:dateUtc="2025-03-19T12:31:00Z">
                <w:rPr>
                  <w:rFonts w:ascii="Calibri" w:eastAsia="Calibri" w:hAnsi="Calibri" w:cs="Times New Roman"/>
                </w:rPr>
              </w:rPrChange>
            </w:rPr>
            <w:delText xml:space="preserve"> </w:delText>
          </w:r>
        </w:del>
      </w:ins>
    </w:p>
    <w:p w14:paraId="026700E3" w14:textId="712A3331" w:rsidR="00946173" w:rsidRPr="00144266" w:rsidDel="006C0517" w:rsidRDefault="00470124">
      <w:pPr>
        <w:rPr>
          <w:ins w:id="5995" w:author="Remi Hoeve [2]" w:date="2024-03-13T10:03:00Z"/>
          <w:del w:id="5996" w:author="Kaski Maiju" w:date="2024-09-26T12:01:00Z" w16du:dateUtc="2024-09-26T09:01:00Z"/>
          <w:rFonts w:ascii="Calibri" w:eastAsia="Calibri" w:hAnsi="Calibri" w:cs="Times New Roman"/>
          <w:highlight w:val="yellow"/>
          <w:rPrChange w:id="5997" w:author="Kaski Maiju" w:date="2025-03-19T14:31:00Z" w16du:dateUtc="2025-03-19T12:31:00Z">
            <w:rPr>
              <w:ins w:id="5998" w:author="Remi Hoeve [2]" w:date="2024-03-13T10:03:00Z"/>
              <w:del w:id="5999" w:author="Kaski Maiju" w:date="2024-09-26T12:01:00Z" w16du:dateUtc="2024-09-26T09:01:00Z"/>
              <w:rFonts w:ascii="Calibri" w:eastAsia="Calibri" w:hAnsi="Calibri" w:cs="Times New Roman"/>
            </w:rPr>
          </w:rPrChange>
        </w:rPr>
        <w:pPrChange w:id="6000" w:author="Kaski Maiju" w:date="2024-09-26T12:01:00Z" w16du:dateUtc="2024-09-26T09:01:00Z">
          <w:pPr>
            <w:spacing w:after="160" w:line="259" w:lineRule="auto"/>
          </w:pPr>
        </w:pPrChange>
      </w:pPr>
      <w:ins w:id="6001" w:author="Remi Hoeve [2]" w:date="2024-03-13T10:24:00Z">
        <w:del w:id="6002" w:author="Kaski Maiju" w:date="2024-09-26T12:01:00Z" w16du:dateUtc="2024-09-26T09:01:00Z">
          <w:r w:rsidRPr="00144266" w:rsidDel="006C0517">
            <w:rPr>
              <w:rFonts w:ascii="Calibri" w:eastAsia="Calibri" w:hAnsi="Calibri" w:cs="Times New Roman"/>
              <w:highlight w:val="yellow"/>
              <w:u w:val="single"/>
              <w:rPrChange w:id="6003" w:author="Kaski Maiju" w:date="2025-03-19T14:31:00Z" w16du:dateUtc="2025-03-19T12:31:00Z">
                <w:rPr>
                  <w:rFonts w:ascii="Calibri" w:eastAsia="Calibri" w:hAnsi="Calibri" w:cs="Times New Roman"/>
                  <w:u w:val="single"/>
                </w:rPr>
              </w:rPrChange>
            </w:rPr>
            <w:delText>Nominal s</w:delText>
          </w:r>
        </w:del>
      </w:ins>
      <w:ins w:id="6004" w:author="Remi Hoeve [2]" w:date="2024-03-13T09:54:00Z">
        <w:del w:id="6005" w:author="Kaski Maiju" w:date="2024-09-26T12:01:00Z" w16du:dateUtc="2024-09-26T09:01:00Z">
          <w:r w:rsidR="00946173" w:rsidRPr="00144266" w:rsidDel="006C0517">
            <w:rPr>
              <w:rFonts w:ascii="Calibri" w:eastAsia="Calibri" w:hAnsi="Calibri" w:cs="Times New Roman"/>
              <w:highlight w:val="yellow"/>
              <w:u w:val="single"/>
              <w:rPrChange w:id="6006" w:author="Kaski Maiju" w:date="2025-03-19T14:31:00Z" w16du:dateUtc="2025-03-19T12:31:00Z">
                <w:rPr>
                  <w:rFonts w:ascii="Calibri" w:eastAsia="Calibri" w:hAnsi="Calibri" w:cs="Times New Roman"/>
                  <w:u w:val="single"/>
                </w:rPr>
              </w:rPrChange>
            </w:rPr>
            <w:delText>equence</w:delText>
          </w:r>
        </w:del>
      </w:ins>
      <w:ins w:id="6007" w:author="Remi Hoeve [2]" w:date="2024-03-13T10:24:00Z">
        <w:del w:id="6008" w:author="Kaski Maiju" w:date="2024-09-26T12:01:00Z" w16du:dateUtc="2024-09-26T09:01:00Z">
          <w:r w:rsidRPr="00144266" w:rsidDel="006C0517">
            <w:rPr>
              <w:rFonts w:ascii="Calibri" w:eastAsia="Calibri" w:hAnsi="Calibri" w:cs="Times New Roman"/>
              <w:highlight w:val="yellow"/>
              <w:u w:val="single"/>
              <w:rPrChange w:id="6009" w:author="Kaski Maiju" w:date="2025-03-19T14:31:00Z" w16du:dateUtc="2025-03-19T12:31:00Z">
                <w:rPr>
                  <w:rFonts w:ascii="Calibri" w:eastAsia="Calibri" w:hAnsi="Calibri" w:cs="Times New Roman"/>
                  <w:u w:val="single"/>
                </w:rPr>
              </w:rPrChange>
            </w:rPr>
            <w:delText xml:space="preserve"> scenario</w:delText>
          </w:r>
        </w:del>
      </w:ins>
      <w:ins w:id="6010" w:author="Remi Hoeve [2]" w:date="2024-03-13T09:54:00Z">
        <w:del w:id="6011" w:author="Kaski Maiju" w:date="2024-09-26T12:01:00Z" w16du:dateUtc="2024-09-26T09:01:00Z">
          <w:r w:rsidR="00946173" w:rsidRPr="00144266" w:rsidDel="006C0517">
            <w:rPr>
              <w:rFonts w:ascii="Calibri" w:eastAsia="Calibri" w:hAnsi="Calibri" w:cs="Times New Roman"/>
              <w:highlight w:val="yellow"/>
              <w:u w:val="single"/>
              <w:rPrChange w:id="6012" w:author="Kaski Maiju" w:date="2025-03-19T14:31:00Z" w16du:dateUtc="2025-03-19T12:31:00Z">
                <w:rPr>
                  <w:rFonts w:ascii="Calibri" w:eastAsia="Calibri" w:hAnsi="Calibri" w:cs="Times New Roman"/>
                  <w:u w:val="single"/>
                </w:rPr>
              </w:rPrChange>
            </w:rPr>
            <w:delText>:</w:delText>
          </w:r>
          <w:r w:rsidR="00946173" w:rsidRPr="00144266" w:rsidDel="006C0517">
            <w:rPr>
              <w:rFonts w:ascii="Calibri" w:eastAsia="Calibri" w:hAnsi="Calibri" w:cs="Times New Roman"/>
              <w:highlight w:val="yellow"/>
              <w:rPrChange w:id="6013" w:author="Kaski Maiju" w:date="2025-03-19T14:31:00Z" w16du:dateUtc="2025-03-19T12:31:00Z">
                <w:rPr>
                  <w:rFonts w:ascii="Calibri" w:eastAsia="Calibri" w:hAnsi="Calibri" w:cs="Times New Roman"/>
                </w:rPr>
              </w:rPrChange>
            </w:rPr>
            <w:delText xml:space="preserve"> </w:delText>
          </w:r>
          <w:r w:rsidR="00946173" w:rsidRPr="00144266" w:rsidDel="006C0517">
            <w:rPr>
              <w:rFonts w:ascii="Calibri" w:eastAsia="Calibri" w:hAnsi="Calibri" w:cs="Times New Roman"/>
              <w:highlight w:val="yellow"/>
              <w:rPrChange w:id="6014" w:author="Kaski Maiju" w:date="2025-03-19T14:31:00Z" w16du:dateUtc="2025-03-19T12:31:00Z">
                <w:rPr>
                  <w:rFonts w:ascii="Calibri" w:eastAsia="Calibri" w:hAnsi="Calibri" w:cs="Times New Roman"/>
                </w:rPr>
              </w:rPrChange>
            </w:rPr>
            <w:tab/>
          </w:r>
        </w:del>
      </w:ins>
      <w:ins w:id="6015" w:author="Remi Hoeve [2]" w:date="2024-03-13T10:03:00Z">
        <w:del w:id="6016" w:author="Kaski Maiju" w:date="2024-09-26T12:01:00Z" w16du:dateUtc="2024-09-26T09:01:00Z">
          <w:r w:rsidR="00946173" w:rsidRPr="00144266" w:rsidDel="006C0517">
            <w:rPr>
              <w:rFonts w:ascii="Calibri" w:eastAsia="Calibri" w:hAnsi="Calibri" w:cs="Times New Roman"/>
              <w:highlight w:val="yellow"/>
              <w:rPrChange w:id="6017" w:author="Kaski Maiju" w:date="2025-03-19T14:31:00Z" w16du:dateUtc="2025-03-19T12:31:00Z">
                <w:rPr>
                  <w:rFonts w:ascii="Calibri" w:eastAsia="Calibri" w:hAnsi="Calibri" w:cs="Times New Roman"/>
                </w:rPr>
              </w:rPrChange>
            </w:rPr>
            <w:tab/>
          </w:r>
        </w:del>
      </w:ins>
    </w:p>
    <w:p w14:paraId="2FAB087D" w14:textId="1732899A" w:rsidR="00946173" w:rsidRPr="00144266" w:rsidDel="006C0517" w:rsidRDefault="00946173">
      <w:pPr>
        <w:rPr>
          <w:ins w:id="6018" w:author="Remi Hoeve [2]" w:date="2024-03-13T10:04:00Z"/>
          <w:del w:id="6019" w:author="Kaski Maiju" w:date="2024-09-26T12:01:00Z" w16du:dateUtc="2024-09-26T09:01:00Z"/>
          <w:rFonts w:ascii="Calibri" w:eastAsia="Calibri" w:hAnsi="Calibri" w:cs="Times New Roman"/>
          <w:szCs w:val="28"/>
          <w:highlight w:val="yellow"/>
          <w:rPrChange w:id="6020" w:author="Kaski Maiju" w:date="2025-03-19T14:31:00Z" w16du:dateUtc="2025-03-19T12:31:00Z">
            <w:rPr>
              <w:ins w:id="6021" w:author="Remi Hoeve [2]" w:date="2024-03-13T10:04:00Z"/>
              <w:del w:id="6022" w:author="Kaski Maiju" w:date="2024-09-26T12:01:00Z" w16du:dateUtc="2024-09-26T09:01:00Z"/>
              <w:rFonts w:ascii="Calibri" w:eastAsia="Calibri" w:hAnsi="Calibri" w:cs="Times New Roman"/>
              <w:szCs w:val="28"/>
            </w:rPr>
          </w:rPrChange>
        </w:rPr>
        <w:pPrChange w:id="6023" w:author="Kaski Maiju" w:date="2024-09-26T12:01:00Z" w16du:dateUtc="2024-09-26T09:01:00Z">
          <w:pPr>
            <w:spacing w:line="259" w:lineRule="auto"/>
          </w:pPr>
        </w:pPrChange>
      </w:pPr>
      <w:bookmarkStart w:id="6024" w:name="_Hlk161218270"/>
      <w:ins w:id="6025" w:author="Remi Hoeve [2]" w:date="2024-03-13T10:04:00Z">
        <w:del w:id="6026" w:author="Kaski Maiju" w:date="2024-09-26T12:01:00Z" w16du:dateUtc="2024-09-26T09:01:00Z">
          <w:r w:rsidRPr="00144266" w:rsidDel="006C0517">
            <w:rPr>
              <w:rFonts w:ascii="Calibri" w:eastAsia="Calibri" w:hAnsi="Calibri" w:cs="Times New Roman"/>
              <w:szCs w:val="28"/>
              <w:highlight w:val="yellow"/>
              <w:rPrChange w:id="6027" w:author="Kaski Maiju" w:date="2025-03-19T14:31:00Z" w16du:dateUtc="2025-03-19T12:31:00Z">
                <w:rPr>
                  <w:rFonts w:ascii="Calibri" w:eastAsia="Calibri" w:hAnsi="Calibri" w:cs="Times New Roman"/>
                  <w:szCs w:val="28"/>
                </w:rPr>
              </w:rPrChange>
            </w:rPr>
            <w:delText xml:space="preserve">1.  </w:delText>
          </w:r>
        </w:del>
      </w:ins>
      <w:ins w:id="6028" w:author="Remi Hoeve [2]" w:date="2024-03-13T10:05:00Z">
        <w:del w:id="6029" w:author="Kaski Maiju" w:date="2024-09-26T12:01:00Z" w16du:dateUtc="2024-09-26T09:01:00Z">
          <w:r w:rsidRPr="00144266" w:rsidDel="006C0517">
            <w:rPr>
              <w:rFonts w:ascii="Calibri" w:eastAsia="Calibri" w:hAnsi="Calibri" w:cs="Times New Roman"/>
              <w:szCs w:val="28"/>
              <w:highlight w:val="yellow"/>
              <w:rPrChange w:id="6030" w:author="Kaski Maiju" w:date="2025-03-19T14:31:00Z" w16du:dateUtc="2025-03-19T12:31:00Z">
                <w:rPr>
                  <w:rFonts w:ascii="Calibri" w:eastAsia="Calibri" w:hAnsi="Calibri" w:cs="Times New Roman"/>
                  <w:szCs w:val="28"/>
                </w:rPr>
              </w:rPrChange>
            </w:rPr>
            <w:tab/>
          </w:r>
        </w:del>
      </w:ins>
      <w:ins w:id="6031" w:author="Remi Hoeve [2]" w:date="2024-03-13T10:04:00Z">
        <w:del w:id="6032" w:author="Kaski Maiju" w:date="2024-09-26T12:01:00Z" w16du:dateUtc="2024-09-26T09:01:00Z">
          <w:r w:rsidRPr="00144266" w:rsidDel="006C0517">
            <w:rPr>
              <w:rFonts w:ascii="Calibri" w:eastAsia="Calibri" w:hAnsi="Calibri" w:cs="Times New Roman"/>
              <w:szCs w:val="28"/>
              <w:highlight w:val="yellow"/>
              <w:rPrChange w:id="6033" w:author="Kaski Maiju" w:date="2025-03-19T14:31:00Z" w16du:dateUtc="2025-03-19T12:31:00Z">
                <w:rPr>
                  <w:rFonts w:ascii="Calibri" w:eastAsia="Calibri" w:hAnsi="Calibri" w:cs="Times New Roman"/>
                  <w:szCs w:val="28"/>
                </w:rPr>
              </w:rPrChange>
            </w:rPr>
            <w:delText>The route is planned in ECDIS/ECS by the vessel</w:delText>
          </w:r>
        </w:del>
      </w:ins>
    </w:p>
    <w:p w14:paraId="4F71656C" w14:textId="2296359B" w:rsidR="00946173" w:rsidRPr="00144266" w:rsidDel="006C0517" w:rsidRDefault="00946173">
      <w:pPr>
        <w:rPr>
          <w:ins w:id="6034" w:author="Remi Hoeve [2]" w:date="2024-03-13T10:04:00Z"/>
          <w:del w:id="6035" w:author="Kaski Maiju" w:date="2024-09-26T12:01:00Z" w16du:dateUtc="2024-09-26T09:01:00Z"/>
          <w:rFonts w:ascii="Calibri" w:eastAsia="Calibri" w:hAnsi="Calibri" w:cs="Times New Roman"/>
          <w:i/>
          <w:iCs/>
          <w:sz w:val="22"/>
          <w:szCs w:val="28"/>
          <w:highlight w:val="yellow"/>
          <w:rPrChange w:id="6036" w:author="Kaski Maiju" w:date="2025-03-19T14:31:00Z" w16du:dateUtc="2025-03-19T12:31:00Z">
            <w:rPr>
              <w:ins w:id="6037" w:author="Remi Hoeve [2]" w:date="2024-03-13T10:04:00Z"/>
              <w:del w:id="6038" w:author="Kaski Maiju" w:date="2024-09-26T12:01:00Z" w16du:dateUtc="2024-09-26T09:01:00Z"/>
              <w:rFonts w:ascii="Calibri" w:eastAsia="Calibri" w:hAnsi="Calibri" w:cs="Times New Roman"/>
            </w:rPr>
          </w:rPrChange>
        </w:rPr>
        <w:pPrChange w:id="6039" w:author="Kaski Maiju" w:date="2024-09-26T12:01:00Z" w16du:dateUtc="2024-09-26T09:01:00Z">
          <w:pPr>
            <w:spacing w:line="259" w:lineRule="auto"/>
          </w:pPr>
        </w:pPrChange>
      </w:pPr>
      <w:ins w:id="6040" w:author="Remi Hoeve [2]" w:date="2024-03-13T10:04:00Z">
        <w:del w:id="6041" w:author="Kaski Maiju" w:date="2024-09-26T12:01:00Z" w16du:dateUtc="2024-09-26T09:01:00Z">
          <w:r w:rsidRPr="00144266" w:rsidDel="006C0517">
            <w:rPr>
              <w:rFonts w:ascii="Calibri" w:eastAsia="Calibri" w:hAnsi="Calibri" w:cs="Times New Roman"/>
              <w:szCs w:val="28"/>
              <w:highlight w:val="yellow"/>
              <w:rPrChange w:id="6042" w:author="Kaski Maiju" w:date="2025-03-19T14:31:00Z" w16du:dateUtc="2025-03-19T12:31:00Z">
                <w:rPr>
                  <w:rFonts w:ascii="Calibri" w:eastAsia="Calibri" w:hAnsi="Calibri" w:cs="Times New Roman"/>
                  <w:szCs w:val="28"/>
                </w:rPr>
              </w:rPrChange>
            </w:rPr>
            <w:delText xml:space="preserve">2.       </w:delText>
          </w:r>
        </w:del>
      </w:ins>
      <w:ins w:id="6043" w:author="Remi Hoeve [2]" w:date="2024-03-13T10:05:00Z">
        <w:del w:id="6044" w:author="Kaski Maiju" w:date="2024-09-26T12:01:00Z" w16du:dateUtc="2024-09-26T09:01:00Z">
          <w:r w:rsidRPr="00144266" w:rsidDel="006C0517">
            <w:rPr>
              <w:rFonts w:ascii="Calibri" w:eastAsia="Calibri" w:hAnsi="Calibri" w:cs="Times New Roman"/>
              <w:szCs w:val="28"/>
              <w:highlight w:val="yellow"/>
              <w:rPrChange w:id="6045" w:author="Kaski Maiju" w:date="2025-03-19T14:31:00Z" w16du:dateUtc="2025-03-19T12:31:00Z">
                <w:rPr>
                  <w:rFonts w:ascii="Calibri" w:eastAsia="Calibri" w:hAnsi="Calibri" w:cs="Times New Roman"/>
                  <w:szCs w:val="28"/>
                </w:rPr>
              </w:rPrChange>
            </w:rPr>
            <w:tab/>
          </w:r>
        </w:del>
      </w:ins>
      <w:ins w:id="6046" w:author="Remi Hoeve [2]" w:date="2024-03-13T10:04:00Z">
        <w:del w:id="6047" w:author="Kaski Maiju" w:date="2024-09-26T12:01:00Z" w16du:dateUtc="2024-09-26T09:01:00Z">
          <w:r w:rsidRPr="00144266" w:rsidDel="006C0517">
            <w:rPr>
              <w:rFonts w:ascii="Calibri" w:eastAsia="Calibri" w:hAnsi="Calibri" w:cs="Times New Roman"/>
              <w:szCs w:val="28"/>
              <w:highlight w:val="yellow"/>
              <w:rPrChange w:id="6048" w:author="Kaski Maiju" w:date="2025-03-19T14:31:00Z" w16du:dateUtc="2025-03-19T12:31:00Z">
                <w:rPr>
                  <w:rFonts w:ascii="Calibri" w:eastAsia="Calibri" w:hAnsi="Calibri" w:cs="Times New Roman"/>
                  <w:szCs w:val="28"/>
                </w:rPr>
              </w:rPrChange>
            </w:rPr>
            <w:delText xml:space="preserve">The ECDIS/ECS sends </w:delText>
          </w:r>
        </w:del>
      </w:ins>
      <w:ins w:id="6049" w:author="Remi Hoeve [2]" w:date="2024-03-13T10:20:00Z">
        <w:del w:id="6050" w:author="Kaski Maiju" w:date="2024-09-26T12:01:00Z" w16du:dateUtc="2024-09-26T09:01:00Z">
          <w:r w:rsidR="00470124" w:rsidRPr="00144266" w:rsidDel="006C0517">
            <w:rPr>
              <w:rFonts w:ascii="Calibri" w:eastAsia="Calibri" w:hAnsi="Calibri" w:cs="Times New Roman"/>
              <w:szCs w:val="28"/>
              <w:highlight w:val="yellow"/>
              <w:rPrChange w:id="6051" w:author="Kaski Maiju" w:date="2025-03-19T14:31:00Z" w16du:dateUtc="2025-03-19T12:31:00Z">
                <w:rPr>
                  <w:rFonts w:ascii="Calibri" w:eastAsia="Calibri" w:hAnsi="Calibri" w:cs="Times New Roman"/>
                  <w:szCs w:val="28"/>
                </w:rPr>
              </w:rPrChange>
            </w:rPr>
            <w:delText>(</w:delText>
          </w:r>
        </w:del>
      </w:ins>
      <w:ins w:id="6052" w:author="Remi Hoeve [2]" w:date="2024-03-13T10:04:00Z">
        <w:del w:id="6053" w:author="Kaski Maiju" w:date="2024-09-26T12:01:00Z" w16du:dateUtc="2024-09-26T09:01:00Z">
          <w:r w:rsidRPr="00144266" w:rsidDel="006C0517">
            <w:rPr>
              <w:rFonts w:ascii="Calibri" w:eastAsia="Calibri" w:hAnsi="Calibri" w:cs="Times New Roman"/>
              <w:szCs w:val="28"/>
              <w:highlight w:val="yellow"/>
              <w:rPrChange w:id="6054" w:author="Kaski Maiju" w:date="2025-03-19T14:31:00Z" w16du:dateUtc="2025-03-19T12:31:00Z">
                <w:rPr>
                  <w:rFonts w:ascii="Calibri" w:eastAsia="Calibri" w:hAnsi="Calibri" w:cs="Times New Roman"/>
                  <w:szCs w:val="28"/>
                </w:rPr>
              </w:rPrChange>
            </w:rPr>
            <w:delText>intended</w:delText>
          </w:r>
        </w:del>
      </w:ins>
      <w:ins w:id="6055" w:author="Remi Hoeve [2]" w:date="2024-03-13T10:20:00Z">
        <w:del w:id="6056" w:author="Kaski Maiju" w:date="2024-09-26T12:01:00Z" w16du:dateUtc="2024-09-26T09:01:00Z">
          <w:r w:rsidR="00470124" w:rsidRPr="00144266" w:rsidDel="006C0517">
            <w:rPr>
              <w:rFonts w:ascii="Calibri" w:eastAsia="Calibri" w:hAnsi="Calibri" w:cs="Times New Roman"/>
              <w:szCs w:val="28"/>
              <w:highlight w:val="yellow"/>
              <w:rPrChange w:id="6057" w:author="Kaski Maiju" w:date="2025-03-19T14:31:00Z" w16du:dateUtc="2025-03-19T12:31:00Z">
                <w:rPr>
                  <w:rFonts w:ascii="Calibri" w:eastAsia="Calibri" w:hAnsi="Calibri" w:cs="Times New Roman"/>
                  <w:szCs w:val="28"/>
                </w:rPr>
              </w:rPrChange>
            </w:rPr>
            <w:delText>)</w:delText>
          </w:r>
        </w:del>
      </w:ins>
      <w:ins w:id="6058" w:author="Remi Hoeve [2]" w:date="2024-03-13T10:04:00Z">
        <w:del w:id="6059" w:author="Kaski Maiju" w:date="2024-09-26T12:01:00Z" w16du:dateUtc="2024-09-26T09:01:00Z">
          <w:r w:rsidRPr="00144266" w:rsidDel="006C0517">
            <w:rPr>
              <w:rFonts w:ascii="Calibri" w:eastAsia="Calibri" w:hAnsi="Calibri" w:cs="Times New Roman"/>
              <w:szCs w:val="28"/>
              <w:highlight w:val="yellow"/>
              <w:rPrChange w:id="6060" w:author="Kaski Maiju" w:date="2025-03-19T14:31:00Z" w16du:dateUtc="2025-03-19T12:31:00Z">
                <w:rPr>
                  <w:rFonts w:ascii="Calibri" w:eastAsia="Calibri" w:hAnsi="Calibri" w:cs="Times New Roman"/>
                  <w:szCs w:val="28"/>
                </w:rPr>
              </w:rPrChange>
            </w:rPr>
            <w:delText xml:space="preserve"> route, which includes the schedule [including ET</w:delText>
          </w:r>
        </w:del>
      </w:ins>
      <w:ins w:id="6061" w:author="Remi Hoeve [2]" w:date="2024-03-13T10:06:00Z">
        <w:del w:id="6062" w:author="Kaski Maiju" w:date="2024-09-26T12:01:00Z" w16du:dateUtc="2024-09-26T09:01:00Z">
          <w:r w:rsidRPr="00144266" w:rsidDel="006C0517">
            <w:rPr>
              <w:rFonts w:ascii="Calibri" w:eastAsia="Calibri" w:hAnsi="Calibri" w:cs="Times New Roman"/>
              <w:szCs w:val="28"/>
              <w:highlight w:val="yellow"/>
              <w:rPrChange w:id="6063" w:author="Kaski Maiju" w:date="2025-03-19T14:31:00Z" w16du:dateUtc="2025-03-19T12:31:00Z">
                <w:rPr>
                  <w:rFonts w:ascii="Calibri" w:eastAsia="Calibri" w:hAnsi="Calibri" w:cs="Times New Roman"/>
                  <w:szCs w:val="28"/>
                </w:rPr>
              </w:rPrChange>
            </w:rPr>
            <w:delText>D</w:delText>
          </w:r>
        </w:del>
      </w:ins>
      <w:ins w:id="6064" w:author="Remi Hoeve [2]" w:date="2024-03-13T10:04:00Z">
        <w:del w:id="6065" w:author="Kaski Maiju" w:date="2024-09-26T12:01:00Z" w16du:dateUtc="2024-09-26T09:01:00Z">
          <w:r w:rsidRPr="00144266" w:rsidDel="006C0517">
            <w:rPr>
              <w:rFonts w:ascii="Calibri" w:eastAsia="Calibri" w:hAnsi="Calibri" w:cs="Times New Roman"/>
              <w:szCs w:val="28"/>
              <w:highlight w:val="yellow"/>
              <w:rPrChange w:id="6066" w:author="Kaski Maiju" w:date="2025-03-19T14:31:00Z" w16du:dateUtc="2025-03-19T12:31:00Z">
                <w:rPr>
                  <w:rFonts w:ascii="Calibri" w:eastAsia="Calibri" w:hAnsi="Calibri" w:cs="Times New Roman"/>
                  <w:szCs w:val="28"/>
                </w:rPr>
              </w:rPrChange>
            </w:rPr>
            <w:delText>], to VTS</w:delText>
          </w:r>
        </w:del>
      </w:ins>
      <w:ins w:id="6067" w:author="Remi Hoeve [2]" w:date="2024-03-13T10:20:00Z">
        <w:del w:id="6068" w:author="Kaski Maiju" w:date="2024-09-26T12:01:00Z" w16du:dateUtc="2024-09-26T09:01:00Z">
          <w:r w:rsidR="00470124" w:rsidRPr="00144266" w:rsidDel="006C0517">
            <w:rPr>
              <w:rFonts w:ascii="Calibri" w:eastAsia="Calibri" w:hAnsi="Calibri" w:cs="Times New Roman"/>
              <w:szCs w:val="28"/>
              <w:highlight w:val="yellow"/>
              <w:rPrChange w:id="6069" w:author="Kaski Maiju" w:date="2025-03-19T14:31:00Z" w16du:dateUtc="2025-03-19T12:31:00Z">
                <w:rPr>
                  <w:rFonts w:ascii="Calibri" w:eastAsia="Calibri" w:hAnsi="Calibri" w:cs="Times New Roman"/>
                  <w:szCs w:val="28"/>
                </w:rPr>
              </w:rPrChange>
            </w:rPr>
            <w:delText xml:space="preserve"> </w:delText>
          </w:r>
          <w:r w:rsidR="00470124" w:rsidRPr="00144266" w:rsidDel="006C0517">
            <w:rPr>
              <w:rFonts w:ascii="Calibri" w:eastAsia="Calibri" w:hAnsi="Calibri" w:cs="Times New Roman"/>
              <w:i/>
              <w:iCs/>
              <w:sz w:val="22"/>
              <w:szCs w:val="28"/>
              <w:highlight w:val="yellow"/>
              <w:rPrChange w:id="6070" w:author="Kaski Maiju" w:date="2025-03-19T14:31:00Z" w16du:dateUtc="2025-03-19T12:31:00Z">
                <w:rPr>
                  <w:rFonts w:ascii="Calibri" w:eastAsia="Calibri" w:hAnsi="Calibri" w:cs="Times New Roman"/>
                  <w:sz w:val="22"/>
                  <w:szCs w:val="28"/>
                </w:rPr>
              </w:rPrChange>
            </w:rPr>
            <w:delText>(route for monitoring / ECDIS -status)</w:delText>
          </w:r>
        </w:del>
      </w:ins>
    </w:p>
    <w:p w14:paraId="4C4CBB0C" w14:textId="67BB210E" w:rsidR="00946173" w:rsidRPr="00144266" w:rsidDel="006C0517" w:rsidRDefault="00946173">
      <w:pPr>
        <w:rPr>
          <w:ins w:id="6071" w:author="Remi Hoeve [2]" w:date="2024-03-13T10:04:00Z"/>
          <w:del w:id="6072" w:author="Kaski Maiju" w:date="2024-09-26T12:01:00Z" w16du:dateUtc="2024-09-26T09:01:00Z"/>
          <w:rFonts w:ascii="Calibri" w:eastAsia="Calibri" w:hAnsi="Calibri" w:cs="Times New Roman"/>
          <w:szCs w:val="28"/>
          <w:highlight w:val="yellow"/>
          <w:rPrChange w:id="6073" w:author="Kaski Maiju" w:date="2025-03-19T14:31:00Z" w16du:dateUtc="2025-03-19T12:31:00Z">
            <w:rPr>
              <w:ins w:id="6074" w:author="Remi Hoeve [2]" w:date="2024-03-13T10:04:00Z"/>
              <w:del w:id="6075" w:author="Kaski Maiju" w:date="2024-09-26T12:01:00Z" w16du:dateUtc="2024-09-26T09:01:00Z"/>
              <w:rFonts w:ascii="Calibri" w:eastAsia="Calibri" w:hAnsi="Calibri" w:cs="Times New Roman"/>
              <w:szCs w:val="28"/>
            </w:rPr>
          </w:rPrChange>
        </w:rPr>
        <w:pPrChange w:id="6076" w:author="Kaski Maiju" w:date="2024-09-26T12:01:00Z" w16du:dateUtc="2024-09-26T09:01:00Z">
          <w:pPr>
            <w:spacing w:line="259" w:lineRule="auto"/>
          </w:pPr>
        </w:pPrChange>
      </w:pPr>
      <w:ins w:id="6077" w:author="Remi Hoeve [2]" w:date="2024-03-13T10:04:00Z">
        <w:del w:id="6078" w:author="Kaski Maiju" w:date="2024-09-26T12:01:00Z" w16du:dateUtc="2024-09-26T09:01:00Z">
          <w:r w:rsidRPr="00144266" w:rsidDel="006C0517">
            <w:rPr>
              <w:rFonts w:ascii="Calibri" w:eastAsia="Calibri" w:hAnsi="Calibri" w:cs="Times New Roman"/>
              <w:szCs w:val="28"/>
              <w:highlight w:val="yellow"/>
              <w:rPrChange w:id="6079" w:author="Kaski Maiju" w:date="2025-03-19T14:31:00Z" w16du:dateUtc="2025-03-19T12:31:00Z">
                <w:rPr>
                  <w:rFonts w:ascii="Calibri" w:eastAsia="Calibri" w:hAnsi="Calibri" w:cs="Times New Roman"/>
                  <w:szCs w:val="28"/>
                </w:rPr>
              </w:rPrChange>
            </w:rPr>
            <w:delText>3.           VTS sends route received acknowledgement automatically.</w:delText>
          </w:r>
        </w:del>
      </w:ins>
    </w:p>
    <w:p w14:paraId="684F0A71" w14:textId="040B9A11" w:rsidR="00946173" w:rsidRPr="00144266" w:rsidDel="006C0517" w:rsidRDefault="00946173">
      <w:pPr>
        <w:rPr>
          <w:ins w:id="6080" w:author="Remi Hoeve [2]" w:date="2024-03-13T10:04:00Z"/>
          <w:del w:id="6081" w:author="Kaski Maiju" w:date="2024-09-26T12:01:00Z" w16du:dateUtc="2024-09-26T09:01:00Z"/>
          <w:rFonts w:ascii="Calibri" w:eastAsia="Calibri" w:hAnsi="Calibri" w:cs="Times New Roman"/>
          <w:szCs w:val="28"/>
          <w:highlight w:val="yellow"/>
          <w:rPrChange w:id="6082" w:author="Kaski Maiju" w:date="2025-03-19T14:31:00Z" w16du:dateUtc="2025-03-19T12:31:00Z">
            <w:rPr>
              <w:ins w:id="6083" w:author="Remi Hoeve [2]" w:date="2024-03-13T10:04:00Z"/>
              <w:del w:id="6084" w:author="Kaski Maiju" w:date="2024-09-26T12:01:00Z" w16du:dateUtc="2024-09-26T09:01:00Z"/>
              <w:rFonts w:ascii="Calibri" w:eastAsia="Calibri" w:hAnsi="Calibri" w:cs="Times New Roman"/>
              <w:szCs w:val="28"/>
            </w:rPr>
          </w:rPrChange>
        </w:rPr>
        <w:pPrChange w:id="6085" w:author="Kaski Maiju" w:date="2024-09-26T12:01:00Z" w16du:dateUtc="2024-09-26T09:01:00Z">
          <w:pPr>
            <w:spacing w:line="259" w:lineRule="auto"/>
          </w:pPr>
        </w:pPrChange>
      </w:pPr>
      <w:ins w:id="6086" w:author="Remi Hoeve [2]" w:date="2024-03-13T10:04:00Z">
        <w:del w:id="6087" w:author="Kaski Maiju" w:date="2024-09-26T12:01:00Z" w16du:dateUtc="2024-09-26T09:01:00Z">
          <w:r w:rsidRPr="00144266" w:rsidDel="006C0517">
            <w:rPr>
              <w:rFonts w:ascii="Calibri" w:eastAsia="Calibri" w:hAnsi="Calibri" w:cs="Times New Roman"/>
              <w:szCs w:val="28"/>
              <w:highlight w:val="yellow"/>
              <w:rPrChange w:id="6088" w:author="Kaski Maiju" w:date="2025-03-19T14:31:00Z" w16du:dateUtc="2025-03-19T12:31:00Z">
                <w:rPr>
                  <w:rFonts w:ascii="Calibri" w:eastAsia="Calibri" w:hAnsi="Calibri" w:cs="Times New Roman"/>
                  <w:szCs w:val="28"/>
                </w:rPr>
              </w:rPrChange>
            </w:rPr>
            <w:delText>4.           The data is rendered and available in the VTS system</w:delText>
          </w:r>
        </w:del>
      </w:ins>
    </w:p>
    <w:bookmarkEnd w:id="6024"/>
    <w:p w14:paraId="2C3563BA" w14:textId="18A3C029" w:rsidR="00946173" w:rsidRPr="00144266" w:rsidDel="006C0517" w:rsidRDefault="00946173">
      <w:pPr>
        <w:rPr>
          <w:ins w:id="6089" w:author="Remi Hoeve [2]" w:date="2024-03-13T10:34:00Z"/>
          <w:del w:id="6090" w:author="Kaski Maiju" w:date="2024-09-26T12:01:00Z" w16du:dateUtc="2024-09-26T09:01:00Z"/>
          <w:rFonts w:ascii="Calibri" w:eastAsia="Calibri" w:hAnsi="Calibri" w:cs="Times New Roman"/>
          <w:highlight w:val="yellow"/>
          <w:rPrChange w:id="6091" w:author="Kaski Maiju" w:date="2025-03-19T14:31:00Z" w16du:dateUtc="2025-03-19T12:31:00Z">
            <w:rPr>
              <w:ins w:id="6092" w:author="Remi Hoeve [2]" w:date="2024-03-13T10:34:00Z"/>
              <w:del w:id="6093" w:author="Kaski Maiju" w:date="2024-09-26T12:01:00Z" w16du:dateUtc="2024-09-26T09:01:00Z"/>
              <w:rFonts w:ascii="Calibri" w:eastAsia="Calibri" w:hAnsi="Calibri" w:cs="Times New Roman"/>
            </w:rPr>
          </w:rPrChange>
        </w:rPr>
        <w:pPrChange w:id="6094" w:author="Kaski Maiju" w:date="2024-09-26T12:01:00Z" w16du:dateUtc="2024-09-26T09:01:00Z">
          <w:pPr>
            <w:spacing w:line="259" w:lineRule="auto"/>
          </w:pPr>
        </w:pPrChange>
      </w:pPr>
    </w:p>
    <w:p w14:paraId="45CE7F48" w14:textId="5D0FA016" w:rsidR="00112571" w:rsidRPr="00144266" w:rsidDel="006C0517" w:rsidRDefault="00112571">
      <w:pPr>
        <w:rPr>
          <w:ins w:id="6095" w:author="Remi Hoeve [2]" w:date="2024-03-13T10:34:00Z"/>
          <w:del w:id="6096" w:author="Kaski Maiju" w:date="2024-09-26T12:01:00Z" w16du:dateUtc="2024-09-26T09:01:00Z"/>
          <w:rFonts w:ascii="Calibri" w:eastAsia="Calibri" w:hAnsi="Calibri" w:cs="Times New Roman"/>
          <w:highlight w:val="yellow"/>
          <w:rPrChange w:id="6097" w:author="Kaski Maiju" w:date="2025-03-19T14:31:00Z" w16du:dateUtc="2025-03-19T12:31:00Z">
            <w:rPr>
              <w:ins w:id="6098" w:author="Remi Hoeve [2]" w:date="2024-03-13T10:34:00Z"/>
              <w:del w:id="6099" w:author="Kaski Maiju" w:date="2024-09-26T12:01:00Z" w16du:dateUtc="2024-09-26T09:01:00Z"/>
              <w:rFonts w:ascii="Calibri" w:eastAsia="Calibri" w:hAnsi="Calibri" w:cs="Times New Roman"/>
            </w:rPr>
          </w:rPrChange>
        </w:rPr>
        <w:pPrChange w:id="6100" w:author="Kaski Maiju" w:date="2024-09-26T12:01:00Z" w16du:dateUtc="2024-09-26T09:01:00Z">
          <w:pPr>
            <w:spacing w:line="259" w:lineRule="auto"/>
          </w:pPr>
        </w:pPrChange>
      </w:pPr>
    </w:p>
    <w:p w14:paraId="4317AB7E" w14:textId="3B7D58DD" w:rsidR="00112571" w:rsidRPr="00144266" w:rsidDel="006C0517" w:rsidRDefault="00112571">
      <w:pPr>
        <w:rPr>
          <w:ins w:id="6101" w:author="Remi Hoeve [2]" w:date="2024-03-13T10:34:00Z"/>
          <w:del w:id="6102" w:author="Kaski Maiju" w:date="2024-09-26T12:01:00Z" w16du:dateUtc="2024-09-26T09:01:00Z"/>
          <w:rFonts w:ascii="Calibri" w:eastAsia="Calibri" w:hAnsi="Calibri" w:cs="Times New Roman"/>
          <w:highlight w:val="yellow"/>
          <w:rPrChange w:id="6103" w:author="Kaski Maiju" w:date="2025-03-19T14:31:00Z" w16du:dateUtc="2025-03-19T12:31:00Z">
            <w:rPr>
              <w:ins w:id="6104" w:author="Remi Hoeve [2]" w:date="2024-03-13T10:34:00Z"/>
              <w:del w:id="6105" w:author="Kaski Maiju" w:date="2024-09-26T12:01:00Z" w16du:dateUtc="2024-09-26T09:01:00Z"/>
              <w:rFonts w:ascii="Calibri" w:eastAsia="Calibri" w:hAnsi="Calibri" w:cs="Times New Roman"/>
            </w:rPr>
          </w:rPrChange>
        </w:rPr>
        <w:pPrChange w:id="6106" w:author="Kaski Maiju" w:date="2024-09-26T12:01:00Z" w16du:dateUtc="2024-09-26T09:01:00Z">
          <w:pPr>
            <w:spacing w:line="259" w:lineRule="auto"/>
          </w:pPr>
        </w:pPrChange>
      </w:pPr>
    </w:p>
    <w:p w14:paraId="6FFB13D7" w14:textId="52C6ED33" w:rsidR="00112571" w:rsidRPr="00144266" w:rsidDel="006C0517" w:rsidRDefault="00112571">
      <w:pPr>
        <w:rPr>
          <w:ins w:id="6107" w:author="Remi Hoeve [2]" w:date="2024-03-13T09:54:00Z"/>
          <w:del w:id="6108" w:author="Kaski Maiju" w:date="2024-09-26T12:01:00Z" w16du:dateUtc="2024-09-26T09:01:00Z"/>
          <w:rFonts w:ascii="Calibri" w:eastAsia="Calibri" w:hAnsi="Calibri" w:cs="Times New Roman"/>
          <w:sz w:val="22"/>
          <w:highlight w:val="yellow"/>
          <w:rPrChange w:id="6109" w:author="Kaski Maiju" w:date="2025-03-19T14:31:00Z" w16du:dateUtc="2025-03-19T12:31:00Z">
            <w:rPr>
              <w:ins w:id="6110" w:author="Remi Hoeve [2]" w:date="2024-03-13T09:54:00Z"/>
              <w:del w:id="6111" w:author="Kaski Maiju" w:date="2024-09-26T12:01:00Z" w16du:dateUtc="2024-09-26T09:01:00Z"/>
            </w:rPr>
          </w:rPrChange>
        </w:rPr>
        <w:pPrChange w:id="6112" w:author="Kaski Maiju" w:date="2024-09-26T12:01:00Z" w16du:dateUtc="2024-09-26T09:01:00Z">
          <w:pPr>
            <w:spacing w:after="160" w:line="259" w:lineRule="auto"/>
          </w:pPr>
        </w:pPrChange>
      </w:pPr>
    </w:p>
    <w:p w14:paraId="0DF0A90E" w14:textId="4968B451" w:rsidR="00946173" w:rsidRPr="00144266" w:rsidDel="006C0517" w:rsidRDefault="00946173">
      <w:pPr>
        <w:rPr>
          <w:ins w:id="6113" w:author="Remi Hoeve [2]" w:date="2024-03-13T10:16:00Z"/>
          <w:del w:id="6114" w:author="Kaski Maiju" w:date="2024-09-26T12:01:00Z" w16du:dateUtc="2024-09-26T09:01:00Z"/>
          <w:rFonts w:ascii="Calibri" w:eastAsia="Calibri" w:hAnsi="Calibri" w:cs="Times New Roman"/>
          <w:highlight w:val="yellow"/>
          <w:rPrChange w:id="6115" w:author="Kaski Maiju" w:date="2025-03-19T14:31:00Z" w16du:dateUtc="2025-03-19T12:31:00Z">
            <w:rPr>
              <w:ins w:id="6116" w:author="Remi Hoeve [2]" w:date="2024-03-13T10:16:00Z"/>
              <w:del w:id="6117" w:author="Kaski Maiju" w:date="2024-09-26T12:01:00Z" w16du:dateUtc="2024-09-26T09:01:00Z"/>
              <w:rFonts w:ascii="Calibri" w:eastAsia="Calibri" w:hAnsi="Calibri" w:cs="Times New Roman"/>
            </w:rPr>
          </w:rPrChange>
        </w:rPr>
        <w:pPrChange w:id="6118" w:author="Kaski Maiju" w:date="2024-09-26T12:01:00Z" w16du:dateUtc="2024-09-26T09:01:00Z">
          <w:pPr>
            <w:spacing w:after="160" w:line="259" w:lineRule="auto"/>
          </w:pPr>
        </w:pPrChange>
      </w:pPr>
      <w:ins w:id="6119" w:author="Remi Hoeve [2]" w:date="2024-03-13T09:54:00Z">
        <w:del w:id="6120" w:author="Kaski Maiju" w:date="2024-09-26T12:01:00Z" w16du:dateUtc="2024-09-26T09:01:00Z">
          <w:r w:rsidRPr="00144266" w:rsidDel="006C0517">
            <w:rPr>
              <w:rFonts w:ascii="Calibri" w:eastAsia="Calibri" w:hAnsi="Calibri" w:cs="Times New Roman"/>
              <w:highlight w:val="yellow"/>
              <w:u w:val="single"/>
              <w:rPrChange w:id="6121" w:author="Kaski Maiju" w:date="2025-03-19T14:31:00Z" w16du:dateUtc="2025-03-19T12:31:00Z">
                <w:rPr>
                  <w:rFonts w:ascii="Calibri" w:eastAsia="Calibri" w:hAnsi="Calibri" w:cs="Times New Roman"/>
                  <w:u w:val="single"/>
                </w:rPr>
              </w:rPrChange>
            </w:rPr>
            <w:delText>Post-conditions</w:delText>
          </w:r>
          <w:r w:rsidRPr="00144266" w:rsidDel="006C0517">
            <w:rPr>
              <w:rFonts w:ascii="Calibri" w:eastAsia="Calibri" w:hAnsi="Calibri" w:cs="Times New Roman"/>
              <w:highlight w:val="yellow"/>
              <w:rPrChange w:id="6122" w:author="Kaski Maiju" w:date="2025-03-19T14:31:00Z" w16du:dateUtc="2025-03-19T12:31:00Z">
                <w:rPr>
                  <w:rFonts w:ascii="Calibri" w:eastAsia="Calibri" w:hAnsi="Calibri" w:cs="Times New Roman"/>
                </w:rPr>
              </w:rPrChange>
            </w:rPr>
            <w:delText>:</w:delText>
          </w:r>
          <w:r w:rsidRPr="00144266" w:rsidDel="006C0517">
            <w:rPr>
              <w:rFonts w:ascii="Calibri" w:eastAsia="Calibri" w:hAnsi="Calibri" w:cs="Times New Roman"/>
              <w:highlight w:val="yellow"/>
              <w:rPrChange w:id="6123" w:author="Kaski Maiju" w:date="2025-03-19T14:31:00Z" w16du:dateUtc="2025-03-19T12:31:00Z">
                <w:rPr>
                  <w:rFonts w:ascii="Calibri" w:eastAsia="Calibri" w:hAnsi="Calibri" w:cs="Times New Roman"/>
                </w:rPr>
              </w:rPrChange>
            </w:rPr>
            <w:tab/>
          </w:r>
        </w:del>
      </w:ins>
    </w:p>
    <w:p w14:paraId="76456415" w14:textId="50DA696E" w:rsidR="00470124" w:rsidRPr="00144266" w:rsidDel="006C0517" w:rsidRDefault="00470124">
      <w:pPr>
        <w:rPr>
          <w:ins w:id="6124" w:author="Remi Hoeve [2]" w:date="2024-03-13T10:16:00Z"/>
          <w:del w:id="6125" w:author="Kaski Maiju" w:date="2024-09-26T12:01:00Z" w16du:dateUtc="2024-09-26T09:01:00Z"/>
          <w:rFonts w:ascii="Calibri" w:eastAsia="Calibri" w:hAnsi="Calibri" w:cs="Times New Roman"/>
          <w:highlight w:val="yellow"/>
          <w:rPrChange w:id="6126" w:author="Kaski Maiju" w:date="2025-03-19T14:31:00Z" w16du:dateUtc="2025-03-19T12:31:00Z">
            <w:rPr>
              <w:ins w:id="6127" w:author="Remi Hoeve [2]" w:date="2024-03-13T10:16:00Z"/>
              <w:del w:id="6128" w:author="Kaski Maiju" w:date="2024-09-26T12:01:00Z" w16du:dateUtc="2024-09-26T09:01:00Z"/>
              <w:rFonts w:ascii="Calibri" w:eastAsia="Calibri" w:hAnsi="Calibri" w:cs="Times New Roman"/>
            </w:rPr>
          </w:rPrChange>
        </w:rPr>
        <w:pPrChange w:id="6129" w:author="Kaski Maiju" w:date="2024-09-26T12:01:00Z" w16du:dateUtc="2024-09-26T09:01:00Z">
          <w:pPr>
            <w:spacing w:after="160" w:line="259" w:lineRule="auto"/>
          </w:pPr>
        </w:pPrChange>
      </w:pPr>
    </w:p>
    <w:p w14:paraId="5A6269B5" w14:textId="48F86808" w:rsidR="00470124" w:rsidRPr="00144266" w:rsidDel="006C0517" w:rsidRDefault="00470124">
      <w:pPr>
        <w:rPr>
          <w:ins w:id="6130" w:author="Remi Hoeve [2]" w:date="2024-03-13T10:17:00Z"/>
          <w:del w:id="6131" w:author="Kaski Maiju" w:date="2024-09-26T12:01:00Z" w16du:dateUtc="2024-09-26T09:01:00Z"/>
          <w:rFonts w:ascii="Calibri" w:eastAsia="Calibri" w:hAnsi="Calibri" w:cs="Times New Roman"/>
          <w:b/>
          <w:bCs/>
          <w:highlight w:val="yellow"/>
          <w:rPrChange w:id="6132" w:author="Kaski Maiju" w:date="2025-03-19T14:31:00Z" w16du:dateUtc="2025-03-19T12:31:00Z">
            <w:rPr>
              <w:ins w:id="6133" w:author="Remi Hoeve [2]" w:date="2024-03-13T10:17:00Z"/>
              <w:del w:id="6134" w:author="Kaski Maiju" w:date="2024-09-26T12:01:00Z" w16du:dateUtc="2024-09-26T09:01:00Z"/>
              <w:rFonts w:ascii="Calibri" w:eastAsia="Calibri" w:hAnsi="Calibri" w:cs="Times New Roman"/>
              <w:b/>
              <w:bCs/>
            </w:rPr>
          </w:rPrChange>
        </w:rPr>
        <w:pPrChange w:id="6135" w:author="Kaski Maiju" w:date="2024-09-26T12:01:00Z" w16du:dateUtc="2024-09-26T09:01:00Z">
          <w:pPr>
            <w:spacing w:after="160" w:line="259" w:lineRule="auto"/>
          </w:pPr>
        </w:pPrChange>
      </w:pPr>
      <w:ins w:id="6136" w:author="Remi Hoeve [2]" w:date="2024-03-13T10:17:00Z">
        <w:del w:id="6137" w:author="Kaski Maiju" w:date="2024-09-26T12:01:00Z" w16du:dateUtc="2024-09-26T09:01:00Z">
          <w:r w:rsidRPr="00144266" w:rsidDel="006C0517">
            <w:rPr>
              <w:rFonts w:ascii="Calibri" w:eastAsia="Calibri" w:hAnsi="Calibri" w:cs="Times New Roman"/>
              <w:b/>
              <w:bCs/>
              <w:highlight w:val="yellow"/>
              <w:rPrChange w:id="6138" w:author="Kaski Maiju" w:date="2025-03-19T14:31:00Z" w16du:dateUtc="2025-03-19T12:31:00Z">
                <w:rPr>
                  <w:rFonts w:ascii="Calibri" w:eastAsia="Calibri" w:hAnsi="Calibri" w:cs="Times New Roman"/>
                  <w:b/>
                  <w:bCs/>
                </w:rPr>
              </w:rPrChange>
            </w:rPr>
            <w:delText>Use Case Y</w:delText>
          </w:r>
        </w:del>
      </w:ins>
    </w:p>
    <w:p w14:paraId="0C7E3753" w14:textId="40D90551" w:rsidR="00470124" w:rsidRPr="00144266" w:rsidDel="006C0517" w:rsidRDefault="00470124">
      <w:pPr>
        <w:rPr>
          <w:ins w:id="6139" w:author="Remi Hoeve [2]" w:date="2024-03-13T10:17:00Z"/>
          <w:del w:id="6140" w:author="Kaski Maiju" w:date="2024-09-26T12:01:00Z" w16du:dateUtc="2024-09-26T09:01:00Z"/>
          <w:rFonts w:ascii="Calibri" w:eastAsia="Calibri" w:hAnsi="Calibri" w:cs="Times New Roman"/>
          <w:highlight w:val="yellow"/>
          <w:rPrChange w:id="6141" w:author="Kaski Maiju" w:date="2025-03-19T14:31:00Z" w16du:dateUtc="2025-03-19T12:31:00Z">
            <w:rPr>
              <w:ins w:id="6142" w:author="Remi Hoeve [2]" w:date="2024-03-13T10:17:00Z"/>
              <w:del w:id="6143" w:author="Kaski Maiju" w:date="2024-09-26T12:01:00Z" w16du:dateUtc="2024-09-26T09:01:00Z"/>
              <w:rFonts w:ascii="Calibri" w:eastAsia="Calibri" w:hAnsi="Calibri" w:cs="Times New Roman"/>
            </w:rPr>
          </w:rPrChange>
        </w:rPr>
        <w:pPrChange w:id="6144" w:author="Kaski Maiju" w:date="2024-09-26T12:01:00Z" w16du:dateUtc="2024-09-26T09:01:00Z">
          <w:pPr>
            <w:spacing w:after="160" w:line="259" w:lineRule="auto"/>
          </w:pPr>
        </w:pPrChange>
      </w:pPr>
      <w:ins w:id="6145" w:author="Remi Hoeve [2]" w:date="2024-03-13T10:17:00Z">
        <w:del w:id="6146" w:author="Kaski Maiju" w:date="2024-09-26T12:01:00Z" w16du:dateUtc="2024-09-26T09:01:00Z">
          <w:r w:rsidRPr="00144266" w:rsidDel="006C0517">
            <w:rPr>
              <w:rFonts w:ascii="Calibri" w:eastAsia="Calibri" w:hAnsi="Calibri" w:cs="Times New Roman"/>
              <w:highlight w:val="yellow"/>
              <w:u w:val="single"/>
              <w:rPrChange w:id="6147" w:author="Kaski Maiju" w:date="2025-03-19T14:31:00Z" w16du:dateUtc="2025-03-19T12:31:00Z">
                <w:rPr>
                  <w:rFonts w:ascii="Calibri" w:eastAsia="Calibri" w:hAnsi="Calibri" w:cs="Times New Roman"/>
                  <w:u w:val="single"/>
                </w:rPr>
              </w:rPrChange>
            </w:rPr>
            <w:delText>Use-case (name):</w:delText>
          </w:r>
          <w:r w:rsidRPr="00144266" w:rsidDel="006C0517">
            <w:rPr>
              <w:rFonts w:ascii="Calibri" w:eastAsia="Calibri" w:hAnsi="Calibri" w:cs="Times New Roman"/>
              <w:highlight w:val="yellow"/>
              <w:rPrChange w:id="6148" w:author="Kaski Maiju" w:date="2025-03-19T14:31:00Z" w16du:dateUtc="2025-03-19T12:31:00Z">
                <w:rPr>
                  <w:rFonts w:ascii="Calibri" w:eastAsia="Calibri" w:hAnsi="Calibri" w:cs="Times New Roman"/>
                </w:rPr>
              </w:rPrChange>
            </w:rPr>
            <w:delText xml:space="preserve"> </w:delText>
          </w:r>
        </w:del>
      </w:ins>
      <w:ins w:id="6149" w:author="Remi Hoeve [2]" w:date="2024-03-13T10:19:00Z">
        <w:del w:id="6150" w:author="Kaski Maiju" w:date="2024-09-26T12:01:00Z" w16du:dateUtc="2024-09-26T09:01:00Z">
          <w:r w:rsidRPr="00144266" w:rsidDel="006C0517">
            <w:rPr>
              <w:rFonts w:ascii="Calibri" w:eastAsia="Calibri" w:hAnsi="Calibri" w:cs="Times New Roman"/>
              <w:highlight w:val="yellow"/>
              <w:rPrChange w:id="6151"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6152" w:author="Kaski Maiju" w:date="2025-03-19T14:31:00Z" w16du:dateUtc="2025-03-19T12:31:00Z">
                <w:rPr>
                  <w:rFonts w:ascii="Calibri" w:eastAsia="Calibri" w:hAnsi="Calibri" w:cs="Times New Roman"/>
                </w:rPr>
              </w:rPrChange>
            </w:rPr>
            <w:tab/>
          </w:r>
        </w:del>
      </w:ins>
      <w:ins w:id="6153" w:author="Remi Hoeve [2]" w:date="2024-03-13T10:21:00Z">
        <w:del w:id="6154" w:author="Kaski Maiju" w:date="2024-09-26T12:01:00Z" w16du:dateUtc="2024-09-26T09:01:00Z">
          <w:r w:rsidRPr="00144266" w:rsidDel="006C0517">
            <w:rPr>
              <w:rFonts w:ascii="Calibri" w:eastAsia="Calibri" w:hAnsi="Calibri" w:cs="Times New Roman"/>
              <w:highlight w:val="yellow"/>
              <w:u w:val="single"/>
              <w:rPrChange w:id="6155" w:author="Kaski Maiju" w:date="2025-03-19T14:31:00Z" w16du:dateUtc="2025-03-19T12:31:00Z">
                <w:rPr>
                  <w:rFonts w:ascii="Calibri" w:eastAsia="Calibri" w:hAnsi="Calibri" w:cs="Times New Roman"/>
                  <w:u w:val="single"/>
                </w:rPr>
              </w:rPrChange>
            </w:rPr>
            <w:delText xml:space="preserve">Arriving vessels </w:delText>
          </w:r>
        </w:del>
      </w:ins>
      <w:ins w:id="6156" w:author="Remi Hoeve [2]" w:date="2024-03-13T10:23:00Z">
        <w:del w:id="6157" w:author="Kaski Maiju" w:date="2024-09-26T12:01:00Z" w16du:dateUtc="2024-09-26T09:01:00Z">
          <w:r w:rsidRPr="00144266" w:rsidDel="006C0517">
            <w:rPr>
              <w:rFonts w:ascii="Calibri" w:eastAsia="Calibri" w:hAnsi="Calibri" w:cs="Times New Roman"/>
              <w:highlight w:val="yellow"/>
              <w:u w:val="single"/>
              <w:rPrChange w:id="6158" w:author="Kaski Maiju" w:date="2025-03-19T14:31:00Z" w16du:dateUtc="2025-03-19T12:31:00Z">
                <w:rPr>
                  <w:rFonts w:ascii="Calibri" w:eastAsia="Calibri" w:hAnsi="Calibri" w:cs="Times New Roman"/>
                  <w:u w:val="single"/>
                </w:rPr>
              </w:rPrChange>
            </w:rPr>
            <w:delText xml:space="preserve">outside the VTS area </w:delText>
          </w:r>
        </w:del>
      </w:ins>
      <w:ins w:id="6159" w:author="Remi Hoeve [2]" w:date="2024-03-13T10:21:00Z">
        <w:del w:id="6160" w:author="Kaski Maiju" w:date="2024-09-26T12:01:00Z" w16du:dateUtc="2024-09-26T09:01:00Z">
          <w:r w:rsidRPr="00144266" w:rsidDel="006C0517">
            <w:rPr>
              <w:rFonts w:ascii="Calibri" w:eastAsia="Calibri" w:hAnsi="Calibri" w:cs="Times New Roman"/>
              <w:highlight w:val="yellow"/>
              <w:u w:val="single"/>
              <w:rPrChange w:id="6161" w:author="Kaski Maiju" w:date="2025-03-19T14:31:00Z" w16du:dateUtc="2025-03-19T12:31:00Z">
                <w:rPr>
                  <w:rFonts w:ascii="Calibri" w:eastAsia="Calibri" w:hAnsi="Calibri" w:cs="Times New Roman"/>
                  <w:u w:val="single"/>
                </w:rPr>
              </w:rPrChange>
            </w:rPr>
            <w:delText xml:space="preserve">heading for berth or anchorage in </w:delText>
          </w:r>
        </w:del>
      </w:ins>
      <w:ins w:id="6162" w:author="Remi Hoeve [2]" w:date="2024-03-13T10:22:00Z">
        <w:del w:id="6163" w:author="Kaski Maiju" w:date="2024-09-26T12:01:00Z" w16du:dateUtc="2024-09-26T09:01:00Z">
          <w:r w:rsidRPr="00144266" w:rsidDel="006C0517">
            <w:rPr>
              <w:rFonts w:ascii="Calibri" w:eastAsia="Calibri" w:hAnsi="Calibri" w:cs="Times New Roman"/>
              <w:highlight w:val="yellow"/>
              <w:u w:val="single"/>
              <w:rPrChange w:id="6164" w:author="Kaski Maiju" w:date="2025-03-19T14:31:00Z" w16du:dateUtc="2025-03-19T12:31:00Z">
                <w:rPr>
                  <w:rFonts w:ascii="Calibri" w:eastAsia="Calibri" w:hAnsi="Calibri" w:cs="Times New Roman"/>
                  <w:u w:val="single"/>
                </w:rPr>
              </w:rPrChange>
            </w:rPr>
            <w:delText>the VTS area</w:delText>
          </w:r>
        </w:del>
      </w:ins>
      <w:ins w:id="6165" w:author="Remi Hoeve [2]" w:date="2024-03-13T10:32:00Z">
        <w:del w:id="6166" w:author="Kaski Maiju" w:date="2024-09-26T12:01:00Z" w16du:dateUtc="2024-09-26T09:01:00Z">
          <w:r w:rsidR="00112571" w:rsidRPr="00144266" w:rsidDel="006C0517">
            <w:rPr>
              <w:rFonts w:ascii="Calibri" w:eastAsia="Calibri" w:hAnsi="Calibri" w:cs="Times New Roman"/>
              <w:highlight w:val="yellow"/>
              <w:u w:val="single"/>
              <w:rPrChange w:id="6167" w:author="Kaski Maiju" w:date="2025-03-19T14:31:00Z" w16du:dateUtc="2025-03-19T12:31:00Z">
                <w:rPr>
                  <w:rFonts w:ascii="Calibri" w:eastAsia="Calibri" w:hAnsi="Calibri" w:cs="Times New Roman"/>
                  <w:u w:val="single"/>
                </w:rPr>
              </w:rPrChange>
            </w:rPr>
            <w:delText xml:space="preserve"> or transits the VTS area.</w:delText>
          </w:r>
        </w:del>
      </w:ins>
    </w:p>
    <w:p w14:paraId="611D1436" w14:textId="5905076D" w:rsidR="00470124" w:rsidRPr="00144266" w:rsidDel="006C0517" w:rsidRDefault="00470124">
      <w:pPr>
        <w:rPr>
          <w:ins w:id="6168" w:author="Remi Hoeve [2]" w:date="2024-03-13T10:17:00Z"/>
          <w:del w:id="6169" w:author="Kaski Maiju" w:date="2024-09-26T12:01:00Z" w16du:dateUtc="2024-09-26T09:01:00Z"/>
          <w:rFonts w:ascii="Calibri" w:eastAsia="Calibri" w:hAnsi="Calibri" w:cs="Times New Roman"/>
          <w:highlight w:val="yellow"/>
          <w:rPrChange w:id="6170" w:author="Kaski Maiju" w:date="2025-03-19T14:31:00Z" w16du:dateUtc="2025-03-19T12:31:00Z">
            <w:rPr>
              <w:ins w:id="6171" w:author="Remi Hoeve [2]" w:date="2024-03-13T10:17:00Z"/>
              <w:del w:id="6172" w:author="Kaski Maiju" w:date="2024-09-26T12:01:00Z" w16du:dateUtc="2024-09-26T09:01:00Z"/>
              <w:rFonts w:ascii="Calibri" w:eastAsia="Calibri" w:hAnsi="Calibri" w:cs="Times New Roman"/>
            </w:rPr>
          </w:rPrChange>
        </w:rPr>
        <w:pPrChange w:id="6173" w:author="Kaski Maiju" w:date="2024-09-26T12:01:00Z" w16du:dateUtc="2024-09-26T09:01:00Z">
          <w:pPr>
            <w:spacing w:after="160" w:line="259" w:lineRule="auto"/>
          </w:pPr>
        </w:pPrChange>
      </w:pPr>
      <w:ins w:id="6174" w:author="Remi Hoeve [2]" w:date="2024-03-13T10:17:00Z">
        <w:del w:id="6175" w:author="Kaski Maiju" w:date="2024-09-26T12:01:00Z" w16du:dateUtc="2024-09-26T09:01:00Z">
          <w:r w:rsidRPr="00144266" w:rsidDel="006C0517">
            <w:rPr>
              <w:rFonts w:ascii="Calibri" w:eastAsia="Calibri" w:hAnsi="Calibri" w:cs="Times New Roman"/>
              <w:highlight w:val="yellow"/>
              <w:u w:val="single"/>
              <w:rPrChange w:id="6176" w:author="Kaski Maiju" w:date="2025-03-19T14:31:00Z" w16du:dateUtc="2025-03-19T12:31:00Z">
                <w:rPr>
                  <w:rFonts w:ascii="Calibri" w:eastAsia="Calibri" w:hAnsi="Calibri" w:cs="Times New Roman"/>
                  <w:u w:val="single"/>
                </w:rPr>
              </w:rPrChange>
            </w:rPr>
            <w:delText>Description:</w:delText>
          </w:r>
          <w:r w:rsidRPr="00144266" w:rsidDel="006C0517">
            <w:rPr>
              <w:rFonts w:ascii="Calibri" w:eastAsia="Calibri" w:hAnsi="Calibri" w:cs="Times New Roman"/>
              <w:highlight w:val="yellow"/>
              <w:rPrChange w:id="6177"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6178"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6179"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6180" w:author="Kaski Maiju" w:date="2025-03-19T14:31:00Z" w16du:dateUtc="2025-03-19T12:31:00Z">
                <w:rPr>
                  <w:rFonts w:ascii="Calibri" w:eastAsia="Calibri" w:hAnsi="Calibri" w:cs="Times New Roman"/>
                </w:rPr>
              </w:rPrChange>
            </w:rPr>
            <w:tab/>
          </w:r>
        </w:del>
      </w:ins>
      <w:ins w:id="6181" w:author="Remi Hoeve [2]" w:date="2024-03-13T10:26:00Z">
        <w:del w:id="6182" w:author="Kaski Maiju" w:date="2024-09-26T12:01:00Z" w16du:dateUtc="2024-09-26T09:01:00Z">
          <w:r w:rsidRPr="00144266" w:rsidDel="006C0517">
            <w:rPr>
              <w:rFonts w:ascii="Calibri" w:eastAsia="Calibri" w:hAnsi="Calibri" w:cs="Times New Roman"/>
              <w:highlight w:val="yellow"/>
              <w:rPrChange w:id="6183" w:author="Kaski Maiju" w:date="2025-03-19T14:31:00Z" w16du:dateUtc="2025-03-19T12:31:00Z">
                <w:rPr>
                  <w:rFonts w:ascii="Calibri" w:eastAsia="Calibri" w:hAnsi="Calibri" w:cs="Times New Roman"/>
                </w:rPr>
              </w:rPrChange>
            </w:rPr>
            <w:delText xml:space="preserve">Vessel intends to enter a VTS area </w:delText>
          </w:r>
          <w:r w:rsidR="00005D7F" w:rsidRPr="00144266" w:rsidDel="006C0517">
            <w:rPr>
              <w:rFonts w:ascii="Calibri" w:eastAsia="Calibri" w:hAnsi="Calibri" w:cs="Times New Roman"/>
              <w:highlight w:val="yellow"/>
              <w:rPrChange w:id="6184" w:author="Kaski Maiju" w:date="2025-03-19T14:31:00Z" w16du:dateUtc="2025-03-19T12:31:00Z">
                <w:rPr>
                  <w:rFonts w:ascii="Calibri" w:eastAsia="Calibri" w:hAnsi="Calibri" w:cs="Times New Roman"/>
                </w:rPr>
              </w:rPrChange>
            </w:rPr>
            <w:delText>and shares intende</w:delText>
          </w:r>
        </w:del>
      </w:ins>
      <w:ins w:id="6185" w:author="Remi Hoeve [2]" w:date="2024-03-13T10:27:00Z">
        <w:del w:id="6186" w:author="Kaski Maiju" w:date="2024-09-26T12:01:00Z" w16du:dateUtc="2024-09-26T09:01:00Z">
          <w:r w:rsidR="00005D7F" w:rsidRPr="00144266" w:rsidDel="006C0517">
            <w:rPr>
              <w:rFonts w:ascii="Calibri" w:eastAsia="Calibri" w:hAnsi="Calibri" w:cs="Times New Roman"/>
              <w:highlight w:val="yellow"/>
              <w:rPrChange w:id="6187" w:author="Kaski Maiju" w:date="2025-03-19T14:31:00Z" w16du:dateUtc="2025-03-19T12:31:00Z">
                <w:rPr>
                  <w:rFonts w:ascii="Calibri" w:eastAsia="Calibri" w:hAnsi="Calibri" w:cs="Times New Roman"/>
                </w:rPr>
              </w:rPrChange>
            </w:rPr>
            <w:delText>d route with the VTS.</w:delText>
          </w:r>
        </w:del>
      </w:ins>
    </w:p>
    <w:p w14:paraId="339D4A23" w14:textId="4309A48F" w:rsidR="00470124" w:rsidRPr="00144266" w:rsidDel="006C0517" w:rsidRDefault="00470124">
      <w:pPr>
        <w:rPr>
          <w:ins w:id="6188" w:author="Remi Hoeve [2]" w:date="2024-03-13T10:17:00Z"/>
          <w:del w:id="6189" w:author="Kaski Maiju" w:date="2024-09-26T12:01:00Z" w16du:dateUtc="2024-09-26T09:01:00Z"/>
          <w:rFonts w:ascii="Calibri" w:eastAsia="Calibri" w:hAnsi="Calibri" w:cs="Times New Roman"/>
          <w:highlight w:val="yellow"/>
          <w:rPrChange w:id="6190" w:author="Kaski Maiju" w:date="2025-03-19T14:31:00Z" w16du:dateUtc="2025-03-19T12:31:00Z">
            <w:rPr>
              <w:ins w:id="6191" w:author="Remi Hoeve [2]" w:date="2024-03-13T10:17:00Z"/>
              <w:del w:id="6192" w:author="Kaski Maiju" w:date="2024-09-26T12:01:00Z" w16du:dateUtc="2024-09-26T09:01:00Z"/>
              <w:rFonts w:ascii="Calibri" w:eastAsia="Calibri" w:hAnsi="Calibri" w:cs="Times New Roman"/>
            </w:rPr>
          </w:rPrChange>
        </w:rPr>
        <w:pPrChange w:id="6193" w:author="Kaski Maiju" w:date="2024-09-26T12:01:00Z" w16du:dateUtc="2024-09-26T09:01:00Z">
          <w:pPr>
            <w:spacing w:after="160" w:line="259" w:lineRule="auto"/>
          </w:pPr>
        </w:pPrChange>
      </w:pPr>
      <w:ins w:id="6194" w:author="Remi Hoeve [2]" w:date="2024-03-13T10:17:00Z">
        <w:del w:id="6195" w:author="Kaski Maiju" w:date="2024-09-26T12:01:00Z" w16du:dateUtc="2024-09-26T09:01:00Z">
          <w:r w:rsidRPr="00144266" w:rsidDel="006C0517">
            <w:rPr>
              <w:rFonts w:ascii="Calibri" w:eastAsia="Calibri" w:hAnsi="Calibri" w:cs="Times New Roman"/>
              <w:highlight w:val="yellow"/>
              <w:u w:val="single"/>
              <w:rPrChange w:id="6196" w:author="Kaski Maiju" w:date="2025-03-19T14:31:00Z" w16du:dateUtc="2025-03-19T12:31:00Z">
                <w:rPr>
                  <w:rFonts w:ascii="Calibri" w:eastAsia="Calibri" w:hAnsi="Calibri" w:cs="Times New Roman"/>
                  <w:u w:val="single"/>
                </w:rPr>
              </w:rPrChange>
            </w:rPr>
            <w:delText>Actors:</w:delText>
          </w:r>
          <w:r w:rsidRPr="00144266" w:rsidDel="006C0517">
            <w:rPr>
              <w:rFonts w:ascii="Calibri" w:eastAsia="Calibri" w:hAnsi="Calibri" w:cs="Times New Roman"/>
              <w:highlight w:val="yellow"/>
              <w:rPrChange w:id="6197"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6198"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6199"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6200"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6201" w:author="Kaski Maiju" w:date="2025-03-19T14:31:00Z" w16du:dateUtc="2025-03-19T12:31:00Z">
                <w:rPr>
                  <w:rFonts w:ascii="Calibri" w:eastAsia="Calibri" w:hAnsi="Calibri" w:cs="Times New Roman"/>
                </w:rPr>
              </w:rPrChange>
            </w:rPr>
            <w:tab/>
            <w:delText xml:space="preserve">Mariner, ECDIS/ECS, VTS </w:delText>
          </w:r>
        </w:del>
      </w:ins>
    </w:p>
    <w:p w14:paraId="3431F77C" w14:textId="611DA396" w:rsidR="00470124" w:rsidRPr="00144266" w:rsidDel="006C0517" w:rsidRDefault="00470124">
      <w:pPr>
        <w:rPr>
          <w:ins w:id="6202" w:author="Remi Hoeve [2]" w:date="2024-03-13T10:17:00Z"/>
          <w:del w:id="6203" w:author="Kaski Maiju" w:date="2024-09-26T12:01:00Z" w16du:dateUtc="2024-09-26T09:01:00Z"/>
          <w:rFonts w:ascii="Calibri" w:eastAsia="Calibri" w:hAnsi="Calibri" w:cs="Times New Roman"/>
          <w:highlight w:val="yellow"/>
          <w:rPrChange w:id="6204" w:author="Kaski Maiju" w:date="2025-03-19T14:31:00Z" w16du:dateUtc="2025-03-19T12:31:00Z">
            <w:rPr>
              <w:ins w:id="6205" w:author="Remi Hoeve [2]" w:date="2024-03-13T10:17:00Z"/>
              <w:del w:id="6206" w:author="Kaski Maiju" w:date="2024-09-26T12:01:00Z" w16du:dateUtc="2024-09-26T09:01:00Z"/>
              <w:rFonts w:ascii="Calibri" w:eastAsia="Calibri" w:hAnsi="Calibri" w:cs="Times New Roman"/>
            </w:rPr>
          </w:rPrChange>
        </w:rPr>
        <w:pPrChange w:id="6207" w:author="Kaski Maiju" w:date="2024-09-26T12:01:00Z" w16du:dateUtc="2024-09-26T09:01:00Z">
          <w:pPr>
            <w:spacing w:after="160" w:line="259" w:lineRule="auto"/>
          </w:pPr>
        </w:pPrChange>
      </w:pPr>
      <w:ins w:id="6208" w:author="Remi Hoeve [2]" w:date="2024-03-13T10:17:00Z">
        <w:del w:id="6209" w:author="Kaski Maiju" w:date="2024-09-26T12:01:00Z" w16du:dateUtc="2024-09-26T09:01:00Z">
          <w:r w:rsidRPr="00144266" w:rsidDel="006C0517">
            <w:rPr>
              <w:rFonts w:ascii="Calibri" w:eastAsia="Calibri" w:hAnsi="Calibri" w:cs="Times New Roman"/>
              <w:highlight w:val="yellow"/>
              <w:u w:val="single"/>
              <w:rPrChange w:id="6210" w:author="Kaski Maiju" w:date="2025-03-19T14:31:00Z" w16du:dateUtc="2025-03-19T12:31:00Z">
                <w:rPr>
                  <w:rFonts w:ascii="Calibri" w:eastAsia="Calibri" w:hAnsi="Calibri" w:cs="Times New Roman"/>
                  <w:u w:val="single"/>
                </w:rPr>
              </w:rPrChange>
            </w:rPr>
            <w:delText>Frequency of Use</w:delText>
          </w:r>
          <w:r w:rsidRPr="00144266" w:rsidDel="006C0517">
            <w:rPr>
              <w:rFonts w:ascii="Calibri" w:eastAsia="Calibri" w:hAnsi="Calibri" w:cs="Times New Roman"/>
              <w:highlight w:val="yellow"/>
              <w:rPrChange w:id="6211"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6212"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6213" w:author="Kaski Maiju" w:date="2025-03-19T14:31:00Z" w16du:dateUtc="2025-03-19T12:31:00Z">
                <w:rPr>
                  <w:rFonts w:ascii="Calibri" w:eastAsia="Calibri" w:hAnsi="Calibri" w:cs="Times New Roman"/>
                </w:rPr>
              </w:rPrChange>
            </w:rPr>
            <w:tab/>
            <w:delText>Triggered before</w:delText>
          </w:r>
        </w:del>
      </w:ins>
      <w:ins w:id="6214" w:author="Remi Hoeve [2]" w:date="2024-03-13T10:25:00Z">
        <w:del w:id="6215" w:author="Kaski Maiju" w:date="2024-09-26T12:01:00Z" w16du:dateUtc="2024-09-26T09:01:00Z">
          <w:r w:rsidRPr="00144266" w:rsidDel="006C0517">
            <w:rPr>
              <w:rFonts w:ascii="Calibri" w:eastAsia="Calibri" w:hAnsi="Calibri" w:cs="Times New Roman"/>
              <w:highlight w:val="yellow"/>
              <w:rPrChange w:id="6216" w:author="Kaski Maiju" w:date="2025-03-19T14:31:00Z" w16du:dateUtc="2025-03-19T12:31:00Z">
                <w:rPr>
                  <w:rFonts w:ascii="Calibri" w:eastAsia="Calibri" w:hAnsi="Calibri" w:cs="Times New Roman"/>
                </w:rPr>
              </w:rPrChange>
            </w:rPr>
            <w:delText xml:space="preserve"> entering the VTS area to a</w:delText>
          </w:r>
        </w:del>
      </w:ins>
      <w:ins w:id="6217" w:author="Remi Hoeve [2]" w:date="2024-03-13T10:17:00Z">
        <w:del w:id="6218" w:author="Kaski Maiju" w:date="2024-09-26T12:01:00Z" w16du:dateUtc="2024-09-26T09:01:00Z">
          <w:r w:rsidRPr="00144266" w:rsidDel="006C0517">
            <w:rPr>
              <w:rFonts w:ascii="Calibri" w:eastAsia="Calibri" w:hAnsi="Calibri" w:cs="Times New Roman"/>
              <w:highlight w:val="yellow"/>
              <w:rPrChange w:id="6219" w:author="Kaski Maiju" w:date="2025-03-19T14:31:00Z" w16du:dateUtc="2025-03-19T12:31:00Z">
                <w:rPr>
                  <w:rFonts w:ascii="Calibri" w:eastAsia="Calibri" w:hAnsi="Calibri" w:cs="Times New Roman"/>
                </w:rPr>
              </w:rPrChange>
            </w:rPr>
            <w:delText xml:space="preserve"> berth or anchorage</w:delText>
          </w:r>
        </w:del>
      </w:ins>
      <w:ins w:id="6220" w:author="Remi Hoeve [2]" w:date="2024-03-13T10:25:00Z">
        <w:del w:id="6221" w:author="Kaski Maiju" w:date="2024-09-26T12:01:00Z" w16du:dateUtc="2024-09-26T09:01:00Z">
          <w:r w:rsidRPr="00144266" w:rsidDel="006C0517">
            <w:rPr>
              <w:rFonts w:ascii="Calibri" w:eastAsia="Calibri" w:hAnsi="Calibri" w:cs="Times New Roman"/>
              <w:highlight w:val="yellow"/>
              <w:rPrChange w:id="6222" w:author="Kaski Maiju" w:date="2025-03-19T14:31:00Z" w16du:dateUtc="2025-03-19T12:31:00Z">
                <w:rPr>
                  <w:rFonts w:ascii="Calibri" w:eastAsia="Calibri" w:hAnsi="Calibri" w:cs="Times New Roman"/>
                </w:rPr>
              </w:rPrChange>
            </w:rPr>
            <w:delText xml:space="preserve"> in the VTS area</w:delText>
          </w:r>
        </w:del>
      </w:ins>
      <w:ins w:id="6223" w:author="Remi Hoeve [2]" w:date="2024-03-13T10:17:00Z">
        <w:del w:id="6224" w:author="Kaski Maiju" w:date="2024-09-26T12:01:00Z" w16du:dateUtc="2024-09-26T09:01:00Z">
          <w:r w:rsidRPr="00144266" w:rsidDel="006C0517">
            <w:rPr>
              <w:rFonts w:ascii="Calibri" w:eastAsia="Calibri" w:hAnsi="Calibri" w:cs="Times New Roman"/>
              <w:highlight w:val="yellow"/>
              <w:rPrChange w:id="6225" w:author="Kaski Maiju" w:date="2025-03-19T14:31:00Z" w16du:dateUtc="2025-03-19T12:31:00Z">
                <w:rPr>
                  <w:rFonts w:ascii="Calibri" w:eastAsia="Calibri" w:hAnsi="Calibri" w:cs="Times New Roman"/>
                </w:rPr>
              </w:rPrChange>
            </w:rPr>
            <w:delText xml:space="preserve"> or when an update  is available.</w:delText>
          </w:r>
        </w:del>
      </w:ins>
    </w:p>
    <w:p w14:paraId="7BF0108F" w14:textId="582DDF20" w:rsidR="00470124" w:rsidRPr="00144266" w:rsidDel="006C0517" w:rsidRDefault="00470124">
      <w:pPr>
        <w:rPr>
          <w:ins w:id="6226" w:author="Remi Hoeve [2]" w:date="2024-03-13T10:17:00Z"/>
          <w:del w:id="6227" w:author="Kaski Maiju" w:date="2024-09-26T12:01:00Z" w16du:dateUtc="2024-09-26T09:01:00Z"/>
          <w:rFonts w:ascii="Calibri" w:eastAsia="Calibri" w:hAnsi="Calibri" w:cs="Times New Roman"/>
          <w:highlight w:val="yellow"/>
          <w:rPrChange w:id="6228" w:author="Kaski Maiju" w:date="2025-03-19T14:31:00Z" w16du:dateUtc="2025-03-19T12:31:00Z">
            <w:rPr>
              <w:ins w:id="6229" w:author="Remi Hoeve [2]" w:date="2024-03-13T10:17:00Z"/>
              <w:del w:id="6230" w:author="Kaski Maiju" w:date="2024-09-26T12:01:00Z" w16du:dateUtc="2024-09-26T09:01:00Z"/>
              <w:rFonts w:ascii="Calibri" w:eastAsia="Calibri" w:hAnsi="Calibri" w:cs="Times New Roman"/>
            </w:rPr>
          </w:rPrChange>
        </w:rPr>
        <w:pPrChange w:id="6231" w:author="Kaski Maiju" w:date="2024-09-26T12:01:00Z" w16du:dateUtc="2024-09-26T09:01:00Z">
          <w:pPr>
            <w:spacing w:after="160" w:line="259" w:lineRule="auto"/>
          </w:pPr>
        </w:pPrChange>
      </w:pPr>
      <w:ins w:id="6232" w:author="Remi Hoeve [2]" w:date="2024-03-13T10:17:00Z">
        <w:del w:id="6233" w:author="Kaski Maiju" w:date="2024-09-26T12:01:00Z" w16du:dateUtc="2024-09-26T09:01:00Z">
          <w:r w:rsidRPr="00144266" w:rsidDel="006C0517">
            <w:rPr>
              <w:rFonts w:ascii="Calibri" w:eastAsia="Calibri" w:hAnsi="Calibri" w:cs="Times New Roman"/>
              <w:highlight w:val="yellow"/>
              <w:u w:val="single"/>
              <w:rPrChange w:id="6234" w:author="Kaski Maiju" w:date="2025-03-19T14:31:00Z" w16du:dateUtc="2025-03-19T12:31:00Z">
                <w:rPr>
                  <w:rFonts w:ascii="Calibri" w:eastAsia="Calibri" w:hAnsi="Calibri" w:cs="Times New Roman"/>
                  <w:u w:val="single"/>
                </w:rPr>
              </w:rPrChange>
            </w:rPr>
            <w:delText>Pre-conditions</w:delText>
          </w:r>
          <w:r w:rsidRPr="00144266" w:rsidDel="006C0517">
            <w:rPr>
              <w:rFonts w:ascii="Calibri" w:eastAsia="Calibri" w:hAnsi="Calibri" w:cs="Times New Roman"/>
              <w:highlight w:val="yellow"/>
              <w:rPrChange w:id="6235"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6236"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6237"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6238" w:author="Kaski Maiju" w:date="2025-03-19T14:31:00Z" w16du:dateUtc="2025-03-19T12:31:00Z">
                <w:rPr>
                  <w:rFonts w:ascii="Calibri" w:eastAsia="Calibri" w:hAnsi="Calibri" w:cs="Times New Roman"/>
                </w:rPr>
              </w:rPrChange>
            </w:rPr>
            <w:tab/>
          </w:r>
        </w:del>
      </w:ins>
      <w:ins w:id="6239" w:author="Remi Hoeve [2]" w:date="2024-03-13T10:27:00Z">
        <w:del w:id="6240" w:author="Kaski Maiju" w:date="2024-09-26T12:01:00Z" w16du:dateUtc="2024-09-26T09:01:00Z">
          <w:r w:rsidR="00005D7F" w:rsidRPr="00144266" w:rsidDel="006C0517">
            <w:rPr>
              <w:rFonts w:ascii="Calibri" w:eastAsia="Calibri" w:hAnsi="Calibri" w:cs="Times New Roman"/>
              <w:highlight w:val="yellow"/>
              <w:rPrChange w:id="6241" w:author="Kaski Maiju" w:date="2025-03-19T14:31:00Z" w16du:dateUtc="2025-03-19T12:31:00Z">
                <w:rPr>
                  <w:rFonts w:ascii="Calibri" w:eastAsia="Calibri" w:hAnsi="Calibri" w:cs="Times New Roman"/>
                </w:rPr>
              </w:rPrChange>
            </w:rPr>
            <w:delText>Vessel is</w:delText>
          </w:r>
        </w:del>
      </w:ins>
      <w:ins w:id="6242" w:author="Remi Hoeve [2]" w:date="2024-03-13T10:28:00Z">
        <w:del w:id="6243" w:author="Kaski Maiju" w:date="2024-09-26T12:01:00Z" w16du:dateUtc="2024-09-26T09:01:00Z">
          <w:r w:rsidR="00005D7F" w:rsidRPr="00144266" w:rsidDel="006C0517">
            <w:rPr>
              <w:rFonts w:ascii="Calibri" w:eastAsia="Calibri" w:hAnsi="Calibri" w:cs="Times New Roman"/>
              <w:highlight w:val="yellow"/>
              <w:rPrChange w:id="6244" w:author="Kaski Maiju" w:date="2025-03-19T14:31:00Z" w16du:dateUtc="2025-03-19T12:31:00Z">
                <w:rPr>
                  <w:rFonts w:ascii="Calibri" w:eastAsia="Calibri" w:hAnsi="Calibri" w:cs="Times New Roman"/>
                </w:rPr>
              </w:rPrChange>
            </w:rPr>
            <w:delText xml:space="preserve"> sailing outside the VTS area. Or Vessel </w:delText>
          </w:r>
        </w:del>
      </w:ins>
      <w:ins w:id="6245" w:author="Remi Hoeve [2]" w:date="2024-03-13T10:29:00Z">
        <w:del w:id="6246" w:author="Kaski Maiju" w:date="2024-09-26T12:01:00Z" w16du:dateUtc="2024-09-26T09:01:00Z">
          <w:r w:rsidR="00005D7F" w:rsidRPr="00144266" w:rsidDel="006C0517">
            <w:rPr>
              <w:rFonts w:ascii="Calibri" w:eastAsia="Calibri" w:hAnsi="Calibri" w:cs="Times New Roman"/>
              <w:highlight w:val="yellow"/>
              <w:rPrChange w:id="6247" w:author="Kaski Maiju" w:date="2025-03-19T14:31:00Z" w16du:dateUtc="2025-03-19T12:31:00Z">
                <w:rPr>
                  <w:rFonts w:ascii="Calibri" w:eastAsia="Calibri" w:hAnsi="Calibri" w:cs="Times New Roman"/>
                </w:rPr>
              </w:rPrChange>
            </w:rPr>
            <w:delText xml:space="preserve">still in other  port or anchorage and is already providing route information about </w:delText>
          </w:r>
        </w:del>
      </w:ins>
      <w:ins w:id="6248" w:author="Remi Hoeve [2]" w:date="2024-03-13T10:30:00Z">
        <w:del w:id="6249" w:author="Kaski Maiju" w:date="2024-09-26T12:01:00Z" w16du:dateUtc="2024-09-26T09:01:00Z">
          <w:r w:rsidR="00005D7F" w:rsidRPr="00144266" w:rsidDel="006C0517">
            <w:rPr>
              <w:rFonts w:ascii="Calibri" w:eastAsia="Calibri" w:hAnsi="Calibri" w:cs="Times New Roman"/>
              <w:highlight w:val="yellow"/>
              <w:rPrChange w:id="6250" w:author="Kaski Maiju" w:date="2025-03-19T14:31:00Z" w16du:dateUtc="2025-03-19T12:31:00Z">
                <w:rPr>
                  <w:rFonts w:ascii="Calibri" w:eastAsia="Calibri" w:hAnsi="Calibri" w:cs="Times New Roman"/>
                </w:rPr>
              </w:rPrChange>
            </w:rPr>
            <w:delText>its arrival.</w:delText>
          </w:r>
        </w:del>
      </w:ins>
    </w:p>
    <w:p w14:paraId="43B826D9" w14:textId="4606B224" w:rsidR="00470124" w:rsidRPr="00144266" w:rsidDel="006C0517" w:rsidRDefault="00470124">
      <w:pPr>
        <w:rPr>
          <w:ins w:id="6251" w:author="Remi Hoeve [2]" w:date="2024-03-13T10:17:00Z"/>
          <w:del w:id="6252" w:author="Kaski Maiju" w:date="2024-09-26T12:01:00Z" w16du:dateUtc="2024-09-26T09:01:00Z"/>
          <w:rFonts w:ascii="Calibri" w:eastAsia="Calibri" w:hAnsi="Calibri" w:cs="Times New Roman"/>
          <w:highlight w:val="yellow"/>
          <w:rPrChange w:id="6253" w:author="Kaski Maiju" w:date="2025-03-19T14:31:00Z" w16du:dateUtc="2025-03-19T12:31:00Z">
            <w:rPr>
              <w:ins w:id="6254" w:author="Remi Hoeve [2]" w:date="2024-03-13T10:17:00Z"/>
              <w:del w:id="6255" w:author="Kaski Maiju" w:date="2024-09-26T12:01:00Z" w16du:dateUtc="2024-09-26T09:01:00Z"/>
              <w:rFonts w:ascii="Calibri" w:eastAsia="Calibri" w:hAnsi="Calibri" w:cs="Times New Roman"/>
            </w:rPr>
          </w:rPrChange>
        </w:rPr>
        <w:pPrChange w:id="6256" w:author="Kaski Maiju" w:date="2024-09-26T12:01:00Z" w16du:dateUtc="2024-09-26T09:01:00Z">
          <w:pPr>
            <w:spacing w:after="160" w:line="259" w:lineRule="auto"/>
          </w:pPr>
        </w:pPrChange>
      </w:pPr>
      <w:ins w:id="6257" w:author="Remi Hoeve [2]" w:date="2024-03-13T10:25:00Z">
        <w:del w:id="6258" w:author="Kaski Maiju" w:date="2024-09-26T12:01:00Z" w16du:dateUtc="2024-09-26T09:01:00Z">
          <w:r w:rsidRPr="00144266" w:rsidDel="006C0517">
            <w:rPr>
              <w:rFonts w:ascii="Calibri" w:eastAsia="Calibri" w:hAnsi="Calibri" w:cs="Times New Roman"/>
              <w:highlight w:val="yellow"/>
              <w:u w:val="single"/>
              <w:rPrChange w:id="6259" w:author="Kaski Maiju" w:date="2025-03-19T14:31:00Z" w16du:dateUtc="2025-03-19T12:31:00Z">
                <w:rPr>
                  <w:rFonts w:ascii="Calibri" w:eastAsia="Calibri" w:hAnsi="Calibri" w:cs="Times New Roman"/>
                  <w:u w:val="single"/>
                </w:rPr>
              </w:rPrChange>
            </w:rPr>
            <w:delText>Nominal s</w:delText>
          </w:r>
        </w:del>
      </w:ins>
      <w:ins w:id="6260" w:author="Remi Hoeve [2]" w:date="2024-03-13T10:17:00Z">
        <w:del w:id="6261" w:author="Kaski Maiju" w:date="2024-09-26T12:01:00Z" w16du:dateUtc="2024-09-26T09:01:00Z">
          <w:r w:rsidRPr="00144266" w:rsidDel="006C0517">
            <w:rPr>
              <w:rFonts w:ascii="Calibri" w:eastAsia="Calibri" w:hAnsi="Calibri" w:cs="Times New Roman"/>
              <w:highlight w:val="yellow"/>
              <w:u w:val="single"/>
              <w:rPrChange w:id="6262" w:author="Kaski Maiju" w:date="2025-03-19T14:31:00Z" w16du:dateUtc="2025-03-19T12:31:00Z">
                <w:rPr>
                  <w:rFonts w:ascii="Calibri" w:eastAsia="Calibri" w:hAnsi="Calibri" w:cs="Times New Roman"/>
                  <w:u w:val="single"/>
                </w:rPr>
              </w:rPrChange>
            </w:rPr>
            <w:delText>equence</w:delText>
          </w:r>
        </w:del>
      </w:ins>
      <w:ins w:id="6263" w:author="Remi Hoeve [2]" w:date="2024-03-13T10:25:00Z">
        <w:del w:id="6264" w:author="Kaski Maiju" w:date="2024-09-26T12:01:00Z" w16du:dateUtc="2024-09-26T09:01:00Z">
          <w:r w:rsidRPr="00144266" w:rsidDel="006C0517">
            <w:rPr>
              <w:rFonts w:ascii="Calibri" w:eastAsia="Calibri" w:hAnsi="Calibri" w:cs="Times New Roman"/>
              <w:highlight w:val="yellow"/>
              <w:u w:val="single"/>
              <w:rPrChange w:id="6265" w:author="Kaski Maiju" w:date="2025-03-19T14:31:00Z" w16du:dateUtc="2025-03-19T12:31:00Z">
                <w:rPr>
                  <w:rFonts w:ascii="Calibri" w:eastAsia="Calibri" w:hAnsi="Calibri" w:cs="Times New Roman"/>
                  <w:u w:val="single"/>
                </w:rPr>
              </w:rPrChange>
            </w:rPr>
            <w:delText xml:space="preserve"> scenario</w:delText>
          </w:r>
        </w:del>
      </w:ins>
      <w:ins w:id="6266" w:author="Remi Hoeve [2]" w:date="2024-03-13T10:17:00Z">
        <w:del w:id="6267" w:author="Kaski Maiju" w:date="2024-09-26T12:01:00Z" w16du:dateUtc="2024-09-26T09:01:00Z">
          <w:r w:rsidRPr="00144266" w:rsidDel="006C0517">
            <w:rPr>
              <w:rFonts w:ascii="Calibri" w:eastAsia="Calibri" w:hAnsi="Calibri" w:cs="Times New Roman"/>
              <w:highlight w:val="yellow"/>
              <w:u w:val="single"/>
              <w:rPrChange w:id="6268" w:author="Kaski Maiju" w:date="2025-03-19T14:31:00Z" w16du:dateUtc="2025-03-19T12:31:00Z">
                <w:rPr>
                  <w:rFonts w:ascii="Calibri" w:eastAsia="Calibri" w:hAnsi="Calibri" w:cs="Times New Roman"/>
                  <w:u w:val="single"/>
                </w:rPr>
              </w:rPrChange>
            </w:rPr>
            <w:delText>:</w:delText>
          </w:r>
          <w:r w:rsidRPr="00144266" w:rsidDel="006C0517">
            <w:rPr>
              <w:rFonts w:ascii="Calibri" w:eastAsia="Calibri" w:hAnsi="Calibri" w:cs="Times New Roman"/>
              <w:highlight w:val="yellow"/>
              <w:rPrChange w:id="6269" w:author="Kaski Maiju" w:date="2025-03-19T14:31:00Z" w16du:dateUtc="2025-03-19T12:31:00Z">
                <w:rPr>
                  <w:rFonts w:ascii="Calibri" w:eastAsia="Calibri" w:hAnsi="Calibri" w:cs="Times New Roman"/>
                </w:rPr>
              </w:rPrChange>
            </w:rPr>
            <w:delText xml:space="preserve"> </w:delText>
          </w:r>
          <w:r w:rsidRPr="00144266" w:rsidDel="006C0517">
            <w:rPr>
              <w:rFonts w:ascii="Calibri" w:eastAsia="Calibri" w:hAnsi="Calibri" w:cs="Times New Roman"/>
              <w:highlight w:val="yellow"/>
              <w:rPrChange w:id="6270" w:author="Kaski Maiju" w:date="2025-03-19T14:31:00Z" w16du:dateUtc="2025-03-19T12:31:00Z">
                <w:rPr>
                  <w:rFonts w:ascii="Calibri" w:eastAsia="Calibri" w:hAnsi="Calibri" w:cs="Times New Roman"/>
                </w:rPr>
              </w:rPrChange>
            </w:rPr>
            <w:tab/>
          </w:r>
          <w:r w:rsidRPr="00144266" w:rsidDel="006C0517">
            <w:rPr>
              <w:rFonts w:ascii="Calibri" w:eastAsia="Calibri" w:hAnsi="Calibri" w:cs="Times New Roman"/>
              <w:highlight w:val="yellow"/>
              <w:rPrChange w:id="6271" w:author="Kaski Maiju" w:date="2025-03-19T14:31:00Z" w16du:dateUtc="2025-03-19T12:31:00Z">
                <w:rPr>
                  <w:rFonts w:ascii="Calibri" w:eastAsia="Calibri" w:hAnsi="Calibri" w:cs="Times New Roman"/>
                </w:rPr>
              </w:rPrChange>
            </w:rPr>
            <w:tab/>
          </w:r>
        </w:del>
      </w:ins>
    </w:p>
    <w:p w14:paraId="4AD178DF" w14:textId="12FD1810" w:rsidR="00005D7F" w:rsidRPr="00144266" w:rsidDel="006C0517" w:rsidRDefault="00005D7F">
      <w:pPr>
        <w:rPr>
          <w:ins w:id="6272" w:author="Remi Hoeve [2]" w:date="2024-03-13T10:31:00Z"/>
          <w:del w:id="6273" w:author="Kaski Maiju" w:date="2024-09-26T12:01:00Z" w16du:dateUtc="2024-09-26T09:01:00Z"/>
          <w:rFonts w:ascii="Calibri" w:eastAsia="Calibri" w:hAnsi="Calibri" w:cs="Times New Roman"/>
          <w:szCs w:val="28"/>
          <w:highlight w:val="yellow"/>
          <w:rPrChange w:id="6274" w:author="Kaski Maiju" w:date="2025-03-19T14:31:00Z" w16du:dateUtc="2025-03-19T12:31:00Z">
            <w:rPr>
              <w:ins w:id="6275" w:author="Remi Hoeve [2]" w:date="2024-03-13T10:31:00Z"/>
              <w:del w:id="6276" w:author="Kaski Maiju" w:date="2024-09-26T12:01:00Z" w16du:dateUtc="2024-09-26T09:01:00Z"/>
              <w:rFonts w:ascii="Calibri" w:eastAsia="Calibri" w:hAnsi="Calibri" w:cs="Times New Roman"/>
              <w:szCs w:val="28"/>
            </w:rPr>
          </w:rPrChange>
        </w:rPr>
        <w:pPrChange w:id="6277" w:author="Kaski Maiju" w:date="2024-09-26T12:01:00Z" w16du:dateUtc="2024-09-26T09:01:00Z">
          <w:pPr>
            <w:spacing w:line="259" w:lineRule="auto"/>
          </w:pPr>
        </w:pPrChange>
      </w:pPr>
      <w:ins w:id="6278" w:author="Remi Hoeve [2]" w:date="2024-03-13T10:31:00Z">
        <w:del w:id="6279" w:author="Kaski Maiju" w:date="2024-09-26T12:01:00Z" w16du:dateUtc="2024-09-26T09:01:00Z">
          <w:r w:rsidRPr="00144266" w:rsidDel="006C0517">
            <w:rPr>
              <w:rFonts w:ascii="Calibri" w:eastAsia="Calibri" w:hAnsi="Calibri" w:cs="Times New Roman"/>
              <w:szCs w:val="28"/>
              <w:highlight w:val="yellow"/>
              <w:rPrChange w:id="6280" w:author="Kaski Maiju" w:date="2025-03-19T14:31:00Z" w16du:dateUtc="2025-03-19T12:31:00Z">
                <w:rPr>
                  <w:rFonts w:ascii="Calibri" w:eastAsia="Calibri" w:hAnsi="Calibri" w:cs="Times New Roman"/>
                  <w:szCs w:val="28"/>
                </w:rPr>
              </w:rPrChange>
            </w:rPr>
            <w:delText xml:space="preserve">1.  </w:delText>
          </w:r>
          <w:r w:rsidRPr="00144266" w:rsidDel="006C0517">
            <w:rPr>
              <w:rFonts w:ascii="Calibri" w:eastAsia="Calibri" w:hAnsi="Calibri" w:cs="Times New Roman"/>
              <w:szCs w:val="28"/>
              <w:highlight w:val="yellow"/>
              <w:rPrChange w:id="6281" w:author="Kaski Maiju" w:date="2025-03-19T14:31:00Z" w16du:dateUtc="2025-03-19T12:31:00Z">
                <w:rPr>
                  <w:rFonts w:ascii="Calibri" w:eastAsia="Calibri" w:hAnsi="Calibri" w:cs="Times New Roman"/>
                  <w:szCs w:val="28"/>
                </w:rPr>
              </w:rPrChange>
            </w:rPr>
            <w:tab/>
            <w:delText>The route is planned in ECDIS/ECS by the vessel</w:delText>
          </w:r>
        </w:del>
      </w:ins>
    </w:p>
    <w:p w14:paraId="6116CDB7" w14:textId="44FBB878" w:rsidR="00005D7F" w:rsidRPr="00144266" w:rsidDel="006C0517" w:rsidRDefault="00005D7F">
      <w:pPr>
        <w:rPr>
          <w:ins w:id="6282" w:author="Remi Hoeve [2]" w:date="2024-03-13T10:31:00Z"/>
          <w:del w:id="6283" w:author="Kaski Maiju" w:date="2024-09-26T12:01:00Z" w16du:dateUtc="2024-09-26T09:01:00Z"/>
          <w:rFonts w:ascii="Calibri" w:eastAsia="Calibri" w:hAnsi="Calibri" w:cs="Times New Roman"/>
          <w:i/>
          <w:iCs/>
          <w:szCs w:val="28"/>
          <w:highlight w:val="yellow"/>
          <w:rPrChange w:id="6284" w:author="Kaski Maiju" w:date="2025-03-19T14:31:00Z" w16du:dateUtc="2025-03-19T12:31:00Z">
            <w:rPr>
              <w:ins w:id="6285" w:author="Remi Hoeve [2]" w:date="2024-03-13T10:31:00Z"/>
              <w:del w:id="6286" w:author="Kaski Maiju" w:date="2024-09-26T12:01:00Z" w16du:dateUtc="2024-09-26T09:01:00Z"/>
              <w:rFonts w:ascii="Calibri" w:eastAsia="Calibri" w:hAnsi="Calibri" w:cs="Times New Roman"/>
              <w:i/>
              <w:iCs/>
              <w:szCs w:val="28"/>
            </w:rPr>
          </w:rPrChange>
        </w:rPr>
        <w:pPrChange w:id="6287" w:author="Kaski Maiju" w:date="2024-09-26T12:01:00Z" w16du:dateUtc="2024-09-26T09:01:00Z">
          <w:pPr>
            <w:spacing w:line="259" w:lineRule="auto"/>
          </w:pPr>
        </w:pPrChange>
      </w:pPr>
      <w:ins w:id="6288" w:author="Remi Hoeve [2]" w:date="2024-03-13T10:31:00Z">
        <w:del w:id="6289" w:author="Kaski Maiju" w:date="2024-09-26T12:01:00Z" w16du:dateUtc="2024-09-26T09:01:00Z">
          <w:r w:rsidRPr="00144266" w:rsidDel="006C0517">
            <w:rPr>
              <w:rFonts w:ascii="Calibri" w:eastAsia="Calibri" w:hAnsi="Calibri" w:cs="Times New Roman"/>
              <w:szCs w:val="28"/>
              <w:highlight w:val="yellow"/>
              <w:rPrChange w:id="6290" w:author="Kaski Maiju" w:date="2025-03-19T14:31:00Z" w16du:dateUtc="2025-03-19T12:31:00Z">
                <w:rPr>
                  <w:rFonts w:ascii="Calibri" w:eastAsia="Calibri" w:hAnsi="Calibri" w:cs="Times New Roman"/>
                  <w:szCs w:val="28"/>
                </w:rPr>
              </w:rPrChange>
            </w:rPr>
            <w:delText xml:space="preserve">2.       </w:delText>
          </w:r>
          <w:r w:rsidRPr="00144266" w:rsidDel="006C0517">
            <w:rPr>
              <w:rFonts w:ascii="Calibri" w:eastAsia="Calibri" w:hAnsi="Calibri" w:cs="Times New Roman"/>
              <w:szCs w:val="28"/>
              <w:highlight w:val="yellow"/>
              <w:rPrChange w:id="6291" w:author="Kaski Maiju" w:date="2025-03-19T14:31:00Z" w16du:dateUtc="2025-03-19T12:31:00Z">
                <w:rPr>
                  <w:rFonts w:ascii="Calibri" w:eastAsia="Calibri" w:hAnsi="Calibri" w:cs="Times New Roman"/>
                  <w:szCs w:val="28"/>
                </w:rPr>
              </w:rPrChange>
            </w:rPr>
            <w:tab/>
            <w:delText xml:space="preserve">The ECDIS/ECS sends (intended) route, which includes the schedule [including ETA], to VTS </w:delText>
          </w:r>
          <w:r w:rsidRPr="00144266" w:rsidDel="006C0517">
            <w:rPr>
              <w:rFonts w:ascii="Calibri" w:eastAsia="Calibri" w:hAnsi="Calibri" w:cs="Times New Roman"/>
              <w:i/>
              <w:iCs/>
              <w:szCs w:val="28"/>
              <w:highlight w:val="yellow"/>
              <w:rPrChange w:id="6292" w:author="Kaski Maiju" w:date="2025-03-19T14:31:00Z" w16du:dateUtc="2025-03-19T12:31:00Z">
                <w:rPr>
                  <w:rFonts w:ascii="Calibri" w:eastAsia="Calibri" w:hAnsi="Calibri" w:cs="Times New Roman"/>
                  <w:i/>
                  <w:iCs/>
                  <w:szCs w:val="28"/>
                </w:rPr>
              </w:rPrChange>
            </w:rPr>
            <w:delText>(route for monitoring / ECDIS -status)</w:delText>
          </w:r>
        </w:del>
      </w:ins>
    </w:p>
    <w:p w14:paraId="42DEC2FE" w14:textId="4F8A4298" w:rsidR="00005D7F" w:rsidRPr="00144266" w:rsidDel="006C0517" w:rsidRDefault="00005D7F">
      <w:pPr>
        <w:rPr>
          <w:ins w:id="6293" w:author="Remi Hoeve [2]" w:date="2024-03-13T10:31:00Z"/>
          <w:del w:id="6294" w:author="Kaski Maiju" w:date="2024-09-26T12:01:00Z" w16du:dateUtc="2024-09-26T09:01:00Z"/>
          <w:rFonts w:ascii="Calibri" w:eastAsia="Calibri" w:hAnsi="Calibri" w:cs="Times New Roman"/>
          <w:szCs w:val="28"/>
          <w:highlight w:val="yellow"/>
          <w:rPrChange w:id="6295" w:author="Kaski Maiju" w:date="2025-03-19T14:31:00Z" w16du:dateUtc="2025-03-19T12:31:00Z">
            <w:rPr>
              <w:ins w:id="6296" w:author="Remi Hoeve [2]" w:date="2024-03-13T10:31:00Z"/>
              <w:del w:id="6297" w:author="Kaski Maiju" w:date="2024-09-26T12:01:00Z" w16du:dateUtc="2024-09-26T09:01:00Z"/>
              <w:rFonts w:ascii="Calibri" w:eastAsia="Calibri" w:hAnsi="Calibri" w:cs="Times New Roman"/>
              <w:szCs w:val="28"/>
            </w:rPr>
          </w:rPrChange>
        </w:rPr>
        <w:pPrChange w:id="6298" w:author="Kaski Maiju" w:date="2024-09-26T12:01:00Z" w16du:dateUtc="2024-09-26T09:01:00Z">
          <w:pPr>
            <w:spacing w:line="259" w:lineRule="auto"/>
          </w:pPr>
        </w:pPrChange>
      </w:pPr>
      <w:ins w:id="6299" w:author="Remi Hoeve [2]" w:date="2024-03-13T10:31:00Z">
        <w:del w:id="6300" w:author="Kaski Maiju" w:date="2024-09-26T12:01:00Z" w16du:dateUtc="2024-09-26T09:01:00Z">
          <w:r w:rsidRPr="00144266" w:rsidDel="006C0517">
            <w:rPr>
              <w:rFonts w:ascii="Calibri" w:eastAsia="Calibri" w:hAnsi="Calibri" w:cs="Times New Roman"/>
              <w:szCs w:val="28"/>
              <w:highlight w:val="yellow"/>
              <w:rPrChange w:id="6301" w:author="Kaski Maiju" w:date="2025-03-19T14:31:00Z" w16du:dateUtc="2025-03-19T12:31:00Z">
                <w:rPr>
                  <w:rFonts w:ascii="Calibri" w:eastAsia="Calibri" w:hAnsi="Calibri" w:cs="Times New Roman"/>
                  <w:szCs w:val="28"/>
                </w:rPr>
              </w:rPrChange>
            </w:rPr>
            <w:delText>3.           VTS sends route received acknowledgement automatically.</w:delText>
          </w:r>
        </w:del>
      </w:ins>
    </w:p>
    <w:p w14:paraId="76EB581F" w14:textId="04C404E9" w:rsidR="00005D7F" w:rsidRPr="00144266" w:rsidDel="006C0517" w:rsidRDefault="00005D7F">
      <w:pPr>
        <w:rPr>
          <w:ins w:id="6302" w:author="Remi Hoeve [2]" w:date="2024-03-13T10:31:00Z"/>
          <w:del w:id="6303" w:author="Kaski Maiju" w:date="2024-09-26T12:01:00Z" w16du:dateUtc="2024-09-26T09:01:00Z"/>
          <w:rFonts w:ascii="Calibri" w:eastAsia="Calibri" w:hAnsi="Calibri" w:cs="Times New Roman"/>
          <w:szCs w:val="28"/>
          <w:highlight w:val="yellow"/>
          <w:rPrChange w:id="6304" w:author="Kaski Maiju" w:date="2025-03-19T14:31:00Z" w16du:dateUtc="2025-03-19T12:31:00Z">
            <w:rPr>
              <w:ins w:id="6305" w:author="Remi Hoeve [2]" w:date="2024-03-13T10:31:00Z"/>
              <w:del w:id="6306" w:author="Kaski Maiju" w:date="2024-09-26T12:01:00Z" w16du:dateUtc="2024-09-26T09:01:00Z"/>
              <w:rFonts w:ascii="Calibri" w:eastAsia="Calibri" w:hAnsi="Calibri" w:cs="Times New Roman"/>
              <w:szCs w:val="28"/>
            </w:rPr>
          </w:rPrChange>
        </w:rPr>
        <w:pPrChange w:id="6307" w:author="Kaski Maiju" w:date="2024-09-26T12:01:00Z" w16du:dateUtc="2024-09-26T09:01:00Z">
          <w:pPr>
            <w:spacing w:line="259" w:lineRule="auto"/>
          </w:pPr>
        </w:pPrChange>
      </w:pPr>
      <w:ins w:id="6308" w:author="Remi Hoeve [2]" w:date="2024-03-13T10:31:00Z">
        <w:del w:id="6309" w:author="Kaski Maiju" w:date="2024-09-26T12:01:00Z" w16du:dateUtc="2024-09-26T09:01:00Z">
          <w:r w:rsidRPr="00144266" w:rsidDel="006C0517">
            <w:rPr>
              <w:rFonts w:ascii="Calibri" w:eastAsia="Calibri" w:hAnsi="Calibri" w:cs="Times New Roman"/>
              <w:szCs w:val="28"/>
              <w:highlight w:val="yellow"/>
              <w:rPrChange w:id="6310" w:author="Kaski Maiju" w:date="2025-03-19T14:31:00Z" w16du:dateUtc="2025-03-19T12:31:00Z">
                <w:rPr>
                  <w:rFonts w:ascii="Calibri" w:eastAsia="Calibri" w:hAnsi="Calibri" w:cs="Times New Roman"/>
                  <w:szCs w:val="28"/>
                </w:rPr>
              </w:rPrChange>
            </w:rPr>
            <w:delText>4.           The data is rendered and available in the VTS system</w:delText>
          </w:r>
        </w:del>
      </w:ins>
    </w:p>
    <w:p w14:paraId="0DD8DB36" w14:textId="6EFD10B2" w:rsidR="00470124" w:rsidRPr="00144266" w:rsidDel="006C0517" w:rsidRDefault="00470124">
      <w:pPr>
        <w:rPr>
          <w:ins w:id="6311" w:author="Remi Hoeve [2]" w:date="2024-03-13T10:17:00Z"/>
          <w:del w:id="6312" w:author="Kaski Maiju" w:date="2024-09-26T12:01:00Z" w16du:dateUtc="2024-09-26T09:01:00Z"/>
          <w:rFonts w:ascii="Calibri" w:eastAsia="Calibri" w:hAnsi="Calibri" w:cs="Times New Roman"/>
          <w:highlight w:val="yellow"/>
          <w:rPrChange w:id="6313" w:author="Kaski Maiju" w:date="2025-03-19T14:31:00Z" w16du:dateUtc="2025-03-19T12:31:00Z">
            <w:rPr>
              <w:ins w:id="6314" w:author="Remi Hoeve [2]" w:date="2024-03-13T10:17:00Z"/>
              <w:del w:id="6315" w:author="Kaski Maiju" w:date="2024-09-26T12:01:00Z" w16du:dateUtc="2024-09-26T09:01:00Z"/>
              <w:rFonts w:ascii="Calibri" w:eastAsia="Calibri" w:hAnsi="Calibri" w:cs="Times New Roman"/>
            </w:rPr>
          </w:rPrChange>
        </w:rPr>
        <w:pPrChange w:id="6316" w:author="Kaski Maiju" w:date="2024-09-26T12:01:00Z" w16du:dateUtc="2024-09-26T09:01:00Z">
          <w:pPr>
            <w:spacing w:line="259" w:lineRule="auto"/>
          </w:pPr>
        </w:pPrChange>
      </w:pPr>
    </w:p>
    <w:p w14:paraId="535E5A18" w14:textId="5C2CBA4C" w:rsidR="00470124" w:rsidRPr="008F33E4" w:rsidDel="006C0517" w:rsidRDefault="00470124">
      <w:pPr>
        <w:rPr>
          <w:ins w:id="6317" w:author="Remi Hoeve [2]" w:date="2024-03-13T10:17:00Z"/>
          <w:del w:id="6318" w:author="Kaski Maiju" w:date="2024-09-26T12:01:00Z" w16du:dateUtc="2024-09-26T09:01:00Z"/>
          <w:rFonts w:ascii="Calibri" w:eastAsia="Calibri" w:hAnsi="Calibri" w:cs="Times New Roman"/>
        </w:rPr>
        <w:pPrChange w:id="6319" w:author="Kaski Maiju" w:date="2024-09-26T12:01:00Z" w16du:dateUtc="2024-09-26T09:01:00Z">
          <w:pPr>
            <w:spacing w:after="160" w:line="259" w:lineRule="auto"/>
          </w:pPr>
        </w:pPrChange>
      </w:pPr>
      <w:ins w:id="6320" w:author="Remi Hoeve [2]" w:date="2024-03-13T10:17:00Z">
        <w:del w:id="6321" w:author="Kaski Maiju" w:date="2024-09-26T12:01:00Z" w16du:dateUtc="2024-09-26T09:01:00Z">
          <w:r w:rsidRPr="00144266" w:rsidDel="006C0517">
            <w:rPr>
              <w:rFonts w:ascii="Calibri" w:eastAsia="Calibri" w:hAnsi="Calibri" w:cs="Times New Roman"/>
              <w:highlight w:val="yellow"/>
              <w:u w:val="single"/>
              <w:rPrChange w:id="6322" w:author="Kaski Maiju" w:date="2025-03-19T14:31:00Z" w16du:dateUtc="2025-03-19T12:31:00Z">
                <w:rPr>
                  <w:rFonts w:ascii="Calibri" w:eastAsia="Calibri" w:hAnsi="Calibri" w:cs="Times New Roman"/>
                  <w:u w:val="single"/>
                </w:rPr>
              </w:rPrChange>
            </w:rPr>
            <w:delText>Post-conditions</w:delText>
          </w:r>
          <w:r w:rsidRPr="00144266" w:rsidDel="006C0517">
            <w:rPr>
              <w:rFonts w:ascii="Calibri" w:eastAsia="Calibri" w:hAnsi="Calibri" w:cs="Times New Roman"/>
              <w:highlight w:val="yellow"/>
              <w:rPrChange w:id="6323" w:author="Kaski Maiju" w:date="2025-03-19T14:31:00Z" w16du:dateUtc="2025-03-19T12:31:00Z">
                <w:rPr>
                  <w:rFonts w:ascii="Calibri" w:eastAsia="Calibri" w:hAnsi="Calibri" w:cs="Times New Roman"/>
                </w:rPr>
              </w:rPrChange>
            </w:rPr>
            <w:delText>:</w:delText>
          </w:r>
          <w:r w:rsidRPr="00946173" w:rsidDel="006C0517">
            <w:rPr>
              <w:rFonts w:ascii="Calibri" w:eastAsia="Calibri" w:hAnsi="Calibri" w:cs="Times New Roman"/>
            </w:rPr>
            <w:tab/>
          </w:r>
        </w:del>
      </w:ins>
    </w:p>
    <w:p w14:paraId="1761AA44" w14:textId="77777777" w:rsidR="00470124" w:rsidRPr="008F33E4" w:rsidRDefault="00470124">
      <w:pPr>
        <w:rPr>
          <w:rFonts w:ascii="Calibri" w:eastAsia="Calibri" w:hAnsi="Calibri" w:cs="Times New Roman"/>
        </w:rPr>
        <w:pPrChange w:id="6324" w:author="Kaski Maiju" w:date="2024-09-26T14:57:00Z" w16du:dateUtc="2024-09-26T11:57:00Z">
          <w:pPr>
            <w:spacing w:after="160" w:line="259" w:lineRule="auto"/>
          </w:pPr>
        </w:pPrChange>
      </w:pPr>
    </w:p>
    <w:sectPr w:rsidR="00470124" w:rsidRPr="008F33E4" w:rsidSect="006304CF">
      <w:headerReference w:type="even" r:id="rId32"/>
      <w:headerReference w:type="default" r:id="rId33"/>
      <w:footerReference w:type="even" r:id="rId34"/>
      <w:headerReference w:type="first" r:id="rId35"/>
      <w:footerReference w:type="first" r:id="rId36"/>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1" w:author="Karlsson, Fredrik" w:date="2024-03-14T14:11:00Z" w:initials="KF">
    <w:p w14:paraId="6D247E37" w14:textId="00378DAF" w:rsidR="00F77706" w:rsidRDefault="00F77706">
      <w:pPr>
        <w:pStyle w:val="Kommentinteksti"/>
      </w:pPr>
      <w:r>
        <w:rPr>
          <w:rStyle w:val="Kommentinviite"/>
        </w:rPr>
        <w:annotationRef/>
      </w:r>
      <w:r>
        <w:t>Who created this task, ask that person…</w:t>
      </w:r>
    </w:p>
  </w:comment>
  <w:comment w:id="477" w:author="Karlsson, Fredrik" w:date="2024-03-14T11:29:00Z" w:initials="KF">
    <w:p w14:paraId="516D8929" w14:textId="1926AD0E" w:rsidR="00F77706" w:rsidRDefault="00F77706">
      <w:pPr>
        <w:pStyle w:val="Kommentinteksti"/>
      </w:pPr>
      <w:r>
        <w:rPr>
          <w:rStyle w:val="Kommentinviite"/>
        </w:rPr>
        <w:annotationRef/>
      </w:r>
      <w:r>
        <w:t xml:space="preserve">Integrate nicely… About capacities of ship </w:t>
      </w:r>
    </w:p>
  </w:comment>
  <w:comment w:id="500" w:author="Karlsson, Fredrik" w:date="2024-06-27T10:53:00Z" w:initials="KF">
    <w:p w14:paraId="46EC2F16" w14:textId="01A91F06" w:rsidR="00F77706" w:rsidRDefault="00F77706">
      <w:pPr>
        <w:pStyle w:val="Kommentinteksti"/>
      </w:pPr>
      <w:r>
        <w:rPr>
          <w:rStyle w:val="Kommentinviite"/>
        </w:rPr>
        <w:annotationRef/>
      </w:r>
      <w:r>
        <w:t>Ins something about S100 ECDIS</w:t>
      </w:r>
    </w:p>
  </w:comment>
  <w:comment w:id="816" w:author="Karlsson, Fredrik" w:date="2024-03-14T11:33:00Z" w:initials="KF">
    <w:p w14:paraId="28EAAD52" w14:textId="45E02ACD" w:rsidR="00F77706" w:rsidRDefault="00F77706">
      <w:pPr>
        <w:pStyle w:val="Kommentinteksti"/>
      </w:pPr>
      <w:r>
        <w:rPr>
          <w:rStyle w:val="Kommentinviite"/>
        </w:rPr>
        <w:annotationRef/>
      </w:r>
      <w:r>
        <w:t xml:space="preserve">Consider move to other chapter, maybe moved to uscase description. </w:t>
      </w:r>
    </w:p>
  </w:comment>
  <w:comment w:id="876" w:author="Karlsson, Fredrik" w:date="2024-03-14T07:50:00Z" w:initials="KF">
    <w:p w14:paraId="02144DD5" w14:textId="1418AFDD" w:rsidR="00F77706" w:rsidRDefault="00F77706">
      <w:pPr>
        <w:pStyle w:val="Kommentinteksti"/>
      </w:pPr>
      <w:r>
        <w:rPr>
          <w:rStyle w:val="Kommentinviite"/>
        </w:rPr>
        <w:annotationRef/>
      </w:r>
      <w:r>
        <w:t xml:space="preserve">Revise… </w:t>
      </w:r>
    </w:p>
  </w:comment>
  <w:comment w:id="883" w:author="Kaski Maiju" w:date="2024-06-26T11:47:00Z" w:initials="MK">
    <w:p w14:paraId="16ED856F" w14:textId="77777777" w:rsidR="00F77706" w:rsidRDefault="00F77706" w:rsidP="00A811DA">
      <w:pPr>
        <w:pStyle w:val="Kommentinteksti"/>
      </w:pPr>
      <w:r>
        <w:rPr>
          <w:rStyle w:val="Kommentinviite"/>
        </w:rPr>
        <w:annotationRef/>
      </w:r>
      <w:r>
        <w:t>Own GL</w:t>
      </w:r>
    </w:p>
  </w:comment>
  <w:comment w:id="884" w:author="Kaski Maiju" w:date="2024-06-26T11:49:00Z" w:initials="MK">
    <w:p w14:paraId="11858272" w14:textId="77777777" w:rsidR="00F77706" w:rsidRDefault="00F77706" w:rsidP="00A811DA">
      <w:pPr>
        <w:pStyle w:val="Kommentinteksti"/>
      </w:pPr>
      <w:r>
        <w:rPr>
          <w:rStyle w:val="Kommentinviite"/>
        </w:rPr>
        <w:annotationRef/>
      </w:r>
      <w:r>
        <w:t xml:space="preserve">Cyber security specifics from an IALA perspective </w:t>
      </w:r>
    </w:p>
  </w:comment>
  <w:comment w:id="892" w:author="Karlsson, Fredrik" w:date="2024-03-14T07:52:00Z" w:initials="KF">
    <w:p w14:paraId="2BA71ADB" w14:textId="5D7341B5" w:rsidR="00F77706" w:rsidRDefault="00F77706">
      <w:pPr>
        <w:pStyle w:val="Kommentinteksti"/>
      </w:pPr>
      <w:r>
        <w:rPr>
          <w:rStyle w:val="Kommentinviite"/>
        </w:rPr>
        <w:annotationRef/>
      </w:r>
      <w:r>
        <w:t xml:space="preserve">Hans will provide a couple of sentences of the operational aspects </w:t>
      </w:r>
    </w:p>
  </w:comment>
  <w:comment w:id="955" w:author="Karlsson, Fredrik" w:date="2024-03-14T07:56:00Z" w:initials="KF">
    <w:p w14:paraId="6538437C" w14:textId="770ED8EB" w:rsidR="00F77706" w:rsidRDefault="00F77706">
      <w:pPr>
        <w:pStyle w:val="Kommentinteksti"/>
      </w:pPr>
      <w:r>
        <w:rPr>
          <w:rStyle w:val="Kommentinviite"/>
        </w:rPr>
        <w:annotationRef/>
      </w:r>
      <w:r>
        <w:t>Maiju and Juri will provide something in relations to Message markers and/or alert levels (G1110) this might replace the “levels” presentment a couple of lines further down</w:t>
      </w:r>
    </w:p>
  </w:comment>
  <w:comment w:id="969" w:author="Karlsson, Fredrik" w:date="2024-03-14T07:56:00Z" w:initials="KF">
    <w:p w14:paraId="39011043" w14:textId="13D8200E" w:rsidR="00F77706" w:rsidRDefault="00F77706">
      <w:pPr>
        <w:pStyle w:val="Kommentinteksti"/>
      </w:pPr>
      <w:r>
        <w:rPr>
          <w:rStyle w:val="Kommentinviite"/>
        </w:rPr>
        <w:annotationRef/>
      </w:r>
      <w:r>
        <w:t>Consider deletion if not used anywhere else i.e. in our us cases</w:t>
      </w:r>
    </w:p>
  </w:comment>
  <w:comment w:id="1109" w:author="Karlsson, Fredrik" w:date="2024-03-14T12:16:00Z" w:initials="KF">
    <w:p w14:paraId="0F2A4C64" w14:textId="5DB2A0CF" w:rsidR="00F77706" w:rsidRDefault="00F77706">
      <w:pPr>
        <w:pStyle w:val="Kommentinteksti"/>
      </w:pPr>
      <w:r>
        <w:rPr>
          <w:rStyle w:val="Kommentinviite"/>
        </w:rPr>
        <w:annotationRef/>
      </w:r>
      <w:r>
        <w:t>Shorten and update</w:t>
      </w:r>
    </w:p>
  </w:comment>
  <w:comment w:id="1130" w:author="Tuomas Martikainen" w:date="2023-05-31T15:42:00Z" w:initials="MT">
    <w:p w14:paraId="49D14B22" w14:textId="0F5E056F" w:rsidR="00F77706" w:rsidRDefault="00F77706">
      <w:pPr>
        <w:pStyle w:val="Kommentinteksti"/>
      </w:pPr>
      <w:r>
        <w:rPr>
          <w:rStyle w:val="Kommentinviite"/>
        </w:rPr>
        <w:annotationRef/>
      </w:r>
      <w:r>
        <w:t>from G1111</w:t>
      </w:r>
    </w:p>
  </w:comment>
  <w:comment w:id="1168" w:author="Tuomas Martikainen" w:date="2023-09-20T13:24:00Z" w:initials="MT">
    <w:p w14:paraId="73D18F3F" w14:textId="77777777" w:rsidR="00F77706" w:rsidRDefault="00F77706">
      <w:pPr>
        <w:pStyle w:val="Kommentinteksti"/>
      </w:pPr>
      <w:r>
        <w:rPr>
          <w:rStyle w:val="Kommentinviite"/>
        </w:rPr>
        <w:annotationRef/>
      </w:r>
      <w:r>
        <w:t xml:space="preserve">Approved at NCSR 10, </w:t>
      </w:r>
    </w:p>
    <w:p w14:paraId="46A1078C" w14:textId="26FDCAF4" w:rsidR="00F77706" w:rsidRDefault="00F77706">
      <w:pPr>
        <w:pStyle w:val="Kommentinteksti"/>
      </w:pPr>
      <w:r>
        <w:t>Final approval will at MSC 108</w:t>
      </w:r>
    </w:p>
  </w:comment>
  <w:comment w:id="1197" w:author="Remi Hoeve" w:date="2024-03-12T15:10:00Z" w:initials="RH">
    <w:p w14:paraId="2676E352" w14:textId="77777777" w:rsidR="00F77706" w:rsidRDefault="00F77706" w:rsidP="002D4930">
      <w:pPr>
        <w:pStyle w:val="Kommentinteksti"/>
      </w:pPr>
      <w:r>
        <w:rPr>
          <w:rStyle w:val="Kommentinviite"/>
        </w:rPr>
        <w:annotationRef/>
      </w:r>
      <w:r>
        <w:t>In my opinion we can delete this paragraph. It doesn’t add much to the purpose of this guideline. Maybe only mention that the vessel and VTS needs an apropriate system if they want to make use of digital communication. For example AIS, VDES, ASM</w:t>
      </w:r>
    </w:p>
  </w:comment>
  <w:comment w:id="1473" w:author="Kaski Maiju" w:date="2024-06-26T15:09:00Z" w:initials="MK">
    <w:p w14:paraId="1097B701" w14:textId="77777777" w:rsidR="00F77706" w:rsidRDefault="00F77706" w:rsidP="00067DAD">
      <w:pPr>
        <w:pStyle w:val="Kommentinteksti"/>
      </w:pPr>
      <w:r>
        <w:rPr>
          <w:rStyle w:val="Kommentinviite"/>
        </w:rPr>
        <w:annotationRef/>
      </w:r>
      <w:r>
        <w:t>Update picture</w:t>
      </w:r>
    </w:p>
  </w:comment>
  <w:comment w:id="2315" w:author="Kaski Maiju" w:date="2025-03-20T13:44:00Z" w:initials="MK">
    <w:p w14:paraId="40AA8E32" w14:textId="77777777" w:rsidR="002B10CE" w:rsidRDefault="002B10CE" w:rsidP="002B10CE">
      <w:pPr>
        <w:pStyle w:val="Kommentinteksti"/>
      </w:pPr>
      <w:r>
        <w:rPr>
          <w:rStyle w:val="Kommentinviite"/>
        </w:rPr>
        <w:annotationRef/>
      </w:r>
      <w:r>
        <w:t>Update</w:t>
      </w:r>
    </w:p>
  </w:comment>
  <w:comment w:id="2415" w:author="Kaski Maiju" w:date="2025-03-19T15:23:00Z" w:initials="MK">
    <w:p w14:paraId="44331891" w14:textId="14F1B9AE" w:rsidR="002C535E" w:rsidRDefault="002C535E" w:rsidP="002C535E">
      <w:pPr>
        <w:pStyle w:val="Kommentinteksti"/>
      </w:pPr>
      <w:r>
        <w:rPr>
          <w:rStyle w:val="Kommentinviite"/>
        </w:rPr>
        <w:annotationRef/>
      </w:r>
      <w:r>
        <w:t>Change ECDIS to on-board system</w:t>
      </w:r>
    </w:p>
  </w:comment>
  <w:comment w:id="2566" w:author="Kaski Maiju" w:date="2025-03-19T17:20:00Z" w:initials="MK">
    <w:p w14:paraId="3BFB2BB4" w14:textId="77777777" w:rsidR="00914AC7" w:rsidRDefault="00914AC7" w:rsidP="00914AC7">
      <w:pPr>
        <w:pStyle w:val="Kommentinteksti"/>
      </w:pPr>
      <w:r>
        <w:rPr>
          <w:rStyle w:val="Kommentinviite"/>
        </w:rPr>
        <w:annotationRef/>
      </w:r>
      <w:r>
        <w:t>Missing picture - Hans &amp; Milou</w:t>
      </w:r>
    </w:p>
  </w:comment>
  <w:comment w:id="2958" w:author="Kaski Maiju" w:date="2025-01-28T15:50:00Z" w:initials="MK">
    <w:p w14:paraId="64BCA3F3" w14:textId="77777777" w:rsidR="00703FE5" w:rsidRDefault="001965A3" w:rsidP="00703FE5">
      <w:pPr>
        <w:pStyle w:val="Kommentinteksti"/>
      </w:pPr>
      <w:r>
        <w:rPr>
          <w:rStyle w:val="Kommentinviite"/>
        </w:rPr>
        <w:annotationRef/>
      </w:r>
      <w:r w:rsidR="00703FE5">
        <w:t>Continue in intersessional summer 2025</w:t>
      </w:r>
    </w:p>
  </w:comment>
  <w:comment w:id="3211" w:author="Kaski Maiju" w:date="2025-03-20T13:41:00Z" w:initials="MK">
    <w:p w14:paraId="7AE399F1" w14:textId="77777777" w:rsidR="00B70906" w:rsidRDefault="00B70906" w:rsidP="00B70906">
      <w:pPr>
        <w:pStyle w:val="Kommentinteksti"/>
      </w:pPr>
      <w:r>
        <w:rPr>
          <w:rStyle w:val="Kommentinviite"/>
        </w:rPr>
        <w:annotationRef/>
      </w:r>
      <w:r>
        <w:t>Continue in Malmö</w:t>
      </w:r>
    </w:p>
  </w:comment>
  <w:comment w:id="3271" w:author="Kaski Maiju" w:date="2025-03-19T14:32:00Z" w:initials="MK">
    <w:p w14:paraId="47713394" w14:textId="17B0ACAC" w:rsidR="0094666D" w:rsidRDefault="0094666D" w:rsidP="0094666D">
      <w:pPr>
        <w:pStyle w:val="Kommentinteksti"/>
      </w:pPr>
      <w:r>
        <w:rPr>
          <w:rStyle w:val="Kommentinviite"/>
        </w:rPr>
        <w:annotationRef/>
      </w:r>
      <w:r>
        <w:t>Yellow use cases copied straight from China MSA input paper</w:t>
      </w:r>
    </w:p>
  </w:comment>
  <w:comment w:id="3272" w:author="Kaski Maiju" w:date="2025-03-20T11:18:00Z" w:initials="MK">
    <w:p w14:paraId="66AAA67A" w14:textId="77777777" w:rsidR="00354BAC" w:rsidRDefault="00354BAC" w:rsidP="00354BAC">
      <w:pPr>
        <w:pStyle w:val="Kommentinteksti"/>
      </w:pPr>
      <w:r>
        <w:rPr>
          <w:rStyle w:val="Kommentinviite"/>
        </w:rPr>
        <w:annotationRef/>
      </w:r>
      <w:r>
        <w:t>Anchorage, request, vessel dont accept the time slot, changes/updates to time slot,</w:t>
      </w:r>
    </w:p>
  </w:comment>
  <w:comment w:id="3273" w:author="Kaski Maiju" w:date="2025-03-20T11:20:00Z" w:initials="MK">
    <w:p w14:paraId="64AA8203" w14:textId="77777777" w:rsidR="001F2859" w:rsidRDefault="001F2859" w:rsidP="001F2859">
      <w:pPr>
        <w:pStyle w:val="Kommentinteksti"/>
      </w:pPr>
      <w:r>
        <w:rPr>
          <w:rStyle w:val="Kommentinviite"/>
        </w:rPr>
        <w:annotationRef/>
      </w:r>
      <w:r>
        <w:t>cancellation by vts or vessel</w:t>
      </w:r>
    </w:p>
  </w:comment>
  <w:comment w:id="3274" w:author="Kaski Maiju" w:date="2025-03-20T11:21:00Z" w:initials="MK">
    <w:p w14:paraId="49B00074" w14:textId="77777777" w:rsidR="00A32CC8" w:rsidRDefault="00A32CC8" w:rsidP="00A32CC8">
      <w:pPr>
        <w:pStyle w:val="Kommentinteksti"/>
      </w:pPr>
      <w:r>
        <w:rPr>
          <w:rStyle w:val="Kommentinviite"/>
        </w:rPr>
        <w:annotationRef/>
      </w:r>
      <w:r>
        <w:t xml:space="preserve">publishing schedule for other vessels? </w:t>
      </w:r>
    </w:p>
  </w:comment>
  <w:comment w:id="4078" w:author="Karlsson, Fredrik" w:date="2024-03-14T14:23:00Z" w:initials="KF">
    <w:p w14:paraId="5A706E69" w14:textId="13E258A9" w:rsidR="00F77706" w:rsidRPr="006373AF" w:rsidRDefault="00F77706">
      <w:pPr>
        <w:pStyle w:val="Kommentinteksti"/>
      </w:pPr>
      <w:r>
        <w:rPr>
          <w:rStyle w:val="Kommentinviite"/>
        </w:rPr>
        <w:annotationRef/>
      </w:r>
      <w:r w:rsidRPr="006373AF">
        <w:t>Do we need more “parts?”</w:t>
      </w:r>
    </w:p>
  </w:comment>
  <w:comment w:id="4415" w:author="Remi Hoeve" w:date="2024-03-12T16:55:00Z" w:initials="RH">
    <w:p w14:paraId="0C6A587A" w14:textId="77777777" w:rsidR="00F77706" w:rsidRDefault="00F77706" w:rsidP="00084B5B">
      <w:pPr>
        <w:pStyle w:val="Kommentinteksti"/>
      </w:pPr>
      <w:r>
        <w:rPr>
          <w:rStyle w:val="Kommentinviite"/>
        </w:rPr>
        <w:annotationRef/>
      </w:r>
      <w:r>
        <w:t>We should discuss  if these use cases include traffic clearance. If yes we can delete them (are now part of pg 5.3.2). If not we should decide to which service they belong.</w:t>
      </w:r>
    </w:p>
  </w:comment>
  <w:comment w:id="5871" w:author="Kaski Maiju" w:date="2024-03-13T16:04:00Z" w:initials="KM">
    <w:p w14:paraId="7A41FF14" w14:textId="77777777" w:rsidR="00F77706" w:rsidRDefault="00F77706" w:rsidP="00E92EA8">
      <w:pPr>
        <w:pStyle w:val="Kommentinteksti"/>
      </w:pPr>
      <w:r>
        <w:rPr>
          <w:rStyle w:val="Kommentinviite"/>
        </w:rPr>
        <w:annotationRef/>
      </w:r>
      <w:r>
        <w:t>Moved under route exchange service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247E37" w15:done="0"/>
  <w15:commentEx w15:paraId="516D8929" w15:done="0"/>
  <w15:commentEx w15:paraId="46EC2F16" w15:done="0"/>
  <w15:commentEx w15:paraId="28EAAD52" w15:done="0"/>
  <w15:commentEx w15:paraId="02144DD5" w15:done="0"/>
  <w15:commentEx w15:paraId="16ED856F" w15:done="0"/>
  <w15:commentEx w15:paraId="11858272" w15:paraIdParent="16ED856F" w15:done="0"/>
  <w15:commentEx w15:paraId="2BA71ADB" w15:done="0"/>
  <w15:commentEx w15:paraId="6538437C" w15:done="0"/>
  <w15:commentEx w15:paraId="39011043" w15:done="0"/>
  <w15:commentEx w15:paraId="0F2A4C64" w15:done="0"/>
  <w15:commentEx w15:paraId="49D14B22" w15:done="0"/>
  <w15:commentEx w15:paraId="46A1078C" w15:done="0"/>
  <w15:commentEx w15:paraId="2676E352" w15:done="0"/>
  <w15:commentEx w15:paraId="1097B701" w15:done="0"/>
  <w15:commentEx w15:paraId="40AA8E32" w15:done="0"/>
  <w15:commentEx w15:paraId="44331891" w15:done="0"/>
  <w15:commentEx w15:paraId="3BFB2BB4" w15:done="0"/>
  <w15:commentEx w15:paraId="64BCA3F3" w15:done="0"/>
  <w15:commentEx w15:paraId="7AE399F1" w15:done="0"/>
  <w15:commentEx w15:paraId="47713394" w15:done="0"/>
  <w15:commentEx w15:paraId="66AAA67A" w15:paraIdParent="47713394" w15:done="0"/>
  <w15:commentEx w15:paraId="64AA8203" w15:paraIdParent="47713394" w15:done="0"/>
  <w15:commentEx w15:paraId="49B00074" w15:paraIdParent="47713394" w15:done="0"/>
  <w15:commentEx w15:paraId="5A706E69" w15:done="0"/>
  <w15:commentEx w15:paraId="0C6A587A" w15:done="0"/>
  <w15:commentEx w15:paraId="7A41FF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94030AF" w16cex:dateUtc="2024-06-26T08:47:00Z"/>
  <w16cex:commentExtensible w16cex:durableId="0370CECE" w16cex:dateUtc="2024-06-26T08:49:00Z"/>
  <w16cex:commentExtensible w16cex:durableId="2821E977" w16cex:dateUtc="2023-05-31T12:42:00Z"/>
  <w16cex:commentExtensible w16cex:durableId="28B57126" w16cex:dateUtc="2023-09-20T10:24:00Z"/>
  <w16cex:commentExtensible w16cex:durableId="267639A6" w16cex:dateUtc="2024-03-12T14:10:00Z"/>
  <w16cex:commentExtensible w16cex:durableId="02CC3897" w16cex:dateUtc="2024-06-26T12:09:00Z"/>
  <w16cex:commentExtensible w16cex:durableId="033F98F4" w16cex:dateUtc="2025-03-20T11:44:00Z"/>
  <w16cex:commentExtensible w16cex:durableId="4BC772CB" w16cex:dateUtc="2025-03-19T13:23:00Z"/>
  <w16cex:commentExtensible w16cex:durableId="4B3C010F" w16cex:dateUtc="2025-03-19T15:20:00Z"/>
  <w16cex:commentExtensible w16cex:durableId="275008F1" w16cex:dateUtc="2025-01-28T13:50:00Z"/>
  <w16cex:commentExtensible w16cex:durableId="2554DA79" w16cex:dateUtc="2025-03-20T11:41:00Z"/>
  <w16cex:commentExtensible w16cex:durableId="0C2B819E" w16cex:dateUtc="2025-03-19T12:32:00Z"/>
  <w16cex:commentExtensible w16cex:durableId="1EF98636" w16cex:dateUtc="2025-03-20T09:18:00Z"/>
  <w16cex:commentExtensible w16cex:durableId="5C89CFD0" w16cex:dateUtc="2025-03-20T09:20:00Z"/>
  <w16cex:commentExtensible w16cex:durableId="1EBB6080" w16cex:dateUtc="2025-03-20T09:21:00Z"/>
  <w16cex:commentExtensible w16cex:durableId="6673420C" w16cex:dateUtc="2024-03-12T15:55:00Z"/>
  <w16cex:commentExtensible w16cex:durableId="1D727CAD" w16cex:dateUtc="2024-03-13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247E37" w16cid:durableId="3E1553FA"/>
  <w16cid:commentId w16cid:paraId="516D8929" w16cid:durableId="787FBEA8"/>
  <w16cid:commentId w16cid:paraId="46EC2F16" w16cid:durableId="0FA6AECC"/>
  <w16cid:commentId w16cid:paraId="28EAAD52" w16cid:durableId="05ACDADB"/>
  <w16cid:commentId w16cid:paraId="02144DD5" w16cid:durableId="0484FD37"/>
  <w16cid:commentId w16cid:paraId="16ED856F" w16cid:durableId="394030AF"/>
  <w16cid:commentId w16cid:paraId="11858272" w16cid:durableId="0370CECE"/>
  <w16cid:commentId w16cid:paraId="2BA71ADB" w16cid:durableId="55FD890E"/>
  <w16cid:commentId w16cid:paraId="6538437C" w16cid:durableId="05199A3C"/>
  <w16cid:commentId w16cid:paraId="39011043" w16cid:durableId="010DFEB7"/>
  <w16cid:commentId w16cid:paraId="0F2A4C64" w16cid:durableId="10F5F476"/>
  <w16cid:commentId w16cid:paraId="49D14B22" w16cid:durableId="2821E977"/>
  <w16cid:commentId w16cid:paraId="46A1078C" w16cid:durableId="28B57126"/>
  <w16cid:commentId w16cid:paraId="2676E352" w16cid:durableId="267639A6"/>
  <w16cid:commentId w16cid:paraId="1097B701" w16cid:durableId="02CC3897"/>
  <w16cid:commentId w16cid:paraId="40AA8E32" w16cid:durableId="033F98F4"/>
  <w16cid:commentId w16cid:paraId="44331891" w16cid:durableId="4BC772CB"/>
  <w16cid:commentId w16cid:paraId="3BFB2BB4" w16cid:durableId="4B3C010F"/>
  <w16cid:commentId w16cid:paraId="64BCA3F3" w16cid:durableId="275008F1"/>
  <w16cid:commentId w16cid:paraId="7AE399F1" w16cid:durableId="2554DA79"/>
  <w16cid:commentId w16cid:paraId="47713394" w16cid:durableId="0C2B819E"/>
  <w16cid:commentId w16cid:paraId="66AAA67A" w16cid:durableId="1EF98636"/>
  <w16cid:commentId w16cid:paraId="64AA8203" w16cid:durableId="5C89CFD0"/>
  <w16cid:commentId w16cid:paraId="49B00074" w16cid:durableId="1EBB6080"/>
  <w16cid:commentId w16cid:paraId="5A706E69" w16cid:durableId="51DFB361"/>
  <w16cid:commentId w16cid:paraId="0C6A587A" w16cid:durableId="6673420C"/>
  <w16cid:commentId w16cid:paraId="7A41FF14" w16cid:durableId="1D727C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68F49" w14:textId="77777777" w:rsidR="000B73A1" w:rsidRDefault="000B73A1" w:rsidP="003274DB">
      <w:r>
        <w:separator/>
      </w:r>
    </w:p>
    <w:p w14:paraId="52A39EA3" w14:textId="77777777" w:rsidR="000B73A1" w:rsidRDefault="000B73A1"/>
  </w:endnote>
  <w:endnote w:type="continuationSeparator" w:id="0">
    <w:p w14:paraId="120F8EF0" w14:textId="77777777" w:rsidR="000B73A1" w:rsidRDefault="000B73A1" w:rsidP="003274DB">
      <w:r>
        <w:continuationSeparator/>
      </w:r>
    </w:p>
    <w:p w14:paraId="79EB5B42" w14:textId="77777777" w:rsidR="000B73A1" w:rsidRDefault="000B73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F77706" w:rsidRDefault="00F77706"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32C518D" w14:textId="77777777" w:rsidR="00F77706" w:rsidRDefault="00F77706"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4641649D" w14:textId="77777777" w:rsidR="00F77706" w:rsidRDefault="00F77706"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5BDC56F" w14:textId="77777777" w:rsidR="00F77706" w:rsidRDefault="00F77706"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6C4C0A77" w14:textId="77777777" w:rsidR="00F77706" w:rsidRDefault="00F77706"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F77706" w:rsidRDefault="00F77706" w:rsidP="008747E0">
    <w:pPr>
      <w:pStyle w:val="Alatunniste"/>
    </w:pPr>
    <w:r>
      <w:rPr>
        <w:noProof/>
        <w:lang w:val="sv-SE" w:eastAsia="sv-SE"/>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D9372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sv-SE" w:eastAsia="sv-SE"/>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F77706" w:rsidRPr="00ED2A8D" w:rsidRDefault="00F77706" w:rsidP="008747E0">
    <w:pPr>
      <w:pStyle w:val="Alatunniste"/>
    </w:pPr>
  </w:p>
  <w:p w14:paraId="3BE57E7C" w14:textId="77777777" w:rsidR="00F77706" w:rsidRPr="00ED2A8D" w:rsidRDefault="00F77706" w:rsidP="002735DD">
    <w:pPr>
      <w:pStyle w:val="Alatunniste"/>
      <w:tabs>
        <w:tab w:val="left" w:pos="1781"/>
      </w:tabs>
    </w:pPr>
    <w:r>
      <w:tab/>
    </w:r>
  </w:p>
  <w:p w14:paraId="6E3234A9" w14:textId="77777777" w:rsidR="00F77706" w:rsidRPr="00ED2A8D" w:rsidRDefault="00F77706" w:rsidP="008747E0">
    <w:pPr>
      <w:pStyle w:val="Alatunniste"/>
    </w:pPr>
  </w:p>
  <w:p w14:paraId="171B1A87" w14:textId="77777777" w:rsidR="00F77706" w:rsidRPr="00ED2A8D" w:rsidRDefault="00F77706" w:rsidP="002735DD">
    <w:pPr>
      <w:pStyle w:val="Alatunnist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F77706" w:rsidRDefault="00F77706" w:rsidP="00525922">
    <w:r>
      <w:rPr>
        <w:noProof/>
        <w:lang w:val="sv-SE" w:eastAsia="sv-SE"/>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58548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F77706" w:rsidRPr="00C907DF" w:rsidRDefault="00F77706"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F77706" w:rsidRPr="00525922" w:rsidRDefault="00F7770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F77706" w:rsidRPr="00553815" w:rsidRDefault="00F77706" w:rsidP="00827301">
    <w:pPr>
      <w:pStyle w:val="Footerportrait"/>
    </w:pPr>
  </w:p>
  <w:p w14:paraId="1CBE1034" w14:textId="4B997A24" w:rsidR="00F77706" w:rsidRPr="000D1024" w:rsidRDefault="00B70906" w:rsidP="00827301">
    <w:pPr>
      <w:pStyle w:val="Footerportrait"/>
      <w:rPr>
        <w:rStyle w:val="Sivunumero"/>
        <w:szCs w:val="15"/>
      </w:rPr>
    </w:pPr>
    <w:fldSimple w:instr=" STYLEREF  &quot;Document type&quot;  \* MERGEFORMAT ">
      <w:r w:rsidR="003A2EBF">
        <w:t>IALA Guideline</w:t>
      </w:r>
    </w:fldSimple>
    <w:r w:rsidR="00F77706" w:rsidRPr="000D1024">
      <w:t xml:space="preserve"> </w:t>
    </w:r>
    <w:fldSimple w:instr=" STYLEREF &quot;Document number&quot; \* MERGEFORMAT ">
      <w:r w:rsidR="003A2EBF">
        <w:t>Gnnnn</w:t>
      </w:r>
    </w:fldSimple>
    <w:r w:rsidR="00F77706" w:rsidRPr="000D1024">
      <w:t xml:space="preserve"> </w:t>
    </w:r>
    <w:fldSimple w:instr=" STYLEREF &quot;Document name&quot; \* MERGEFORMAT ">
      <w:r w:rsidR="003A2EBF">
        <w:t>USE CASES FOR VTS Digital Communications</w:t>
      </w:r>
    </w:fldSimple>
  </w:p>
  <w:p w14:paraId="42805CD4" w14:textId="131C6DDF" w:rsidR="00F77706" w:rsidRPr="00C907DF" w:rsidRDefault="00B70906" w:rsidP="00827301">
    <w:pPr>
      <w:pStyle w:val="Footerportrait"/>
    </w:pPr>
    <w:fldSimple w:instr=" STYLEREF &quot;Edition number&quot; \* MERGEFORMAT ">
      <w:r w:rsidR="003A2EBF">
        <w:t>Edition x.x</w:t>
      </w:r>
    </w:fldSimple>
    <w:r w:rsidR="00F77706">
      <w:t xml:space="preserve"> </w:t>
    </w:r>
    <w:fldSimple w:instr=" STYLEREF  MRN  \* MERGEFORMAT ">
      <w:r w:rsidR="003A2EBF">
        <w:t>urn:mrn:iala:pub:gnnnn</w:t>
      </w:r>
    </w:fldSimple>
    <w:r w:rsidR="00F77706" w:rsidRPr="00C907DF">
      <w:tab/>
    </w:r>
    <w:r w:rsidR="00F77706">
      <w:t xml:space="preserve">P </w:t>
    </w:r>
    <w:r w:rsidR="00F77706" w:rsidRPr="00C907DF">
      <w:rPr>
        <w:rStyle w:val="Sivunumero"/>
        <w:szCs w:val="15"/>
      </w:rPr>
      <w:fldChar w:fldCharType="begin"/>
    </w:r>
    <w:r w:rsidR="00F77706" w:rsidRPr="00C907DF">
      <w:rPr>
        <w:rStyle w:val="Sivunumero"/>
        <w:szCs w:val="15"/>
      </w:rPr>
      <w:instrText xml:space="preserve">PAGE  </w:instrText>
    </w:r>
    <w:r w:rsidR="00F77706" w:rsidRPr="00C907DF">
      <w:rPr>
        <w:rStyle w:val="Sivunumero"/>
        <w:szCs w:val="15"/>
      </w:rPr>
      <w:fldChar w:fldCharType="separate"/>
    </w:r>
    <w:r w:rsidR="00DC5D88">
      <w:rPr>
        <w:rStyle w:val="Sivunumero"/>
        <w:szCs w:val="15"/>
      </w:rPr>
      <w:t>16</w:t>
    </w:r>
    <w:r w:rsidR="00F77706"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F77706" w:rsidRPr="00553815" w:rsidRDefault="00F77706" w:rsidP="00827301">
    <w:pPr>
      <w:pStyle w:val="Footerportrait"/>
    </w:pPr>
  </w:p>
  <w:p w14:paraId="11A77AE7" w14:textId="77777777" w:rsidR="00F77706" w:rsidRPr="00C907DF" w:rsidRDefault="00F77706" w:rsidP="00827301">
    <w:pPr>
      <w:pStyle w:val="Footerportrait"/>
      <w:rPr>
        <w:rStyle w:val="Sivunumero"/>
        <w:szCs w:val="15"/>
      </w:rPr>
    </w:pPr>
    <w:fldSimple w:instr=" STYLEREF &quot;Document type&quot; \* MERGEFORMAT ">
      <w:r>
        <w:t>IALA Guideline</w:t>
      </w:r>
    </w:fldSimple>
    <w:r w:rsidRPr="00C907DF">
      <w:t xml:space="preserve"> </w:t>
    </w:r>
    <w:fldSimple w:instr=" STYLEREF &quot;Document number&quot; \* MERGEFORMAT ">
      <w:r w:rsidRPr="000870E9">
        <w:rPr>
          <w:bCs/>
        </w:rPr>
        <w:t>Gnnnn</w:t>
      </w:r>
    </w:fldSimple>
    <w:r w:rsidRPr="00C907DF">
      <w:t xml:space="preserve"> </w:t>
    </w:r>
    <w:fldSimple w:instr=" STYLEREF &quot;Document name&quot; \* MERGEFORMAT ">
      <w:r w:rsidRPr="000870E9">
        <w:rPr>
          <w:b w:val="0"/>
          <w:bCs/>
        </w:rPr>
        <w:t>Guideline title</w:t>
      </w:r>
    </w:fldSimple>
  </w:p>
  <w:p w14:paraId="6122B812" w14:textId="77777777" w:rsidR="00F77706" w:rsidRPr="00525922" w:rsidRDefault="00F77706" w:rsidP="00827301">
    <w:pPr>
      <w:pStyle w:val="Footerportrait"/>
    </w:pPr>
    <w:fldSimple w:instr=" STYLEREF &quot;Edition number&quot; \* MERGEFORMAT ">
      <w:r>
        <w:t>Edition x.x</w:t>
      </w:r>
    </w:fldSimple>
    <w:r>
      <w:t xml:space="preserve"> </w:t>
    </w:r>
    <w:fldSimple w:instr=" STYLEREF  MRN  \* MERGEFORMAT ">
      <w:r>
        <w:t>urn:mrn:iala:pub:gnnnn</w:t>
      </w:r>
    </w:fldSimple>
    <w:r w:rsidRPr="00C907DF">
      <w:tab/>
    </w:r>
    <w: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szCs w:val="15"/>
      </w:rPr>
      <w:t>3</w:t>
    </w:r>
    <w:r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F77706" w:rsidRDefault="00F77706"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F77706" w:rsidRDefault="00F77706"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F77706" w:rsidRDefault="00F77706"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F77706" w:rsidRDefault="00F77706"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F77706" w:rsidRDefault="00F77706" w:rsidP="005378A6">
    <w:pPr>
      <w:pStyle w:val="Alatunnist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F77706" w:rsidRDefault="00F77706" w:rsidP="00525922">
    <w:r>
      <w:rPr>
        <w:noProof/>
        <w:lang w:val="sv-SE" w:eastAsia="sv-SE"/>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DB3D61"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F77706" w:rsidRPr="00C907DF" w:rsidRDefault="00F77706"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F77706" w:rsidRPr="00525922" w:rsidRDefault="00F7770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905CD" w14:textId="77777777" w:rsidR="000B73A1" w:rsidRDefault="000B73A1" w:rsidP="003274DB">
      <w:r>
        <w:separator/>
      </w:r>
    </w:p>
    <w:p w14:paraId="65F05586" w14:textId="77777777" w:rsidR="000B73A1" w:rsidRDefault="000B73A1"/>
  </w:footnote>
  <w:footnote w:type="continuationSeparator" w:id="0">
    <w:p w14:paraId="3EF87ACE" w14:textId="77777777" w:rsidR="000B73A1" w:rsidRDefault="000B73A1" w:rsidP="003274DB">
      <w:r>
        <w:continuationSeparator/>
      </w:r>
    </w:p>
    <w:p w14:paraId="5D8C06DA" w14:textId="77777777" w:rsidR="000B73A1" w:rsidRDefault="000B73A1"/>
  </w:footnote>
  <w:footnote w:id="1">
    <w:p w14:paraId="5688EFD0" w14:textId="77777777" w:rsidR="00F77706" w:rsidRPr="006E28C8" w:rsidDel="00672F66" w:rsidRDefault="00F77706" w:rsidP="0031003F">
      <w:pPr>
        <w:pStyle w:val="Alaviitteenteksti"/>
        <w:tabs>
          <w:tab w:val="clear" w:pos="425"/>
        </w:tabs>
        <w:ind w:left="0" w:firstLine="0"/>
        <w:rPr>
          <w:del w:id="606" w:author="Kaski Maiju" w:date="2024-09-23T14:44:00Z" w16du:dateUtc="2024-09-23T11:44:00Z"/>
          <w:lang w:val="en-AU"/>
        </w:rPr>
      </w:pPr>
      <w:del w:id="607" w:author="Kaski Maiju" w:date="2024-09-23T14:44:00Z" w16du:dateUtc="2024-09-23T11:44:00Z">
        <w:r w:rsidDel="00672F66">
          <w:rPr>
            <w:rStyle w:val="Alaviitteenviite"/>
          </w:rPr>
          <w:footnoteRef/>
        </w:r>
        <w:r w:rsidDel="00672F66">
          <w:delText xml:space="preserve"> </w:delText>
        </w:r>
        <w:r w:rsidRPr="006E28C8" w:rsidDel="00672F66">
          <w:rPr>
            <w:rFonts w:eastAsiaTheme="minorEastAsia"/>
            <w:bCs/>
            <w:i/>
            <w:snapToGrid w:val="0"/>
            <w:szCs w:val="22"/>
            <w:vertAlign w:val="baseline"/>
          </w:rPr>
          <w:delText>‘onboard decision-making</w:delText>
        </w:r>
        <w:r w:rsidDel="00672F66">
          <w:rPr>
            <w:rFonts w:eastAsiaTheme="minorEastAsia"/>
            <w:bCs/>
            <w:i/>
            <w:snapToGrid w:val="0"/>
            <w:szCs w:val="22"/>
            <w:vertAlign w:val="baseline"/>
          </w:rPr>
          <w:delText>’</w:delText>
        </w:r>
        <w:r w:rsidRPr="006E28C8" w:rsidDel="00672F66">
          <w:rPr>
            <w:rFonts w:eastAsiaTheme="minorEastAsia"/>
            <w:bCs/>
            <w:i/>
            <w:snapToGrid w:val="0"/>
            <w:szCs w:val="22"/>
            <w:vertAlign w:val="baseline"/>
          </w:rPr>
          <w:delText xml:space="preserve"> refers to the “responsible </w:delText>
        </w:r>
        <w:r w:rsidDel="00672F66">
          <w:rPr>
            <w:rFonts w:eastAsiaTheme="minorEastAsia"/>
            <w:bCs/>
            <w:i/>
            <w:snapToGrid w:val="0"/>
            <w:szCs w:val="22"/>
            <w:vertAlign w:val="baseline"/>
          </w:rPr>
          <w:delText>entity</w:delText>
        </w:r>
        <w:r w:rsidRPr="006E28C8" w:rsidDel="00672F66">
          <w:rPr>
            <w:rFonts w:eastAsiaTheme="minorEastAsia"/>
            <w:bCs/>
            <w:i/>
            <w:snapToGrid w:val="0"/>
            <w:szCs w:val="22"/>
            <w:vertAlign w:val="baseline"/>
          </w:rPr>
          <w:delText>”</w:delText>
        </w:r>
        <w:r w:rsidDel="00672F66">
          <w:rPr>
            <w:rFonts w:eastAsiaTheme="minorEastAsia"/>
            <w:bCs/>
            <w:i/>
            <w:snapToGrid w:val="0"/>
            <w:szCs w:val="22"/>
            <w:vertAlign w:val="baseline"/>
          </w:rPr>
          <w:delText xml:space="preserve"> for the ‘ship’</w:delText>
        </w:r>
        <w:r w:rsidRPr="006E28C8" w:rsidDel="00672F66">
          <w:rPr>
            <w:rFonts w:eastAsiaTheme="minorEastAsia"/>
            <w:bCs/>
            <w:iCs/>
            <w:snapToGrid w:val="0"/>
            <w:szCs w:val="22"/>
            <w:vertAlign w:val="baseline"/>
          </w:rPr>
          <w:delText xml:space="preserve"> </w:delText>
        </w:r>
      </w:del>
    </w:p>
    <w:p w14:paraId="5E64EFB4" w14:textId="77777777" w:rsidR="00F77706" w:rsidRPr="003508BC" w:rsidDel="00672F66" w:rsidRDefault="00F77706" w:rsidP="0031003F">
      <w:pPr>
        <w:pStyle w:val="Alaviitteenteksti"/>
        <w:rPr>
          <w:del w:id="608" w:author="Kaski Maiju" w:date="2024-09-23T14:44:00Z" w16du:dateUtc="2024-09-23T11:44:00Z"/>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F77706" w:rsidRDefault="003A2EBF">
    <w:pPr>
      <w:pStyle w:val="Yltunniste"/>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F77706" w:rsidRDefault="003A2EBF">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F77706" w:rsidRPr="00667792" w:rsidRDefault="003A2EBF"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F77706" w:rsidRPr="00DF47E2" w:rsidRDefault="00F77706" w:rsidP="00DF47E2">
    <w:pPr>
      <w:pStyle w:val="Yltunnis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F77706" w:rsidRDefault="003A2EBF">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F77706" w:rsidRDefault="00F77706">
    <w:pPr>
      <w:pStyle w:val="Yltunniste"/>
    </w:pPr>
  </w:p>
  <w:p w14:paraId="1BEDFCEC" w14:textId="77777777" w:rsidR="00F77706" w:rsidRDefault="00F77706">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F77706" w:rsidRDefault="003A2EBF" w:rsidP="00A87080">
    <w:pPr>
      <w:pStyle w:val="Yltunniste"/>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sidRPr="00442889">
      <w:rPr>
        <w:noProof/>
        <w:lang w:val="sv-SE" w:eastAsia="sv-SE"/>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F77706" w:rsidRDefault="00F77706" w:rsidP="00A87080">
    <w:pPr>
      <w:pStyle w:val="Yltunniste"/>
    </w:pPr>
  </w:p>
  <w:p w14:paraId="5D71FE0F" w14:textId="77777777" w:rsidR="00F77706" w:rsidRDefault="00F77706" w:rsidP="00A87080">
    <w:pPr>
      <w:pStyle w:val="Yltunniste"/>
    </w:pPr>
  </w:p>
  <w:p w14:paraId="792C5C96" w14:textId="77777777" w:rsidR="00F77706" w:rsidRDefault="00F77706" w:rsidP="008747E0">
    <w:pPr>
      <w:pStyle w:val="Yltunniste"/>
    </w:pPr>
  </w:p>
  <w:p w14:paraId="35E8F036" w14:textId="77777777" w:rsidR="00F77706" w:rsidRDefault="00F77706" w:rsidP="008747E0">
    <w:pPr>
      <w:pStyle w:val="Yltunniste"/>
    </w:pPr>
  </w:p>
  <w:p w14:paraId="44541C10" w14:textId="77777777" w:rsidR="00F77706" w:rsidRDefault="00F77706" w:rsidP="008747E0">
    <w:pPr>
      <w:pStyle w:val="Yltunniste"/>
    </w:pPr>
    <w:r>
      <w:rPr>
        <w:noProof/>
        <w:lang w:val="sv-SE" w:eastAsia="sv-SE"/>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F77706" w:rsidRDefault="00F77706" w:rsidP="008747E0">
    <w:pPr>
      <w:pStyle w:val="Yltunniste"/>
    </w:pPr>
  </w:p>
  <w:p w14:paraId="54136A9C" w14:textId="77777777" w:rsidR="00F77706" w:rsidRPr="00ED2A8D" w:rsidRDefault="00F77706" w:rsidP="00A87080">
    <w:pPr>
      <w:pStyle w:val="Yltunniste"/>
    </w:pPr>
  </w:p>
  <w:p w14:paraId="07EDBC4A" w14:textId="77777777" w:rsidR="00F77706" w:rsidRPr="00ED2A8D" w:rsidRDefault="00F77706"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F77706" w:rsidRDefault="003A2EBF">
    <w:pPr>
      <w:pStyle w:val="Yltunniste"/>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F77706" w:rsidRDefault="00F77706">
    <w:pPr>
      <w:pStyle w:val="Yltunniste"/>
    </w:pPr>
  </w:p>
  <w:p w14:paraId="001126A5" w14:textId="77777777" w:rsidR="00F77706" w:rsidRDefault="00F77706">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F77706" w:rsidRDefault="003A2EBF">
    <w:pPr>
      <w:pStyle w:val="Yltunniste"/>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F77706" w:rsidRPr="00ED2A8D" w:rsidRDefault="003A2EBF" w:rsidP="0010529E">
    <w:pPr>
      <w:pStyle w:val="Yltunniste"/>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F77706">
      <w:tab/>
    </w:r>
  </w:p>
  <w:p w14:paraId="43A0E47D" w14:textId="77777777" w:rsidR="00F77706" w:rsidRPr="00ED2A8D" w:rsidRDefault="00F77706" w:rsidP="008747E0">
    <w:pPr>
      <w:pStyle w:val="Yltunniste"/>
    </w:pPr>
  </w:p>
  <w:p w14:paraId="0E6A72B2" w14:textId="77777777" w:rsidR="00F77706" w:rsidRDefault="00F77706" w:rsidP="008747E0">
    <w:pPr>
      <w:pStyle w:val="Yltunniste"/>
    </w:pPr>
  </w:p>
  <w:p w14:paraId="24BEBDA1" w14:textId="77777777" w:rsidR="00F77706" w:rsidRDefault="00F77706" w:rsidP="008747E0">
    <w:pPr>
      <w:pStyle w:val="Yltunniste"/>
    </w:pPr>
  </w:p>
  <w:p w14:paraId="447D8E59" w14:textId="77777777" w:rsidR="00F77706" w:rsidRDefault="00F77706" w:rsidP="008747E0">
    <w:pPr>
      <w:pStyle w:val="Yltunniste"/>
    </w:pPr>
  </w:p>
  <w:p w14:paraId="1FCAC367" w14:textId="77777777" w:rsidR="00F77706" w:rsidRPr="00441393" w:rsidRDefault="00F77706" w:rsidP="00441393">
    <w:pPr>
      <w:pStyle w:val="Contents"/>
    </w:pPr>
    <w:r>
      <w:t>DOCUMENT REVISION</w:t>
    </w:r>
  </w:p>
  <w:p w14:paraId="40B6FC71" w14:textId="77777777" w:rsidR="00F77706" w:rsidRPr="00ED2A8D" w:rsidRDefault="00F77706" w:rsidP="008747E0">
    <w:pPr>
      <w:pStyle w:val="Yltunniste"/>
    </w:pPr>
  </w:p>
  <w:p w14:paraId="46FF5377" w14:textId="77777777" w:rsidR="00F77706" w:rsidRPr="00AC33A2" w:rsidRDefault="00F77706"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F77706" w:rsidRDefault="003A2EBF">
    <w:pPr>
      <w:pStyle w:val="Yltunniste"/>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F77706" w:rsidRDefault="003A2EBF">
    <w:pPr>
      <w:pStyle w:val="Yltunniste"/>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F77706" w:rsidRPr="00ED2A8D" w:rsidRDefault="003A2EBF" w:rsidP="008747E0">
    <w:pPr>
      <w:pStyle w:val="Yltunniste"/>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211722607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F77706" w:rsidRPr="00ED2A8D" w:rsidRDefault="00F77706" w:rsidP="008747E0">
    <w:pPr>
      <w:pStyle w:val="Yltunniste"/>
    </w:pPr>
  </w:p>
  <w:p w14:paraId="01929C87" w14:textId="77777777" w:rsidR="00F77706" w:rsidRDefault="00F77706" w:rsidP="008747E0">
    <w:pPr>
      <w:pStyle w:val="Yltunniste"/>
    </w:pPr>
  </w:p>
  <w:p w14:paraId="708B9053" w14:textId="77777777" w:rsidR="00F77706" w:rsidRDefault="00F77706" w:rsidP="008747E0">
    <w:pPr>
      <w:pStyle w:val="Yltunniste"/>
    </w:pPr>
  </w:p>
  <w:p w14:paraId="352CC394" w14:textId="77777777" w:rsidR="00F77706" w:rsidRDefault="00F77706" w:rsidP="008747E0">
    <w:pPr>
      <w:pStyle w:val="Yltunniste"/>
    </w:pPr>
  </w:p>
  <w:p w14:paraId="1157DAB6" w14:textId="77777777" w:rsidR="00F77706" w:rsidRPr="00441393" w:rsidRDefault="00F77706" w:rsidP="00441393">
    <w:pPr>
      <w:pStyle w:val="Contents"/>
    </w:pPr>
    <w:r>
      <w:t>CONTENTS</w:t>
    </w:r>
  </w:p>
  <w:p w14:paraId="726E38B4" w14:textId="77777777" w:rsidR="00F77706" w:rsidRDefault="00F77706" w:rsidP="0078486B">
    <w:pPr>
      <w:pStyle w:val="Yltunniste"/>
      <w:spacing w:line="140" w:lineRule="exact"/>
    </w:pPr>
  </w:p>
  <w:p w14:paraId="09824143" w14:textId="77777777" w:rsidR="00F77706" w:rsidRPr="00AC33A2" w:rsidRDefault="00F77706"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F77706" w:rsidRPr="00ED2A8D" w:rsidRDefault="003A2EBF" w:rsidP="00C716E5">
    <w:pPr>
      <w:pStyle w:val="Yltunniste"/>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12898316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F77706" w:rsidRPr="00ED2A8D" w:rsidRDefault="00F77706" w:rsidP="00C716E5">
    <w:pPr>
      <w:pStyle w:val="Yltunniste"/>
    </w:pPr>
  </w:p>
  <w:p w14:paraId="6FE1FDA0" w14:textId="77777777" w:rsidR="00F77706" w:rsidRDefault="00F77706" w:rsidP="00C716E5">
    <w:pPr>
      <w:pStyle w:val="Yltunniste"/>
    </w:pPr>
  </w:p>
  <w:p w14:paraId="4BCBDC5C" w14:textId="77777777" w:rsidR="00F77706" w:rsidRDefault="00F77706" w:rsidP="00C716E5">
    <w:pPr>
      <w:pStyle w:val="Yltunniste"/>
    </w:pPr>
  </w:p>
  <w:p w14:paraId="66D18B5D" w14:textId="77777777" w:rsidR="00F77706" w:rsidRDefault="00F77706" w:rsidP="00C716E5">
    <w:pPr>
      <w:pStyle w:val="Yltunniste"/>
    </w:pPr>
  </w:p>
  <w:p w14:paraId="0FDC55BD" w14:textId="77777777" w:rsidR="00F77706" w:rsidRPr="00441393" w:rsidRDefault="00F77706" w:rsidP="00C716E5">
    <w:pPr>
      <w:pStyle w:val="Contents"/>
    </w:pPr>
    <w:r>
      <w:t>CONTENTS</w:t>
    </w:r>
  </w:p>
  <w:p w14:paraId="12D1FD2B" w14:textId="77777777" w:rsidR="00F77706" w:rsidRPr="00ED2A8D" w:rsidRDefault="00F77706" w:rsidP="00C716E5">
    <w:pPr>
      <w:pStyle w:val="Yltunniste"/>
    </w:pPr>
  </w:p>
  <w:p w14:paraId="1CEA155E" w14:textId="77777777" w:rsidR="00F77706" w:rsidRPr="00AC33A2" w:rsidRDefault="00F77706" w:rsidP="00C716E5">
    <w:pPr>
      <w:pStyle w:val="Yltunniste"/>
      <w:spacing w:line="140" w:lineRule="exact"/>
    </w:pPr>
  </w:p>
  <w:p w14:paraId="5B427A35" w14:textId="77777777" w:rsidR="00F77706" w:rsidRDefault="00F77706">
    <w:pPr>
      <w:pStyle w:val="Yltunniste"/>
    </w:pPr>
    <w:r>
      <w:rPr>
        <w:noProof/>
        <w:lang w:val="sv-SE" w:eastAsia="sv-SE"/>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03899726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00487787"/>
    <w:multiLevelType w:val="hybridMultilevel"/>
    <w:tmpl w:val="83887B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30B71B0"/>
    <w:multiLevelType w:val="hybridMultilevel"/>
    <w:tmpl w:val="8926E2E4"/>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05E011EE"/>
    <w:multiLevelType w:val="hybridMultilevel"/>
    <w:tmpl w:val="162E3322"/>
    <w:lvl w:ilvl="0" w:tplc="1C86C452">
      <w:start w:val="1"/>
      <w:numFmt w:val="decimal"/>
      <w:lvlText w:val="%1."/>
      <w:lvlJc w:val="left"/>
      <w:pPr>
        <w:ind w:left="1416" w:hanging="1056"/>
      </w:pPr>
      <w:rPr>
        <w:rFonts w:ascii="Calibri" w:eastAsia="Calibri" w:hAnsi="Calibri" w:cs="Times New Roman"/>
      </w:r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117B0D"/>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5" w15:restartNumberingAfterBreak="0">
    <w:nsid w:val="06D00B1F"/>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06DE278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74D4E49"/>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76D0B23"/>
    <w:multiLevelType w:val="hybridMultilevel"/>
    <w:tmpl w:val="35EAD736"/>
    <w:lvl w:ilvl="0" w:tplc="9C1C8CB0">
      <w:numFmt w:val="bullet"/>
      <w:lvlText w:val="•"/>
      <w:lvlJc w:val="left"/>
      <w:pPr>
        <w:ind w:left="1070" w:hanging="710"/>
      </w:pPr>
      <w:rPr>
        <w:rFonts w:ascii="Calibri" w:eastAsiaTheme="minorHAnsi" w:hAnsi="Calibri" w:cs="Calibri" w:hint="default"/>
      </w:rPr>
    </w:lvl>
    <w:lvl w:ilvl="1" w:tplc="D83627B2">
      <w:numFmt w:val="bullet"/>
      <w:lvlText w:val=""/>
      <w:lvlJc w:val="left"/>
      <w:pPr>
        <w:ind w:left="1790" w:hanging="710"/>
      </w:pPr>
      <w:rPr>
        <w:rFonts w:ascii="Symbol" w:eastAsiaTheme="minorHAnsi" w:hAnsi="Symbol" w:cstheme="minorBidi"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079045B8"/>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10" w15:restartNumberingAfterBreak="0">
    <w:nsid w:val="09C747E2"/>
    <w:multiLevelType w:val="hybridMultilevel"/>
    <w:tmpl w:val="BA24750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11" w15:restartNumberingAfterBreak="0">
    <w:nsid w:val="0A0C0D18"/>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A2D1265"/>
    <w:multiLevelType w:val="hybridMultilevel"/>
    <w:tmpl w:val="7E0270CE"/>
    <w:lvl w:ilvl="0" w:tplc="6A6E74B4">
      <w:start w:val="1"/>
      <w:numFmt w:val="decimal"/>
      <w:lvlText w:val="%1."/>
      <w:lvlJc w:val="left"/>
      <w:pPr>
        <w:ind w:left="1416" w:hanging="1056"/>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0CB944C9"/>
    <w:multiLevelType w:val="hybridMultilevel"/>
    <w:tmpl w:val="0338CD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0E0D2951"/>
    <w:multiLevelType w:val="hybridMultilevel"/>
    <w:tmpl w:val="62D025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0E4775D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E700B97"/>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E8F365E"/>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02F1A17"/>
    <w:multiLevelType w:val="hybridMultilevel"/>
    <w:tmpl w:val="C09A591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9" w15:restartNumberingAfterBreak="0">
    <w:nsid w:val="1176048B"/>
    <w:multiLevelType w:val="hybridMultilevel"/>
    <w:tmpl w:val="B0FADDCC"/>
    <w:lvl w:ilvl="0" w:tplc="F7006EDE">
      <w:start w:val="1"/>
      <w:numFmt w:val="decimal"/>
      <w:lvlText w:val="%1."/>
      <w:lvlJc w:val="left"/>
      <w:pPr>
        <w:ind w:left="1416" w:hanging="1056"/>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2" w15:restartNumberingAfterBreak="0">
    <w:nsid w:val="14843BFA"/>
    <w:multiLevelType w:val="hybridMultilevel"/>
    <w:tmpl w:val="4CE2E07C"/>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4" w15:restartNumberingAfterBreak="0">
    <w:nsid w:val="168E74A2"/>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9A1740F"/>
    <w:multiLevelType w:val="multilevel"/>
    <w:tmpl w:val="358EF186"/>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730"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A722CA8"/>
    <w:multiLevelType w:val="hybridMultilevel"/>
    <w:tmpl w:val="D3CE3D10"/>
    <w:lvl w:ilvl="0" w:tplc="FFFFFFFF">
      <w:start w:val="1"/>
      <w:numFmt w:val="decimal"/>
      <w:lvlText w:val="%1."/>
      <w:lvlJc w:val="left"/>
      <w:pPr>
        <w:ind w:left="3552" w:hanging="360"/>
      </w:pPr>
      <w:rPr>
        <w:rFonts w:hint="default"/>
      </w:rPr>
    </w:lvl>
    <w:lvl w:ilvl="1" w:tplc="FFFFFFFF">
      <w:start w:val="1"/>
      <w:numFmt w:val="lowerLetter"/>
      <w:lvlText w:val="%2."/>
      <w:lvlJc w:val="left"/>
      <w:pPr>
        <w:ind w:left="2024" w:hanging="360"/>
      </w:pPr>
    </w:lvl>
    <w:lvl w:ilvl="2" w:tplc="FFFFFFFF">
      <w:start w:val="1"/>
      <w:numFmt w:val="lowerRoman"/>
      <w:lvlText w:val="%3."/>
      <w:lvlJc w:val="right"/>
      <w:pPr>
        <w:ind w:left="2744" w:hanging="180"/>
      </w:pPr>
    </w:lvl>
    <w:lvl w:ilvl="3" w:tplc="FFFFFFFF">
      <w:start w:val="1"/>
      <w:numFmt w:val="decimal"/>
      <w:lvlText w:val="%4."/>
      <w:lvlJc w:val="left"/>
      <w:pPr>
        <w:ind w:left="3464" w:hanging="360"/>
      </w:pPr>
    </w:lvl>
    <w:lvl w:ilvl="4" w:tplc="FFFFFFFF">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27" w15:restartNumberingAfterBreak="0">
    <w:nsid w:val="1AB66AAA"/>
    <w:multiLevelType w:val="hybridMultilevel"/>
    <w:tmpl w:val="A5289D72"/>
    <w:lvl w:ilvl="0" w:tplc="0C090003">
      <w:start w:val="1"/>
      <w:numFmt w:val="bullet"/>
      <w:lvlText w:val="o"/>
      <w:lvlJc w:val="left"/>
      <w:pPr>
        <w:ind w:left="1678" w:hanging="360"/>
      </w:pPr>
      <w:rPr>
        <w:rFonts w:ascii="Courier New" w:hAnsi="Courier New" w:cs="Courier New" w:hint="default"/>
      </w:rPr>
    </w:lvl>
    <w:lvl w:ilvl="1" w:tplc="040B0003" w:tentative="1">
      <w:start w:val="1"/>
      <w:numFmt w:val="bullet"/>
      <w:lvlText w:val="o"/>
      <w:lvlJc w:val="left"/>
      <w:pPr>
        <w:ind w:left="2148" w:hanging="360"/>
      </w:pPr>
      <w:rPr>
        <w:rFonts w:ascii="Courier New" w:hAnsi="Courier New" w:cs="Courier New" w:hint="default"/>
      </w:rPr>
    </w:lvl>
    <w:lvl w:ilvl="2" w:tplc="040B0005" w:tentative="1">
      <w:start w:val="1"/>
      <w:numFmt w:val="bullet"/>
      <w:lvlText w:val=""/>
      <w:lvlJc w:val="left"/>
      <w:pPr>
        <w:ind w:left="2868" w:hanging="360"/>
      </w:pPr>
      <w:rPr>
        <w:rFonts w:ascii="Wingdings" w:hAnsi="Wingdings" w:hint="default"/>
      </w:rPr>
    </w:lvl>
    <w:lvl w:ilvl="3" w:tplc="040B0001" w:tentative="1">
      <w:start w:val="1"/>
      <w:numFmt w:val="bullet"/>
      <w:lvlText w:val=""/>
      <w:lvlJc w:val="left"/>
      <w:pPr>
        <w:ind w:left="3588" w:hanging="360"/>
      </w:pPr>
      <w:rPr>
        <w:rFonts w:ascii="Symbol" w:hAnsi="Symbol" w:hint="default"/>
      </w:rPr>
    </w:lvl>
    <w:lvl w:ilvl="4" w:tplc="040B0003" w:tentative="1">
      <w:start w:val="1"/>
      <w:numFmt w:val="bullet"/>
      <w:lvlText w:val="o"/>
      <w:lvlJc w:val="left"/>
      <w:pPr>
        <w:ind w:left="4308" w:hanging="360"/>
      </w:pPr>
      <w:rPr>
        <w:rFonts w:ascii="Courier New" w:hAnsi="Courier New" w:cs="Courier New" w:hint="default"/>
      </w:rPr>
    </w:lvl>
    <w:lvl w:ilvl="5" w:tplc="040B0005" w:tentative="1">
      <w:start w:val="1"/>
      <w:numFmt w:val="bullet"/>
      <w:lvlText w:val=""/>
      <w:lvlJc w:val="left"/>
      <w:pPr>
        <w:ind w:left="5028" w:hanging="360"/>
      </w:pPr>
      <w:rPr>
        <w:rFonts w:ascii="Wingdings" w:hAnsi="Wingdings" w:hint="default"/>
      </w:rPr>
    </w:lvl>
    <w:lvl w:ilvl="6" w:tplc="040B0001" w:tentative="1">
      <w:start w:val="1"/>
      <w:numFmt w:val="bullet"/>
      <w:lvlText w:val=""/>
      <w:lvlJc w:val="left"/>
      <w:pPr>
        <w:ind w:left="5748" w:hanging="360"/>
      </w:pPr>
      <w:rPr>
        <w:rFonts w:ascii="Symbol" w:hAnsi="Symbol" w:hint="default"/>
      </w:rPr>
    </w:lvl>
    <w:lvl w:ilvl="7" w:tplc="040B0003" w:tentative="1">
      <w:start w:val="1"/>
      <w:numFmt w:val="bullet"/>
      <w:lvlText w:val="o"/>
      <w:lvlJc w:val="left"/>
      <w:pPr>
        <w:ind w:left="6468" w:hanging="360"/>
      </w:pPr>
      <w:rPr>
        <w:rFonts w:ascii="Courier New" w:hAnsi="Courier New" w:cs="Courier New" w:hint="default"/>
      </w:rPr>
    </w:lvl>
    <w:lvl w:ilvl="8" w:tplc="040B0005" w:tentative="1">
      <w:start w:val="1"/>
      <w:numFmt w:val="bullet"/>
      <w:lvlText w:val=""/>
      <w:lvlJc w:val="left"/>
      <w:pPr>
        <w:ind w:left="7188" w:hanging="360"/>
      </w:pPr>
      <w:rPr>
        <w:rFonts w:ascii="Wingdings" w:hAnsi="Wingdings" w:hint="default"/>
      </w:rPr>
    </w:lvl>
  </w:abstractNum>
  <w:abstractNum w:abstractNumId="28" w15:restartNumberingAfterBreak="0">
    <w:nsid w:val="1C08046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D050193"/>
    <w:multiLevelType w:val="hybridMultilevel"/>
    <w:tmpl w:val="C7EE9FF4"/>
    <w:lvl w:ilvl="0" w:tplc="955A2612">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0" w15:restartNumberingAfterBreak="0">
    <w:nsid w:val="1E5420E5"/>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19F00E3"/>
    <w:multiLevelType w:val="hybridMultilevel"/>
    <w:tmpl w:val="E6784FA6"/>
    <w:lvl w:ilvl="0" w:tplc="72FC9C76">
      <w:start w:val="1"/>
      <w:numFmt w:val="decimal"/>
      <w:lvlText w:val="%1."/>
      <w:lvlJc w:val="left"/>
      <w:pPr>
        <w:ind w:left="720" w:hanging="360"/>
      </w:pPr>
      <w:rPr>
        <w:rFonts w:ascii="Calibri" w:eastAsia="Calibri" w:hAnsi="Calibri" w:cs="Times New Roman" w:hint="default"/>
        <w:u w:val="single"/>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21CD7055"/>
    <w:multiLevelType w:val="hybridMultilevel"/>
    <w:tmpl w:val="D898CB60"/>
    <w:lvl w:ilvl="0" w:tplc="E8D25914">
      <w:start w:val="1"/>
      <w:numFmt w:val="decimal"/>
      <w:lvlText w:val="%1."/>
      <w:lvlJc w:val="left"/>
      <w:pPr>
        <w:ind w:left="1416" w:hanging="1056"/>
      </w:pPr>
      <w:rPr>
        <w:rFonts w:hint="default"/>
      </w:rPr>
    </w:lvl>
    <w:lvl w:ilvl="1" w:tplc="040B0019">
      <w:start w:val="1"/>
      <w:numFmt w:val="lowerLetter"/>
      <w:lvlText w:val="%2."/>
      <w:lvlJc w:val="left"/>
      <w:pPr>
        <w:ind w:left="2176"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A716142"/>
    <w:multiLevelType w:val="hybridMultilevel"/>
    <w:tmpl w:val="D3CE3D10"/>
    <w:lvl w:ilvl="0" w:tplc="D68078E4">
      <w:start w:val="1"/>
      <w:numFmt w:val="decimal"/>
      <w:lvlText w:val="%1."/>
      <w:lvlJc w:val="left"/>
      <w:pPr>
        <w:ind w:left="2968"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9" w15:restartNumberingAfterBreak="0">
    <w:nsid w:val="2A763968"/>
    <w:multiLevelType w:val="hybridMultilevel"/>
    <w:tmpl w:val="8C88E66A"/>
    <w:lvl w:ilvl="0" w:tplc="68F4DF42">
      <w:start w:val="4"/>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0" w15:restartNumberingAfterBreak="0">
    <w:nsid w:val="2B0C31CC"/>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1" w15:restartNumberingAfterBreak="0">
    <w:nsid w:val="2B86644B"/>
    <w:multiLevelType w:val="hybridMultilevel"/>
    <w:tmpl w:val="A01AAF62"/>
    <w:lvl w:ilvl="0" w:tplc="040B0019">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4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C7967B9"/>
    <w:multiLevelType w:val="hybridMultilevel"/>
    <w:tmpl w:val="D0247F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2D0A0392"/>
    <w:multiLevelType w:val="hybridMultilevel"/>
    <w:tmpl w:val="D46A62B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5066609"/>
    <w:multiLevelType w:val="hybridMultilevel"/>
    <w:tmpl w:val="E300F6B0"/>
    <w:lvl w:ilvl="0" w:tplc="7E1EB83A">
      <w:start w:val="1"/>
      <w:numFmt w:val="decimal"/>
      <w:lvlText w:val="%1."/>
      <w:lvlJc w:val="left"/>
      <w:pPr>
        <w:ind w:left="720" w:hanging="360"/>
      </w:pPr>
      <w:rPr>
        <w:rFonts w:hint="default"/>
      </w:rPr>
    </w:lvl>
    <w:lvl w:ilvl="1" w:tplc="040B0001">
      <w:start w:val="1"/>
      <w:numFmt w:val="bullet"/>
      <w:lvlText w:val=""/>
      <w:lvlJc w:val="left"/>
      <w:pPr>
        <w:ind w:left="2176" w:hanging="360"/>
      </w:pPr>
      <w:rPr>
        <w:rFonts w:ascii="Symbol" w:hAnsi="Symbol" w:hint="default"/>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7" w15:restartNumberingAfterBreak="0">
    <w:nsid w:val="36B917AD"/>
    <w:multiLevelType w:val="hybridMultilevel"/>
    <w:tmpl w:val="31D2A9BC"/>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start w:val="1"/>
      <w:numFmt w:val="bullet"/>
      <w:lvlText w:val=""/>
      <w:lvlJc w:val="left"/>
      <w:pPr>
        <w:ind w:left="2410" w:hanging="360"/>
      </w:pPr>
      <w:rPr>
        <w:rFonts w:ascii="Wingdings" w:hAnsi="Wingdings" w:hint="default"/>
      </w:rPr>
    </w:lvl>
    <w:lvl w:ilvl="3" w:tplc="0C090001">
      <w:start w:val="1"/>
      <w:numFmt w:val="bullet"/>
      <w:lvlText w:val=""/>
      <w:lvlJc w:val="left"/>
      <w:pPr>
        <w:ind w:left="3130" w:hanging="360"/>
      </w:pPr>
      <w:rPr>
        <w:rFonts w:ascii="Symbol" w:hAnsi="Symbol" w:hint="default"/>
      </w:rPr>
    </w:lvl>
    <w:lvl w:ilvl="4" w:tplc="0C090003">
      <w:start w:val="1"/>
      <w:numFmt w:val="bullet"/>
      <w:lvlText w:val="o"/>
      <w:lvlJc w:val="left"/>
      <w:pPr>
        <w:ind w:left="3850" w:hanging="360"/>
      </w:pPr>
      <w:rPr>
        <w:rFonts w:ascii="Courier New" w:hAnsi="Courier New" w:cs="Courier New" w:hint="default"/>
      </w:rPr>
    </w:lvl>
    <w:lvl w:ilvl="5" w:tplc="0C090005">
      <w:start w:val="1"/>
      <w:numFmt w:val="bullet"/>
      <w:lvlText w:val=""/>
      <w:lvlJc w:val="left"/>
      <w:pPr>
        <w:ind w:left="4570" w:hanging="360"/>
      </w:pPr>
      <w:rPr>
        <w:rFonts w:ascii="Wingdings" w:hAnsi="Wingdings" w:hint="default"/>
      </w:rPr>
    </w:lvl>
    <w:lvl w:ilvl="6" w:tplc="0C090001">
      <w:start w:val="1"/>
      <w:numFmt w:val="bullet"/>
      <w:lvlText w:val=""/>
      <w:lvlJc w:val="left"/>
      <w:pPr>
        <w:ind w:left="5290" w:hanging="360"/>
      </w:pPr>
      <w:rPr>
        <w:rFonts w:ascii="Symbol" w:hAnsi="Symbol" w:hint="default"/>
      </w:rPr>
    </w:lvl>
    <w:lvl w:ilvl="7" w:tplc="0C090003">
      <w:start w:val="1"/>
      <w:numFmt w:val="bullet"/>
      <w:lvlText w:val="o"/>
      <w:lvlJc w:val="left"/>
      <w:pPr>
        <w:ind w:left="6010" w:hanging="360"/>
      </w:pPr>
      <w:rPr>
        <w:rFonts w:ascii="Courier New" w:hAnsi="Courier New" w:cs="Courier New" w:hint="default"/>
      </w:rPr>
    </w:lvl>
    <w:lvl w:ilvl="8" w:tplc="0C090005">
      <w:start w:val="1"/>
      <w:numFmt w:val="bullet"/>
      <w:lvlText w:val=""/>
      <w:lvlJc w:val="left"/>
      <w:pPr>
        <w:ind w:left="6730" w:hanging="360"/>
      </w:pPr>
      <w:rPr>
        <w:rFonts w:ascii="Wingdings" w:hAnsi="Wingdings" w:hint="default"/>
      </w:rPr>
    </w:lvl>
  </w:abstractNum>
  <w:abstractNum w:abstractNumId="48" w15:restartNumberingAfterBreak="0">
    <w:nsid w:val="382805BA"/>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9" w15:restartNumberingAfterBreak="0">
    <w:nsid w:val="39925DC2"/>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50" w15:restartNumberingAfterBreak="0">
    <w:nsid w:val="39C45EBB"/>
    <w:multiLevelType w:val="hybridMultilevel"/>
    <w:tmpl w:val="1AFCA9C8"/>
    <w:lvl w:ilvl="0" w:tplc="FFFFFFFF">
      <w:start w:val="1"/>
      <w:numFmt w:val="decimal"/>
      <w:lvlText w:val="%1."/>
      <w:lvlJc w:val="left"/>
      <w:pPr>
        <w:ind w:left="1416" w:hanging="1056"/>
      </w:pPr>
      <w:rPr>
        <w:rFonts w:hint="default"/>
      </w:rPr>
    </w:lvl>
    <w:lvl w:ilvl="1" w:tplc="040B0001">
      <w:start w:val="1"/>
      <w:numFmt w:val="bullet"/>
      <w:lvlText w:val=""/>
      <w:lvlJc w:val="left"/>
      <w:pPr>
        <w:ind w:left="2176" w:hanging="360"/>
      </w:pPr>
      <w:rPr>
        <w:rFonts w:ascii="Symbol" w:hAnsi="Symbol" w:hint="default"/>
      </w:rPr>
    </w:lvl>
    <w:lvl w:ilvl="2" w:tplc="682843F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FC657D6"/>
    <w:multiLevelType w:val="hybridMultilevel"/>
    <w:tmpl w:val="4CBE6252"/>
    <w:lvl w:ilvl="0" w:tplc="FFFFFFFF">
      <w:start w:val="1"/>
      <w:numFmt w:val="decimal"/>
      <w:lvlText w:val="%1."/>
      <w:lvlJc w:val="left"/>
      <w:pPr>
        <w:ind w:left="720" w:hanging="360"/>
      </w:pPr>
      <w:rPr>
        <w:rFonts w:hint="default"/>
      </w:r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16501B7"/>
    <w:multiLevelType w:val="hybridMultilevel"/>
    <w:tmpl w:val="D2A47E7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3" w15:restartNumberingAfterBreak="0">
    <w:nsid w:val="41CD1C0E"/>
    <w:multiLevelType w:val="hybridMultilevel"/>
    <w:tmpl w:val="8FCAA7A2"/>
    <w:lvl w:ilvl="0" w:tplc="FFFFFFFF">
      <w:start w:val="1"/>
      <w:numFmt w:val="decimal"/>
      <w:lvlText w:val="%1."/>
      <w:lvlJc w:val="left"/>
      <w:pPr>
        <w:ind w:left="720" w:hanging="360"/>
      </w:p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2FC7414"/>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5046D73"/>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6" w15:restartNumberingAfterBreak="0">
    <w:nsid w:val="457A2337"/>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5E40CBC"/>
    <w:multiLevelType w:val="hybridMultilevel"/>
    <w:tmpl w:val="9EA226E6"/>
    <w:lvl w:ilvl="0" w:tplc="040B000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60E43D6"/>
    <w:multiLevelType w:val="hybridMultilevel"/>
    <w:tmpl w:val="7CC27E1E"/>
    <w:lvl w:ilvl="0" w:tplc="040B0001">
      <w:start w:val="1"/>
      <w:numFmt w:val="bullet"/>
      <w:lvlText w:val=""/>
      <w:lvlJc w:val="left"/>
      <w:pPr>
        <w:ind w:left="720" w:hanging="360"/>
      </w:pPr>
      <w:rPr>
        <w:rFonts w:ascii="Symbol" w:hAnsi="Symbol" w:hint="default"/>
      </w:rPr>
    </w:lvl>
    <w:lvl w:ilvl="1" w:tplc="64F43EBE">
      <w:numFmt w:val="bullet"/>
      <w:lvlText w:val="–"/>
      <w:lvlJc w:val="left"/>
      <w:pPr>
        <w:ind w:left="1440" w:hanging="360"/>
      </w:pPr>
      <w:rPr>
        <w:rFonts w:ascii="Calibri" w:eastAsiaTheme="minorHAnsi" w:hAnsi="Calibri" w:cs="Calibri" w:hint="default"/>
      </w:rPr>
    </w:lvl>
    <w:lvl w:ilvl="2" w:tplc="D73A4406">
      <w:numFmt w:val="bullet"/>
      <w:lvlText w:val="-"/>
      <w:lvlJc w:val="left"/>
      <w:pPr>
        <w:ind w:left="2160" w:hanging="360"/>
      </w:pPr>
      <w:rPr>
        <w:rFonts w:ascii="Calibri" w:eastAsiaTheme="minorHAnsi" w:hAnsi="Calibri" w:cs="Calibri"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9" w15:restartNumberingAfterBreak="0">
    <w:nsid w:val="46706C01"/>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0" w15:restartNumberingAfterBreak="0">
    <w:nsid w:val="4731785C"/>
    <w:multiLevelType w:val="hybridMultilevel"/>
    <w:tmpl w:val="4B988C8A"/>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61" w15:restartNumberingAfterBreak="0">
    <w:nsid w:val="476B2A8F"/>
    <w:multiLevelType w:val="hybridMultilevel"/>
    <w:tmpl w:val="EC9CBDB6"/>
    <w:lvl w:ilvl="0" w:tplc="6DF49D58">
      <w:start w:val="1"/>
      <w:numFmt w:val="decimal"/>
      <w:lvlText w:val="%1."/>
      <w:lvlJc w:val="left"/>
      <w:pPr>
        <w:ind w:left="720" w:hanging="360"/>
      </w:pPr>
    </w:lvl>
    <w:lvl w:ilvl="1" w:tplc="B8C4AF0A">
      <w:start w:val="1"/>
      <w:numFmt w:val="decimal"/>
      <w:lvlText w:val="%2."/>
      <w:lvlJc w:val="left"/>
      <w:pPr>
        <w:ind w:left="720" w:hanging="360"/>
      </w:pPr>
    </w:lvl>
    <w:lvl w:ilvl="2" w:tplc="AE044D46">
      <w:start w:val="1"/>
      <w:numFmt w:val="decimal"/>
      <w:lvlText w:val="%3."/>
      <w:lvlJc w:val="left"/>
      <w:pPr>
        <w:ind w:left="720" w:hanging="360"/>
      </w:pPr>
    </w:lvl>
    <w:lvl w:ilvl="3" w:tplc="CEC2717E">
      <w:start w:val="1"/>
      <w:numFmt w:val="decimal"/>
      <w:lvlText w:val="%4."/>
      <w:lvlJc w:val="left"/>
      <w:pPr>
        <w:ind w:left="720" w:hanging="360"/>
      </w:pPr>
    </w:lvl>
    <w:lvl w:ilvl="4" w:tplc="7E0641B8">
      <w:start w:val="1"/>
      <w:numFmt w:val="decimal"/>
      <w:lvlText w:val="%5."/>
      <w:lvlJc w:val="left"/>
      <w:pPr>
        <w:ind w:left="720" w:hanging="360"/>
      </w:pPr>
    </w:lvl>
    <w:lvl w:ilvl="5" w:tplc="A9B61746">
      <w:start w:val="1"/>
      <w:numFmt w:val="decimal"/>
      <w:lvlText w:val="%6."/>
      <w:lvlJc w:val="left"/>
      <w:pPr>
        <w:ind w:left="720" w:hanging="360"/>
      </w:pPr>
    </w:lvl>
    <w:lvl w:ilvl="6" w:tplc="3D984E06">
      <w:start w:val="1"/>
      <w:numFmt w:val="decimal"/>
      <w:lvlText w:val="%7."/>
      <w:lvlJc w:val="left"/>
      <w:pPr>
        <w:ind w:left="720" w:hanging="360"/>
      </w:pPr>
    </w:lvl>
    <w:lvl w:ilvl="7" w:tplc="9E4E9854">
      <w:start w:val="1"/>
      <w:numFmt w:val="decimal"/>
      <w:lvlText w:val="%8."/>
      <w:lvlJc w:val="left"/>
      <w:pPr>
        <w:ind w:left="720" w:hanging="360"/>
      </w:pPr>
    </w:lvl>
    <w:lvl w:ilvl="8" w:tplc="4B5A0AF8">
      <w:start w:val="1"/>
      <w:numFmt w:val="decimal"/>
      <w:lvlText w:val="%9."/>
      <w:lvlJc w:val="left"/>
      <w:pPr>
        <w:ind w:left="720" w:hanging="360"/>
      </w:pPr>
    </w:lvl>
  </w:abstractNum>
  <w:abstractNum w:abstractNumId="6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AE441E2"/>
    <w:multiLevelType w:val="hybridMultilevel"/>
    <w:tmpl w:val="8F7E5BDC"/>
    <w:lvl w:ilvl="0" w:tplc="A1189DD8">
      <w:start w:val="1"/>
      <w:numFmt w:val="lowerLetter"/>
      <w:lvlText w:val="%1."/>
      <w:lvlJc w:val="left"/>
      <w:pPr>
        <w:ind w:left="720" w:hanging="360"/>
      </w:pPr>
    </w:lvl>
    <w:lvl w:ilvl="1" w:tplc="E9CAAA72">
      <w:start w:val="1"/>
      <w:numFmt w:val="lowerLetter"/>
      <w:lvlText w:val="%2."/>
      <w:lvlJc w:val="left"/>
      <w:pPr>
        <w:ind w:left="720" w:hanging="360"/>
      </w:pPr>
    </w:lvl>
    <w:lvl w:ilvl="2" w:tplc="5652E426">
      <w:start w:val="1"/>
      <w:numFmt w:val="lowerLetter"/>
      <w:lvlText w:val="%3."/>
      <w:lvlJc w:val="left"/>
      <w:pPr>
        <w:ind w:left="720" w:hanging="360"/>
      </w:pPr>
    </w:lvl>
    <w:lvl w:ilvl="3" w:tplc="181A1D90">
      <w:start w:val="1"/>
      <w:numFmt w:val="lowerLetter"/>
      <w:lvlText w:val="%4."/>
      <w:lvlJc w:val="left"/>
      <w:pPr>
        <w:ind w:left="720" w:hanging="360"/>
      </w:pPr>
    </w:lvl>
    <w:lvl w:ilvl="4" w:tplc="64DAA000">
      <w:start w:val="1"/>
      <w:numFmt w:val="lowerLetter"/>
      <w:lvlText w:val="%5."/>
      <w:lvlJc w:val="left"/>
      <w:pPr>
        <w:ind w:left="720" w:hanging="360"/>
      </w:pPr>
    </w:lvl>
    <w:lvl w:ilvl="5" w:tplc="89306B6A">
      <w:start w:val="1"/>
      <w:numFmt w:val="lowerLetter"/>
      <w:lvlText w:val="%6."/>
      <w:lvlJc w:val="left"/>
      <w:pPr>
        <w:ind w:left="720" w:hanging="360"/>
      </w:pPr>
    </w:lvl>
    <w:lvl w:ilvl="6" w:tplc="210AE256">
      <w:start w:val="1"/>
      <w:numFmt w:val="lowerLetter"/>
      <w:lvlText w:val="%7."/>
      <w:lvlJc w:val="left"/>
      <w:pPr>
        <w:ind w:left="720" w:hanging="360"/>
      </w:pPr>
    </w:lvl>
    <w:lvl w:ilvl="7" w:tplc="7D48B2E8">
      <w:start w:val="1"/>
      <w:numFmt w:val="lowerLetter"/>
      <w:lvlText w:val="%8."/>
      <w:lvlJc w:val="left"/>
      <w:pPr>
        <w:ind w:left="720" w:hanging="360"/>
      </w:pPr>
    </w:lvl>
    <w:lvl w:ilvl="8" w:tplc="0532A9DE">
      <w:start w:val="1"/>
      <w:numFmt w:val="lowerLetter"/>
      <w:lvlText w:val="%9."/>
      <w:lvlJc w:val="left"/>
      <w:pPr>
        <w:ind w:left="720" w:hanging="360"/>
      </w:pPr>
    </w:lvl>
  </w:abstractNum>
  <w:abstractNum w:abstractNumId="64" w15:restartNumberingAfterBreak="0">
    <w:nsid w:val="4C187E1E"/>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C5F23CF"/>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66" w15:restartNumberingAfterBreak="0">
    <w:nsid w:val="4C6502E7"/>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FA9500E"/>
    <w:multiLevelType w:val="hybridMultilevel"/>
    <w:tmpl w:val="D17039B8"/>
    <w:lvl w:ilvl="0" w:tplc="FFFFFFFF">
      <w:start w:val="1"/>
      <w:numFmt w:val="decimal"/>
      <w:lvlText w:val="%1."/>
      <w:lvlJc w:val="left"/>
      <w:pPr>
        <w:ind w:left="3192" w:hanging="360"/>
      </w:pPr>
      <w:rPr>
        <w:rFonts w:hint="default"/>
      </w:rPr>
    </w:lvl>
    <w:lvl w:ilvl="1" w:tplc="040B0019">
      <w:start w:val="1"/>
      <w:numFmt w:val="lowerLetter"/>
      <w:lvlText w:val="%2."/>
      <w:lvlJc w:val="left"/>
      <w:pPr>
        <w:ind w:left="1664" w:hanging="360"/>
      </w:pPr>
    </w:lvl>
    <w:lvl w:ilvl="2" w:tplc="040B001B">
      <w:start w:val="1"/>
      <w:numFmt w:val="lowerRoman"/>
      <w:lvlText w:val="%3."/>
      <w:lvlJc w:val="right"/>
      <w:pPr>
        <w:ind w:left="2384" w:hanging="180"/>
      </w:pPr>
    </w:lvl>
    <w:lvl w:ilvl="3" w:tplc="040B000F" w:tentative="1">
      <w:start w:val="1"/>
      <w:numFmt w:val="decimal"/>
      <w:lvlText w:val="%4."/>
      <w:lvlJc w:val="left"/>
      <w:pPr>
        <w:ind w:left="3104" w:hanging="360"/>
      </w:pPr>
    </w:lvl>
    <w:lvl w:ilvl="4" w:tplc="040B0019" w:tentative="1">
      <w:start w:val="1"/>
      <w:numFmt w:val="lowerLetter"/>
      <w:lvlText w:val="%5."/>
      <w:lvlJc w:val="left"/>
      <w:pPr>
        <w:ind w:left="3824" w:hanging="360"/>
      </w:pPr>
    </w:lvl>
    <w:lvl w:ilvl="5" w:tplc="040B001B" w:tentative="1">
      <w:start w:val="1"/>
      <w:numFmt w:val="lowerRoman"/>
      <w:lvlText w:val="%6."/>
      <w:lvlJc w:val="right"/>
      <w:pPr>
        <w:ind w:left="4544" w:hanging="180"/>
      </w:pPr>
    </w:lvl>
    <w:lvl w:ilvl="6" w:tplc="040B000F" w:tentative="1">
      <w:start w:val="1"/>
      <w:numFmt w:val="decimal"/>
      <w:lvlText w:val="%7."/>
      <w:lvlJc w:val="left"/>
      <w:pPr>
        <w:ind w:left="5264" w:hanging="360"/>
      </w:pPr>
    </w:lvl>
    <w:lvl w:ilvl="7" w:tplc="040B0019" w:tentative="1">
      <w:start w:val="1"/>
      <w:numFmt w:val="lowerLetter"/>
      <w:lvlText w:val="%8."/>
      <w:lvlJc w:val="left"/>
      <w:pPr>
        <w:ind w:left="5984" w:hanging="360"/>
      </w:pPr>
    </w:lvl>
    <w:lvl w:ilvl="8" w:tplc="040B001B" w:tentative="1">
      <w:start w:val="1"/>
      <w:numFmt w:val="lowerRoman"/>
      <w:lvlText w:val="%9."/>
      <w:lvlJc w:val="right"/>
      <w:pPr>
        <w:ind w:left="6704" w:hanging="180"/>
      </w:pPr>
    </w:lvl>
  </w:abstractNum>
  <w:abstractNum w:abstractNumId="68" w15:restartNumberingAfterBreak="0">
    <w:nsid w:val="52264AF3"/>
    <w:multiLevelType w:val="hybridMultilevel"/>
    <w:tmpl w:val="42D413DE"/>
    <w:lvl w:ilvl="0" w:tplc="7E1EB83A">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9" w15:restartNumberingAfterBreak="0">
    <w:nsid w:val="53A10882"/>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3F64CBB"/>
    <w:multiLevelType w:val="hybridMultilevel"/>
    <w:tmpl w:val="D46A62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7023468"/>
    <w:multiLevelType w:val="multilevel"/>
    <w:tmpl w:val="55BA1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8447280"/>
    <w:multiLevelType w:val="hybridMultilevel"/>
    <w:tmpl w:val="D4EAA3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3" w15:restartNumberingAfterBreak="0">
    <w:nsid w:val="5B592FEB"/>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74" w15:restartNumberingAfterBreak="0">
    <w:nsid w:val="5C3F36DE"/>
    <w:multiLevelType w:val="hybridMultilevel"/>
    <w:tmpl w:val="795AD59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75" w15:restartNumberingAfterBreak="0">
    <w:nsid w:val="5CA1445B"/>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CCD6721"/>
    <w:multiLevelType w:val="multilevel"/>
    <w:tmpl w:val="676C2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DB8342E"/>
    <w:multiLevelType w:val="hybridMultilevel"/>
    <w:tmpl w:val="42D413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27208D1"/>
    <w:multiLevelType w:val="hybridMultilevel"/>
    <w:tmpl w:val="EB16626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0" w15:restartNumberingAfterBreak="0">
    <w:nsid w:val="633D6459"/>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81" w15:restartNumberingAfterBreak="0">
    <w:nsid w:val="6602221C"/>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2" w15:restartNumberingAfterBreak="0">
    <w:nsid w:val="66D67008"/>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3" w15:restartNumberingAfterBreak="0">
    <w:nsid w:val="671863FC"/>
    <w:multiLevelType w:val="hybridMultilevel"/>
    <w:tmpl w:val="2664274E"/>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4" w15:restartNumberingAfterBreak="0">
    <w:nsid w:val="67352BAE"/>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5"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2127"/>
        </w:tabs>
        <w:ind w:left="3119"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6ADF3E3A"/>
    <w:multiLevelType w:val="hybridMultilevel"/>
    <w:tmpl w:val="DBD290BC"/>
    <w:lvl w:ilvl="0" w:tplc="040B0001">
      <w:start w:val="1"/>
      <w:numFmt w:val="bullet"/>
      <w:lvlText w:val=""/>
      <w:lvlJc w:val="left"/>
      <w:pPr>
        <w:ind w:left="2176" w:hanging="360"/>
      </w:pPr>
      <w:rPr>
        <w:rFonts w:ascii="Symbol" w:hAnsi="Symbol" w:hint="default"/>
      </w:rPr>
    </w:lvl>
    <w:lvl w:ilvl="1" w:tplc="040B0003" w:tentative="1">
      <w:start w:val="1"/>
      <w:numFmt w:val="bullet"/>
      <w:lvlText w:val="o"/>
      <w:lvlJc w:val="left"/>
      <w:pPr>
        <w:ind w:left="2896" w:hanging="360"/>
      </w:pPr>
      <w:rPr>
        <w:rFonts w:ascii="Courier New" w:hAnsi="Courier New" w:cs="Courier New" w:hint="default"/>
      </w:rPr>
    </w:lvl>
    <w:lvl w:ilvl="2" w:tplc="040B0005" w:tentative="1">
      <w:start w:val="1"/>
      <w:numFmt w:val="bullet"/>
      <w:lvlText w:val=""/>
      <w:lvlJc w:val="left"/>
      <w:pPr>
        <w:ind w:left="3616" w:hanging="360"/>
      </w:pPr>
      <w:rPr>
        <w:rFonts w:ascii="Wingdings" w:hAnsi="Wingdings" w:hint="default"/>
      </w:rPr>
    </w:lvl>
    <w:lvl w:ilvl="3" w:tplc="040B0001" w:tentative="1">
      <w:start w:val="1"/>
      <w:numFmt w:val="bullet"/>
      <w:lvlText w:val=""/>
      <w:lvlJc w:val="left"/>
      <w:pPr>
        <w:ind w:left="4336" w:hanging="360"/>
      </w:pPr>
      <w:rPr>
        <w:rFonts w:ascii="Symbol" w:hAnsi="Symbol" w:hint="default"/>
      </w:rPr>
    </w:lvl>
    <w:lvl w:ilvl="4" w:tplc="040B0003" w:tentative="1">
      <w:start w:val="1"/>
      <w:numFmt w:val="bullet"/>
      <w:lvlText w:val="o"/>
      <w:lvlJc w:val="left"/>
      <w:pPr>
        <w:ind w:left="5056" w:hanging="360"/>
      </w:pPr>
      <w:rPr>
        <w:rFonts w:ascii="Courier New" w:hAnsi="Courier New" w:cs="Courier New" w:hint="default"/>
      </w:rPr>
    </w:lvl>
    <w:lvl w:ilvl="5" w:tplc="040B0005" w:tentative="1">
      <w:start w:val="1"/>
      <w:numFmt w:val="bullet"/>
      <w:lvlText w:val=""/>
      <w:lvlJc w:val="left"/>
      <w:pPr>
        <w:ind w:left="5776" w:hanging="360"/>
      </w:pPr>
      <w:rPr>
        <w:rFonts w:ascii="Wingdings" w:hAnsi="Wingdings" w:hint="default"/>
      </w:rPr>
    </w:lvl>
    <w:lvl w:ilvl="6" w:tplc="040B0001" w:tentative="1">
      <w:start w:val="1"/>
      <w:numFmt w:val="bullet"/>
      <w:lvlText w:val=""/>
      <w:lvlJc w:val="left"/>
      <w:pPr>
        <w:ind w:left="6496" w:hanging="360"/>
      </w:pPr>
      <w:rPr>
        <w:rFonts w:ascii="Symbol" w:hAnsi="Symbol" w:hint="default"/>
      </w:rPr>
    </w:lvl>
    <w:lvl w:ilvl="7" w:tplc="040B0003" w:tentative="1">
      <w:start w:val="1"/>
      <w:numFmt w:val="bullet"/>
      <w:lvlText w:val="o"/>
      <w:lvlJc w:val="left"/>
      <w:pPr>
        <w:ind w:left="7216" w:hanging="360"/>
      </w:pPr>
      <w:rPr>
        <w:rFonts w:ascii="Courier New" w:hAnsi="Courier New" w:cs="Courier New" w:hint="default"/>
      </w:rPr>
    </w:lvl>
    <w:lvl w:ilvl="8" w:tplc="040B0005" w:tentative="1">
      <w:start w:val="1"/>
      <w:numFmt w:val="bullet"/>
      <w:lvlText w:val=""/>
      <w:lvlJc w:val="left"/>
      <w:pPr>
        <w:ind w:left="7936" w:hanging="360"/>
      </w:pPr>
      <w:rPr>
        <w:rFonts w:ascii="Wingdings" w:hAnsi="Wingdings" w:hint="default"/>
      </w:rPr>
    </w:lvl>
  </w:abstractNum>
  <w:abstractNum w:abstractNumId="87" w15:restartNumberingAfterBreak="0">
    <w:nsid w:val="6BF71ECC"/>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88" w15:restartNumberingAfterBreak="0">
    <w:nsid w:val="6C64028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C820A76"/>
    <w:multiLevelType w:val="multilevel"/>
    <w:tmpl w:val="F9B64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91" w15:restartNumberingAfterBreak="0">
    <w:nsid w:val="6CE72DDB"/>
    <w:multiLevelType w:val="hybridMultilevel"/>
    <w:tmpl w:val="F168BA4C"/>
    <w:lvl w:ilvl="0" w:tplc="70F6FC9E">
      <w:start w:val="1"/>
      <w:numFmt w:val="decimal"/>
      <w:lvlText w:val="%1."/>
      <w:lvlJc w:val="left"/>
      <w:pPr>
        <w:ind w:left="720" w:hanging="360"/>
      </w:pPr>
    </w:lvl>
    <w:lvl w:ilvl="1" w:tplc="C43E352E">
      <w:start w:val="1"/>
      <w:numFmt w:val="decimal"/>
      <w:lvlText w:val="%2."/>
      <w:lvlJc w:val="left"/>
      <w:pPr>
        <w:ind w:left="720" w:hanging="360"/>
      </w:pPr>
    </w:lvl>
    <w:lvl w:ilvl="2" w:tplc="89D885A2">
      <w:start w:val="1"/>
      <w:numFmt w:val="decimal"/>
      <w:lvlText w:val="%3."/>
      <w:lvlJc w:val="left"/>
      <w:pPr>
        <w:ind w:left="720" w:hanging="360"/>
      </w:pPr>
    </w:lvl>
    <w:lvl w:ilvl="3" w:tplc="1578F0A4">
      <w:start w:val="1"/>
      <w:numFmt w:val="decimal"/>
      <w:lvlText w:val="%4."/>
      <w:lvlJc w:val="left"/>
      <w:pPr>
        <w:ind w:left="720" w:hanging="360"/>
      </w:pPr>
    </w:lvl>
    <w:lvl w:ilvl="4" w:tplc="83FE5152">
      <w:start w:val="1"/>
      <w:numFmt w:val="decimal"/>
      <w:lvlText w:val="%5."/>
      <w:lvlJc w:val="left"/>
      <w:pPr>
        <w:ind w:left="720" w:hanging="360"/>
      </w:pPr>
    </w:lvl>
    <w:lvl w:ilvl="5" w:tplc="086466F8">
      <w:start w:val="1"/>
      <w:numFmt w:val="decimal"/>
      <w:lvlText w:val="%6."/>
      <w:lvlJc w:val="left"/>
      <w:pPr>
        <w:ind w:left="720" w:hanging="360"/>
      </w:pPr>
    </w:lvl>
    <w:lvl w:ilvl="6" w:tplc="95823DE8">
      <w:start w:val="1"/>
      <w:numFmt w:val="decimal"/>
      <w:lvlText w:val="%7."/>
      <w:lvlJc w:val="left"/>
      <w:pPr>
        <w:ind w:left="720" w:hanging="360"/>
      </w:pPr>
    </w:lvl>
    <w:lvl w:ilvl="7" w:tplc="654EF186">
      <w:start w:val="1"/>
      <w:numFmt w:val="decimal"/>
      <w:lvlText w:val="%8."/>
      <w:lvlJc w:val="left"/>
      <w:pPr>
        <w:ind w:left="720" w:hanging="360"/>
      </w:pPr>
    </w:lvl>
    <w:lvl w:ilvl="8" w:tplc="38A8F340">
      <w:start w:val="1"/>
      <w:numFmt w:val="decimal"/>
      <w:lvlText w:val="%9."/>
      <w:lvlJc w:val="left"/>
      <w:pPr>
        <w:ind w:left="720" w:hanging="360"/>
      </w:pPr>
    </w:lvl>
  </w:abstractNum>
  <w:abstractNum w:abstractNumId="92" w15:restartNumberingAfterBreak="0">
    <w:nsid w:val="6D2B5714"/>
    <w:multiLevelType w:val="hybridMultilevel"/>
    <w:tmpl w:val="C890B998"/>
    <w:lvl w:ilvl="0" w:tplc="8B3AD158">
      <w:start w:val="1"/>
      <w:numFmt w:val="bullet"/>
      <w:lvlText w:val=""/>
      <w:lvlJc w:val="left"/>
      <w:pPr>
        <w:ind w:left="1860" w:hanging="420"/>
      </w:pPr>
      <w:rPr>
        <w:rFonts w:ascii="Wingdings" w:hAnsi="Wingdings"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abstractNum w:abstractNumId="93" w15:restartNumberingAfterBreak="0">
    <w:nsid w:val="6E3E1B72"/>
    <w:multiLevelType w:val="hybridMultilevel"/>
    <w:tmpl w:val="3B465C3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4" w15:restartNumberingAfterBreak="0">
    <w:nsid w:val="6F2D6218"/>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5" w15:restartNumberingAfterBreak="0">
    <w:nsid w:val="70C4591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18E23EE"/>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20A36CB"/>
    <w:multiLevelType w:val="hybridMultilevel"/>
    <w:tmpl w:val="9E4E871C"/>
    <w:lvl w:ilvl="0" w:tplc="D8F85C8C">
      <w:start w:val="1"/>
      <w:numFmt w:val="decimal"/>
      <w:lvlText w:val="%1."/>
      <w:lvlJc w:val="left"/>
      <w:pPr>
        <w:ind w:left="720" w:hanging="360"/>
      </w:pPr>
    </w:lvl>
    <w:lvl w:ilvl="1" w:tplc="F1B06F62">
      <w:start w:val="1"/>
      <w:numFmt w:val="decimal"/>
      <w:lvlText w:val="%2."/>
      <w:lvlJc w:val="left"/>
      <w:pPr>
        <w:ind w:left="720" w:hanging="360"/>
      </w:pPr>
    </w:lvl>
    <w:lvl w:ilvl="2" w:tplc="8398C474">
      <w:start w:val="1"/>
      <w:numFmt w:val="decimal"/>
      <w:lvlText w:val="%3."/>
      <w:lvlJc w:val="left"/>
      <w:pPr>
        <w:ind w:left="720" w:hanging="360"/>
      </w:pPr>
    </w:lvl>
    <w:lvl w:ilvl="3" w:tplc="239EBA58">
      <w:start w:val="1"/>
      <w:numFmt w:val="decimal"/>
      <w:lvlText w:val="%4."/>
      <w:lvlJc w:val="left"/>
      <w:pPr>
        <w:ind w:left="720" w:hanging="360"/>
      </w:pPr>
    </w:lvl>
    <w:lvl w:ilvl="4" w:tplc="4D983BE6">
      <w:start w:val="1"/>
      <w:numFmt w:val="decimal"/>
      <w:lvlText w:val="%5."/>
      <w:lvlJc w:val="left"/>
      <w:pPr>
        <w:ind w:left="720" w:hanging="360"/>
      </w:pPr>
    </w:lvl>
    <w:lvl w:ilvl="5" w:tplc="6F441332">
      <w:start w:val="1"/>
      <w:numFmt w:val="decimal"/>
      <w:lvlText w:val="%6."/>
      <w:lvlJc w:val="left"/>
      <w:pPr>
        <w:ind w:left="720" w:hanging="360"/>
      </w:pPr>
    </w:lvl>
    <w:lvl w:ilvl="6" w:tplc="A8E03686">
      <w:start w:val="1"/>
      <w:numFmt w:val="decimal"/>
      <w:lvlText w:val="%7."/>
      <w:lvlJc w:val="left"/>
      <w:pPr>
        <w:ind w:left="720" w:hanging="360"/>
      </w:pPr>
    </w:lvl>
    <w:lvl w:ilvl="7" w:tplc="17A688D4">
      <w:start w:val="1"/>
      <w:numFmt w:val="decimal"/>
      <w:lvlText w:val="%8."/>
      <w:lvlJc w:val="left"/>
      <w:pPr>
        <w:ind w:left="720" w:hanging="360"/>
      </w:pPr>
    </w:lvl>
    <w:lvl w:ilvl="8" w:tplc="9060571E">
      <w:start w:val="1"/>
      <w:numFmt w:val="decimal"/>
      <w:lvlText w:val="%9."/>
      <w:lvlJc w:val="left"/>
      <w:pPr>
        <w:ind w:left="720" w:hanging="360"/>
      </w:pPr>
    </w:lvl>
  </w:abstractNum>
  <w:abstractNum w:abstractNumId="98" w15:restartNumberingAfterBreak="0">
    <w:nsid w:val="74775925"/>
    <w:multiLevelType w:val="hybridMultilevel"/>
    <w:tmpl w:val="795AD594"/>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9" w15:restartNumberingAfterBreak="0">
    <w:nsid w:val="74D318AF"/>
    <w:multiLevelType w:val="hybridMultilevel"/>
    <w:tmpl w:val="C5F270B8"/>
    <w:lvl w:ilvl="0" w:tplc="8B3AD158">
      <w:start w:val="1"/>
      <w:numFmt w:val="bullet"/>
      <w:lvlText w:val=""/>
      <w:lvlJc w:val="left"/>
      <w:pPr>
        <w:ind w:left="1860" w:hanging="420"/>
      </w:pPr>
      <w:rPr>
        <w:rFonts w:ascii="Wingdings" w:hAnsi="Wingdings"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abstractNum w:abstractNumId="100" w15:restartNumberingAfterBreak="0">
    <w:nsid w:val="75A5098C"/>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767362E4"/>
    <w:multiLevelType w:val="hybridMultilevel"/>
    <w:tmpl w:val="3228967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7D8647F"/>
    <w:multiLevelType w:val="hybridMultilevel"/>
    <w:tmpl w:val="795AD5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5" w15:restartNumberingAfterBreak="0">
    <w:nsid w:val="79E21E67"/>
    <w:multiLevelType w:val="hybridMultilevel"/>
    <w:tmpl w:val="3446D0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68399309">
    <w:abstractNumId w:val="21"/>
  </w:num>
  <w:num w:numId="2" w16cid:durableId="730929283">
    <w:abstractNumId w:val="36"/>
  </w:num>
  <w:num w:numId="3" w16cid:durableId="1994795603">
    <w:abstractNumId w:val="23"/>
  </w:num>
  <w:num w:numId="4" w16cid:durableId="2129813495">
    <w:abstractNumId w:val="35"/>
  </w:num>
  <w:num w:numId="5" w16cid:durableId="1052265986">
    <w:abstractNumId w:val="20"/>
  </w:num>
  <w:num w:numId="6" w16cid:durableId="1420247737">
    <w:abstractNumId w:val="34"/>
  </w:num>
  <w:num w:numId="7" w16cid:durableId="387193909">
    <w:abstractNumId w:val="0"/>
  </w:num>
  <w:num w:numId="8" w16cid:durableId="1636836510">
    <w:abstractNumId w:val="25"/>
  </w:num>
  <w:num w:numId="9" w16cid:durableId="591818525">
    <w:abstractNumId w:val="31"/>
  </w:num>
  <w:num w:numId="10" w16cid:durableId="846211212">
    <w:abstractNumId w:val="78"/>
  </w:num>
  <w:num w:numId="11" w16cid:durableId="878709410">
    <w:abstractNumId w:val="45"/>
  </w:num>
  <w:num w:numId="12" w16cid:durableId="2089382661">
    <w:abstractNumId w:val="62"/>
  </w:num>
  <w:num w:numId="13" w16cid:durableId="1767966082">
    <w:abstractNumId w:val="106"/>
  </w:num>
  <w:num w:numId="14" w16cid:durableId="2090618746">
    <w:abstractNumId w:val="102"/>
  </w:num>
  <w:num w:numId="15" w16cid:durableId="1461262163">
    <w:abstractNumId w:val="103"/>
  </w:num>
  <w:num w:numId="16" w16cid:durableId="398094907">
    <w:abstractNumId w:val="90"/>
  </w:num>
  <w:num w:numId="17" w16cid:durableId="119108845">
    <w:abstractNumId w:val="85"/>
  </w:num>
  <w:num w:numId="18" w16cid:durableId="2074966721">
    <w:abstractNumId w:val="42"/>
  </w:num>
  <w:num w:numId="19" w16cid:durableId="1917399501">
    <w:abstractNumId w:val="37"/>
  </w:num>
  <w:num w:numId="20" w16cid:durableId="699549991">
    <w:abstractNumId w:val="58"/>
  </w:num>
  <w:num w:numId="21" w16cid:durableId="1946182293">
    <w:abstractNumId w:val="47"/>
  </w:num>
  <w:num w:numId="22" w16cid:durableId="549416746">
    <w:abstractNumId w:val="8"/>
  </w:num>
  <w:num w:numId="23" w16cid:durableId="399791779">
    <w:abstractNumId w:val="104"/>
  </w:num>
  <w:num w:numId="24" w16cid:durableId="2082408763">
    <w:abstractNumId w:val="98"/>
  </w:num>
  <w:num w:numId="25" w16cid:durableId="970288338">
    <w:abstractNumId w:val="87"/>
  </w:num>
  <w:num w:numId="26" w16cid:durableId="650671828">
    <w:abstractNumId w:val="4"/>
  </w:num>
  <w:num w:numId="27" w16cid:durableId="5748023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8455260">
    <w:abstractNumId w:val="41"/>
  </w:num>
  <w:num w:numId="29" w16cid:durableId="581373439">
    <w:abstractNumId w:val="80"/>
  </w:num>
  <w:num w:numId="30" w16cid:durableId="1804959016">
    <w:abstractNumId w:val="65"/>
  </w:num>
  <w:num w:numId="31" w16cid:durableId="2046100396">
    <w:abstractNumId w:val="9"/>
  </w:num>
  <w:num w:numId="32" w16cid:durableId="1758401776">
    <w:abstractNumId w:val="73"/>
  </w:num>
  <w:num w:numId="33" w16cid:durableId="1282957461">
    <w:abstractNumId w:val="67"/>
  </w:num>
  <w:num w:numId="34" w16cid:durableId="2075350333">
    <w:abstractNumId w:val="10"/>
  </w:num>
  <w:num w:numId="35" w16cid:durableId="266425413">
    <w:abstractNumId w:val="74"/>
  </w:num>
  <w:num w:numId="36" w16cid:durableId="429816563">
    <w:abstractNumId w:val="52"/>
  </w:num>
  <w:num w:numId="37" w16cid:durableId="8681099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77231377">
    <w:abstractNumId w:val="26"/>
  </w:num>
  <w:num w:numId="39" w16cid:durableId="527840481">
    <w:abstractNumId w:val="105"/>
  </w:num>
  <w:num w:numId="40" w16cid:durableId="848569074">
    <w:abstractNumId w:val="13"/>
  </w:num>
  <w:num w:numId="41" w16cid:durableId="1950165096">
    <w:abstractNumId w:val="27"/>
  </w:num>
  <w:num w:numId="42" w16cid:durableId="1643577536">
    <w:abstractNumId w:val="72"/>
  </w:num>
  <w:num w:numId="43" w16cid:durableId="1852646808">
    <w:abstractNumId w:val="43"/>
  </w:num>
  <w:num w:numId="44" w16cid:durableId="1286303369">
    <w:abstractNumId w:val="101"/>
  </w:num>
  <w:num w:numId="45" w16cid:durableId="278147394">
    <w:abstractNumId w:val="79"/>
  </w:num>
  <w:num w:numId="46" w16cid:durableId="305167698">
    <w:abstractNumId w:val="59"/>
  </w:num>
  <w:num w:numId="47" w16cid:durableId="1689789332">
    <w:abstractNumId w:val="54"/>
  </w:num>
  <w:num w:numId="48" w16cid:durableId="1806925240">
    <w:abstractNumId w:val="93"/>
  </w:num>
  <w:num w:numId="49" w16cid:durableId="558858036">
    <w:abstractNumId w:val="56"/>
  </w:num>
  <w:num w:numId="50" w16cid:durableId="1444301216">
    <w:abstractNumId w:val="7"/>
  </w:num>
  <w:num w:numId="51" w16cid:durableId="1750270276">
    <w:abstractNumId w:val="17"/>
  </w:num>
  <w:num w:numId="52" w16cid:durableId="1786272397">
    <w:abstractNumId w:val="71"/>
  </w:num>
  <w:num w:numId="53" w16cid:durableId="1241137752">
    <w:abstractNumId w:val="24"/>
  </w:num>
  <w:num w:numId="54" w16cid:durableId="1557736765">
    <w:abstractNumId w:val="83"/>
  </w:num>
  <w:num w:numId="55" w16cid:durableId="1665745226">
    <w:abstractNumId w:val="60"/>
  </w:num>
  <w:num w:numId="56" w16cid:durableId="437141099">
    <w:abstractNumId w:val="86"/>
  </w:num>
  <w:num w:numId="57" w16cid:durableId="453670598">
    <w:abstractNumId w:val="19"/>
  </w:num>
  <w:num w:numId="58" w16cid:durableId="861012174">
    <w:abstractNumId w:val="33"/>
  </w:num>
  <w:num w:numId="59" w16cid:durableId="1336302803">
    <w:abstractNumId w:val="50"/>
  </w:num>
  <w:num w:numId="60" w16cid:durableId="1286430375">
    <w:abstractNumId w:val="3"/>
  </w:num>
  <w:num w:numId="61" w16cid:durableId="1280063734">
    <w:abstractNumId w:val="68"/>
  </w:num>
  <w:num w:numId="62" w16cid:durableId="1711882921">
    <w:abstractNumId w:val="77"/>
  </w:num>
  <w:num w:numId="63" w16cid:durableId="2003311299">
    <w:abstractNumId w:val="46"/>
  </w:num>
  <w:num w:numId="64" w16cid:durableId="207570398">
    <w:abstractNumId w:val="39"/>
  </w:num>
  <w:num w:numId="65" w16cid:durableId="2053840826">
    <w:abstractNumId w:val="85"/>
  </w:num>
  <w:num w:numId="66" w16cid:durableId="2094618300">
    <w:abstractNumId w:val="85"/>
  </w:num>
  <w:num w:numId="67" w16cid:durableId="727798304">
    <w:abstractNumId w:val="85"/>
  </w:num>
  <w:num w:numId="68" w16cid:durableId="1854538065">
    <w:abstractNumId w:val="85"/>
  </w:num>
  <w:num w:numId="69" w16cid:durableId="1334527025">
    <w:abstractNumId w:val="85"/>
  </w:num>
  <w:num w:numId="70" w16cid:durableId="209071005">
    <w:abstractNumId w:val="85"/>
  </w:num>
  <w:num w:numId="71" w16cid:durableId="1205017332">
    <w:abstractNumId w:val="85"/>
  </w:num>
  <w:num w:numId="72" w16cid:durableId="1241017658">
    <w:abstractNumId w:val="85"/>
  </w:num>
  <w:num w:numId="73" w16cid:durableId="1981224571">
    <w:abstractNumId w:val="85"/>
  </w:num>
  <w:num w:numId="74" w16cid:durableId="883442768">
    <w:abstractNumId w:val="85"/>
  </w:num>
  <w:num w:numId="75" w16cid:durableId="1990556380">
    <w:abstractNumId w:val="85"/>
  </w:num>
  <w:num w:numId="76" w16cid:durableId="837354452">
    <w:abstractNumId w:val="85"/>
  </w:num>
  <w:num w:numId="77" w16cid:durableId="1144741475">
    <w:abstractNumId w:val="85"/>
  </w:num>
  <w:num w:numId="78" w16cid:durableId="1137187934">
    <w:abstractNumId w:val="85"/>
  </w:num>
  <w:num w:numId="79" w16cid:durableId="250310151">
    <w:abstractNumId w:val="85"/>
  </w:num>
  <w:num w:numId="80" w16cid:durableId="1392654693">
    <w:abstractNumId w:val="85"/>
  </w:num>
  <w:num w:numId="81" w16cid:durableId="785587480">
    <w:abstractNumId w:val="85"/>
  </w:num>
  <w:num w:numId="82" w16cid:durableId="2100563431">
    <w:abstractNumId w:val="85"/>
  </w:num>
  <w:num w:numId="83" w16cid:durableId="1508060698">
    <w:abstractNumId w:val="85"/>
  </w:num>
  <w:num w:numId="84" w16cid:durableId="961687538">
    <w:abstractNumId w:val="85"/>
  </w:num>
  <w:num w:numId="85" w16cid:durableId="1522474630">
    <w:abstractNumId w:val="85"/>
  </w:num>
  <w:num w:numId="86" w16cid:durableId="710691064">
    <w:abstractNumId w:val="85"/>
  </w:num>
  <w:num w:numId="87" w16cid:durableId="2139642968">
    <w:abstractNumId w:val="85"/>
  </w:num>
  <w:num w:numId="88" w16cid:durableId="819426537">
    <w:abstractNumId w:val="85"/>
  </w:num>
  <w:num w:numId="89" w16cid:durableId="1575359404">
    <w:abstractNumId w:val="85"/>
  </w:num>
  <w:num w:numId="90" w16cid:durableId="939140646">
    <w:abstractNumId w:val="85"/>
  </w:num>
  <w:num w:numId="91" w16cid:durableId="1976328105">
    <w:abstractNumId w:val="85"/>
  </w:num>
  <w:num w:numId="92" w16cid:durableId="296302957">
    <w:abstractNumId w:val="85"/>
  </w:num>
  <w:num w:numId="93" w16cid:durableId="1133719248">
    <w:abstractNumId w:val="85"/>
  </w:num>
  <w:num w:numId="94" w16cid:durableId="1018459763">
    <w:abstractNumId w:val="85"/>
  </w:num>
  <w:num w:numId="95" w16cid:durableId="478233599">
    <w:abstractNumId w:val="85"/>
  </w:num>
  <w:num w:numId="96" w16cid:durableId="1209494263">
    <w:abstractNumId w:val="12"/>
  </w:num>
  <w:num w:numId="97" w16cid:durableId="492332956">
    <w:abstractNumId w:val="51"/>
  </w:num>
  <w:num w:numId="98" w16cid:durableId="591353471">
    <w:abstractNumId w:val="69"/>
  </w:num>
  <w:num w:numId="99" w16cid:durableId="1994337240">
    <w:abstractNumId w:val="88"/>
  </w:num>
  <w:num w:numId="100" w16cid:durableId="1604533015">
    <w:abstractNumId w:val="66"/>
  </w:num>
  <w:num w:numId="101" w16cid:durableId="784346907">
    <w:abstractNumId w:val="85"/>
  </w:num>
  <w:num w:numId="102" w16cid:durableId="846794354">
    <w:abstractNumId w:val="89"/>
  </w:num>
  <w:num w:numId="103" w16cid:durableId="154534791">
    <w:abstractNumId w:val="76"/>
  </w:num>
  <w:num w:numId="104" w16cid:durableId="1637251863">
    <w:abstractNumId w:val="1"/>
  </w:num>
  <w:num w:numId="105" w16cid:durableId="1688101043">
    <w:abstractNumId w:val="14"/>
  </w:num>
  <w:num w:numId="106" w16cid:durableId="1268656386">
    <w:abstractNumId w:val="16"/>
  </w:num>
  <w:num w:numId="107" w16cid:durableId="1125663293">
    <w:abstractNumId w:val="28"/>
  </w:num>
  <w:num w:numId="108" w16cid:durableId="1252008590">
    <w:abstractNumId w:val="6"/>
  </w:num>
  <w:num w:numId="109" w16cid:durableId="634995230">
    <w:abstractNumId w:val="64"/>
  </w:num>
  <w:num w:numId="110" w16cid:durableId="408845560">
    <w:abstractNumId w:val="30"/>
  </w:num>
  <w:num w:numId="111" w16cid:durableId="1034116124">
    <w:abstractNumId w:val="15"/>
  </w:num>
  <w:num w:numId="112" w16cid:durableId="2079592944">
    <w:abstractNumId w:val="100"/>
  </w:num>
  <w:num w:numId="113" w16cid:durableId="651176611">
    <w:abstractNumId w:val="75"/>
  </w:num>
  <w:num w:numId="114" w16cid:durableId="1524636579">
    <w:abstractNumId w:val="44"/>
  </w:num>
  <w:num w:numId="115" w16cid:durableId="1900094124">
    <w:abstractNumId w:val="70"/>
  </w:num>
  <w:num w:numId="116" w16cid:durableId="1263762611">
    <w:abstractNumId w:val="95"/>
  </w:num>
  <w:num w:numId="117" w16cid:durableId="727268830">
    <w:abstractNumId w:val="32"/>
  </w:num>
  <w:num w:numId="118" w16cid:durableId="909391667">
    <w:abstractNumId w:val="18"/>
  </w:num>
  <w:num w:numId="119" w16cid:durableId="816607714">
    <w:abstractNumId w:val="22"/>
  </w:num>
  <w:num w:numId="120" w16cid:durableId="698703305">
    <w:abstractNumId w:val="96"/>
  </w:num>
  <w:num w:numId="121" w16cid:durableId="1061055265">
    <w:abstractNumId w:val="91"/>
  </w:num>
  <w:num w:numId="122" w16cid:durableId="1278755523">
    <w:abstractNumId w:val="97"/>
  </w:num>
  <w:num w:numId="123" w16cid:durableId="296107431">
    <w:abstractNumId w:val="63"/>
  </w:num>
  <w:num w:numId="124" w16cid:durableId="427044451">
    <w:abstractNumId w:val="61"/>
  </w:num>
  <w:num w:numId="125" w16cid:durableId="1935822426">
    <w:abstractNumId w:val="55"/>
  </w:num>
  <w:num w:numId="126" w16cid:durableId="737048871">
    <w:abstractNumId w:val="11"/>
  </w:num>
  <w:num w:numId="127" w16cid:durableId="166138078">
    <w:abstractNumId w:val="48"/>
  </w:num>
  <w:num w:numId="128" w16cid:durableId="305547507">
    <w:abstractNumId w:val="99"/>
  </w:num>
  <w:num w:numId="129" w16cid:durableId="1548254875">
    <w:abstractNumId w:val="29"/>
  </w:num>
  <w:num w:numId="130" w16cid:durableId="206113457">
    <w:abstractNumId w:val="5"/>
  </w:num>
  <w:num w:numId="131" w16cid:durableId="908537480">
    <w:abstractNumId w:val="82"/>
  </w:num>
  <w:num w:numId="132" w16cid:durableId="688946755">
    <w:abstractNumId w:val="40"/>
  </w:num>
  <w:num w:numId="133" w16cid:durableId="214393514">
    <w:abstractNumId w:val="94"/>
  </w:num>
  <w:num w:numId="134" w16cid:durableId="497959011">
    <w:abstractNumId w:val="81"/>
  </w:num>
  <w:num w:numId="135" w16cid:durableId="1344359270">
    <w:abstractNumId w:val="92"/>
  </w:num>
  <w:num w:numId="136" w16cid:durableId="725495144">
    <w:abstractNumId w:val="84"/>
  </w:num>
  <w:num w:numId="137" w16cid:durableId="209002247">
    <w:abstractNumId w:val="2"/>
  </w:num>
  <w:num w:numId="138" w16cid:durableId="217546438">
    <w:abstractNumId w:val="53"/>
  </w:num>
  <w:num w:numId="139" w16cid:durableId="1062753924">
    <w:abstractNumId w:val="57"/>
  </w:num>
  <w:numIdMacAtCleanup w:val="1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ski Maiju">
    <w15:presenceInfo w15:providerId="AD" w15:userId="S::maiju.kaski@fintraffic.fi::a6cee1b3-0684-4ddb-a558-2a60123abb63"/>
  </w15:person>
  <w15:person w15:author="Karlsson, Fredrik">
    <w15:presenceInfo w15:providerId="AD" w15:userId="S-1-5-21-3711137892-2375806388-3929695594-4230"/>
  </w15:person>
  <w15:person w15:author="Tuomas Martikainen">
    <w15:presenceInfo w15:providerId="AD" w15:userId="S::tuomas.martikainen@vayla.fi::d1b1d0cc-3262-44fb-b07c-9cdc99f31a14"/>
  </w15:person>
  <w15:person w15:author="Remi Hoeve">
    <w15:presenceInfo w15:providerId="AD" w15:userId="S::remi.hoeve@student.nhlstenden.com::00de0e44-acef-4d13-8737-e8c2528c9806"/>
  </w15:person>
  <w15:person w15:author="Remi Hoeve [2]">
    <w15:presenceInfo w15:providerId="Windows Live" w15:userId="53779b30788893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fi-FI"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5D7F"/>
    <w:rsid w:val="00007BD8"/>
    <w:rsid w:val="0001616D"/>
    <w:rsid w:val="00016839"/>
    <w:rsid w:val="000174F9"/>
    <w:rsid w:val="000244FD"/>
    <w:rsid w:val="000249C2"/>
    <w:rsid w:val="000258F6"/>
    <w:rsid w:val="00027B36"/>
    <w:rsid w:val="0003449E"/>
    <w:rsid w:val="0003538E"/>
    <w:rsid w:val="00035E1F"/>
    <w:rsid w:val="000379A7"/>
    <w:rsid w:val="00040EB8"/>
    <w:rsid w:val="000418CA"/>
    <w:rsid w:val="0004255E"/>
    <w:rsid w:val="000465D5"/>
    <w:rsid w:val="00050F02"/>
    <w:rsid w:val="0005129B"/>
    <w:rsid w:val="00051724"/>
    <w:rsid w:val="0005449E"/>
    <w:rsid w:val="00054C7D"/>
    <w:rsid w:val="000557BD"/>
    <w:rsid w:val="00055938"/>
    <w:rsid w:val="00057B6D"/>
    <w:rsid w:val="000604EE"/>
    <w:rsid w:val="00061A7B"/>
    <w:rsid w:val="00062874"/>
    <w:rsid w:val="000658A6"/>
    <w:rsid w:val="00067898"/>
    <w:rsid w:val="00067DAD"/>
    <w:rsid w:val="00077A8F"/>
    <w:rsid w:val="00082C85"/>
    <w:rsid w:val="00082E86"/>
    <w:rsid w:val="00084B5B"/>
    <w:rsid w:val="0008654C"/>
    <w:rsid w:val="000870E9"/>
    <w:rsid w:val="000904ED"/>
    <w:rsid w:val="00091545"/>
    <w:rsid w:val="0009165E"/>
    <w:rsid w:val="0009434C"/>
    <w:rsid w:val="00096F4D"/>
    <w:rsid w:val="00096F84"/>
    <w:rsid w:val="000A0779"/>
    <w:rsid w:val="000A27A8"/>
    <w:rsid w:val="000A2B40"/>
    <w:rsid w:val="000A470B"/>
    <w:rsid w:val="000A49B9"/>
    <w:rsid w:val="000A59A8"/>
    <w:rsid w:val="000A59C0"/>
    <w:rsid w:val="000A5EB9"/>
    <w:rsid w:val="000A759E"/>
    <w:rsid w:val="000A78A9"/>
    <w:rsid w:val="000B1A90"/>
    <w:rsid w:val="000B2356"/>
    <w:rsid w:val="000B459D"/>
    <w:rsid w:val="000B51C0"/>
    <w:rsid w:val="000B577B"/>
    <w:rsid w:val="000B6FAC"/>
    <w:rsid w:val="000B70D9"/>
    <w:rsid w:val="000B73A1"/>
    <w:rsid w:val="000C0EB4"/>
    <w:rsid w:val="000C2133"/>
    <w:rsid w:val="000C2857"/>
    <w:rsid w:val="000C711B"/>
    <w:rsid w:val="000C75A8"/>
    <w:rsid w:val="000D1024"/>
    <w:rsid w:val="000D14CE"/>
    <w:rsid w:val="000D1D15"/>
    <w:rsid w:val="000D2431"/>
    <w:rsid w:val="000D3D8B"/>
    <w:rsid w:val="000D69F2"/>
    <w:rsid w:val="000D76B7"/>
    <w:rsid w:val="000D76D9"/>
    <w:rsid w:val="000E0EC6"/>
    <w:rsid w:val="000E1D93"/>
    <w:rsid w:val="000E223C"/>
    <w:rsid w:val="000E34D3"/>
    <w:rsid w:val="000E3954"/>
    <w:rsid w:val="000E3E52"/>
    <w:rsid w:val="000E542C"/>
    <w:rsid w:val="000E6582"/>
    <w:rsid w:val="000F0F9F"/>
    <w:rsid w:val="000F22C4"/>
    <w:rsid w:val="000F3F43"/>
    <w:rsid w:val="000F4F17"/>
    <w:rsid w:val="000F5614"/>
    <w:rsid w:val="000F58ED"/>
    <w:rsid w:val="000F5D13"/>
    <w:rsid w:val="001044AD"/>
    <w:rsid w:val="0010529E"/>
    <w:rsid w:val="00107BD3"/>
    <w:rsid w:val="0011022E"/>
    <w:rsid w:val="00112571"/>
    <w:rsid w:val="00113421"/>
    <w:rsid w:val="00113D5B"/>
    <w:rsid w:val="00113F8F"/>
    <w:rsid w:val="00114FCA"/>
    <w:rsid w:val="00115D2B"/>
    <w:rsid w:val="00121616"/>
    <w:rsid w:val="00121F1B"/>
    <w:rsid w:val="001236B5"/>
    <w:rsid w:val="00126FD7"/>
    <w:rsid w:val="00132D74"/>
    <w:rsid w:val="001349DB"/>
    <w:rsid w:val="00134B86"/>
    <w:rsid w:val="00135AEB"/>
    <w:rsid w:val="00136E58"/>
    <w:rsid w:val="00137A91"/>
    <w:rsid w:val="0014060A"/>
    <w:rsid w:val="001436C3"/>
    <w:rsid w:val="00144266"/>
    <w:rsid w:val="00144F8D"/>
    <w:rsid w:val="0014597C"/>
    <w:rsid w:val="00145E31"/>
    <w:rsid w:val="00147755"/>
    <w:rsid w:val="0015031A"/>
    <w:rsid w:val="00151BFE"/>
    <w:rsid w:val="001535C6"/>
    <w:rsid w:val="001547F9"/>
    <w:rsid w:val="00156688"/>
    <w:rsid w:val="00156F85"/>
    <w:rsid w:val="00160476"/>
    <w:rsid w:val="001607D8"/>
    <w:rsid w:val="00161325"/>
    <w:rsid w:val="00161401"/>
    <w:rsid w:val="00162612"/>
    <w:rsid w:val="001635F3"/>
    <w:rsid w:val="0016739C"/>
    <w:rsid w:val="00173602"/>
    <w:rsid w:val="00173FC9"/>
    <w:rsid w:val="00175CB7"/>
    <w:rsid w:val="0017666F"/>
    <w:rsid w:val="00176BB8"/>
    <w:rsid w:val="001800F9"/>
    <w:rsid w:val="00182B9C"/>
    <w:rsid w:val="00184427"/>
    <w:rsid w:val="00184681"/>
    <w:rsid w:val="00186BDD"/>
    <w:rsid w:val="00186FED"/>
    <w:rsid w:val="001875B1"/>
    <w:rsid w:val="0019022E"/>
    <w:rsid w:val="00191120"/>
    <w:rsid w:val="001913D3"/>
    <w:rsid w:val="0019173E"/>
    <w:rsid w:val="00193431"/>
    <w:rsid w:val="001965A3"/>
    <w:rsid w:val="001A2DCA"/>
    <w:rsid w:val="001A73B9"/>
    <w:rsid w:val="001B1EF6"/>
    <w:rsid w:val="001B2A35"/>
    <w:rsid w:val="001B339A"/>
    <w:rsid w:val="001B571B"/>
    <w:rsid w:val="001B5E52"/>
    <w:rsid w:val="001B60A6"/>
    <w:rsid w:val="001B7CD4"/>
    <w:rsid w:val="001C2971"/>
    <w:rsid w:val="001C650B"/>
    <w:rsid w:val="001C6D80"/>
    <w:rsid w:val="001C72B5"/>
    <w:rsid w:val="001C77FB"/>
    <w:rsid w:val="001D11AC"/>
    <w:rsid w:val="001D1845"/>
    <w:rsid w:val="001D2E7A"/>
    <w:rsid w:val="001D3992"/>
    <w:rsid w:val="001D4919"/>
    <w:rsid w:val="001D4A3E"/>
    <w:rsid w:val="001E1757"/>
    <w:rsid w:val="001E2C3B"/>
    <w:rsid w:val="001E32E5"/>
    <w:rsid w:val="001E3AEE"/>
    <w:rsid w:val="001E416D"/>
    <w:rsid w:val="001F2859"/>
    <w:rsid w:val="001F4EF8"/>
    <w:rsid w:val="001F574E"/>
    <w:rsid w:val="001F5AB1"/>
    <w:rsid w:val="001F73EA"/>
    <w:rsid w:val="00200579"/>
    <w:rsid w:val="00201337"/>
    <w:rsid w:val="00201579"/>
    <w:rsid w:val="002022EA"/>
    <w:rsid w:val="00202CB2"/>
    <w:rsid w:val="002044E9"/>
    <w:rsid w:val="00205B17"/>
    <w:rsid w:val="00205D9B"/>
    <w:rsid w:val="002115A6"/>
    <w:rsid w:val="002125F1"/>
    <w:rsid w:val="00213436"/>
    <w:rsid w:val="00214033"/>
    <w:rsid w:val="00214E91"/>
    <w:rsid w:val="002176C4"/>
    <w:rsid w:val="002204DA"/>
    <w:rsid w:val="0022371A"/>
    <w:rsid w:val="00224DAB"/>
    <w:rsid w:val="0022582A"/>
    <w:rsid w:val="002337E5"/>
    <w:rsid w:val="00236E1D"/>
    <w:rsid w:val="00237785"/>
    <w:rsid w:val="00237A2B"/>
    <w:rsid w:val="002406D3"/>
    <w:rsid w:val="00241919"/>
    <w:rsid w:val="00245365"/>
    <w:rsid w:val="00246546"/>
    <w:rsid w:val="002505E9"/>
    <w:rsid w:val="00250B84"/>
    <w:rsid w:val="00251FB9"/>
    <w:rsid w:val="002520AD"/>
    <w:rsid w:val="0025599F"/>
    <w:rsid w:val="00255FD9"/>
    <w:rsid w:val="0025660A"/>
    <w:rsid w:val="00257DF8"/>
    <w:rsid w:val="00257E4A"/>
    <w:rsid w:val="0026038D"/>
    <w:rsid w:val="002617BA"/>
    <w:rsid w:val="00261A58"/>
    <w:rsid w:val="00262E69"/>
    <w:rsid w:val="00263D78"/>
    <w:rsid w:val="002657BC"/>
    <w:rsid w:val="0027175D"/>
    <w:rsid w:val="0027279B"/>
    <w:rsid w:val="002735DD"/>
    <w:rsid w:val="00274B97"/>
    <w:rsid w:val="00277968"/>
    <w:rsid w:val="002856CB"/>
    <w:rsid w:val="00286250"/>
    <w:rsid w:val="00290597"/>
    <w:rsid w:val="00290909"/>
    <w:rsid w:val="00291EF8"/>
    <w:rsid w:val="00295210"/>
    <w:rsid w:val="00296AE1"/>
    <w:rsid w:val="002973B0"/>
    <w:rsid w:val="0029793F"/>
    <w:rsid w:val="002A1C42"/>
    <w:rsid w:val="002A4508"/>
    <w:rsid w:val="002A617C"/>
    <w:rsid w:val="002A71CF"/>
    <w:rsid w:val="002B01D2"/>
    <w:rsid w:val="002B10CE"/>
    <w:rsid w:val="002B3E9D"/>
    <w:rsid w:val="002B574E"/>
    <w:rsid w:val="002C1ACD"/>
    <w:rsid w:val="002C1E38"/>
    <w:rsid w:val="002C3C52"/>
    <w:rsid w:val="002C535E"/>
    <w:rsid w:val="002C5F42"/>
    <w:rsid w:val="002C605E"/>
    <w:rsid w:val="002C77F4"/>
    <w:rsid w:val="002D0869"/>
    <w:rsid w:val="002D4930"/>
    <w:rsid w:val="002D4A37"/>
    <w:rsid w:val="002D4BEE"/>
    <w:rsid w:val="002D5C94"/>
    <w:rsid w:val="002D6510"/>
    <w:rsid w:val="002D69D6"/>
    <w:rsid w:val="002D78FE"/>
    <w:rsid w:val="002D7D68"/>
    <w:rsid w:val="002E0E41"/>
    <w:rsid w:val="002E4993"/>
    <w:rsid w:val="002E560E"/>
    <w:rsid w:val="002E5BAC"/>
    <w:rsid w:val="002E6010"/>
    <w:rsid w:val="002E6A51"/>
    <w:rsid w:val="002E7635"/>
    <w:rsid w:val="002F0E85"/>
    <w:rsid w:val="002F2485"/>
    <w:rsid w:val="002F2576"/>
    <w:rsid w:val="002F265A"/>
    <w:rsid w:val="002F29E6"/>
    <w:rsid w:val="002F3B40"/>
    <w:rsid w:val="003032C4"/>
    <w:rsid w:val="0030413F"/>
    <w:rsid w:val="00304A13"/>
    <w:rsid w:val="00304A33"/>
    <w:rsid w:val="00305EFE"/>
    <w:rsid w:val="0031003F"/>
    <w:rsid w:val="0031068F"/>
    <w:rsid w:val="00311506"/>
    <w:rsid w:val="00313B4B"/>
    <w:rsid w:val="00313D13"/>
    <w:rsid w:val="00313D85"/>
    <w:rsid w:val="0031508E"/>
    <w:rsid w:val="003150F6"/>
    <w:rsid w:val="00315CE3"/>
    <w:rsid w:val="0031629B"/>
    <w:rsid w:val="00317F49"/>
    <w:rsid w:val="003251FE"/>
    <w:rsid w:val="00325D9A"/>
    <w:rsid w:val="00326BB4"/>
    <w:rsid w:val="003274DB"/>
    <w:rsid w:val="003276DE"/>
    <w:rsid w:val="00327FBF"/>
    <w:rsid w:val="003327BE"/>
    <w:rsid w:val="00332A7B"/>
    <w:rsid w:val="00332EE7"/>
    <w:rsid w:val="003343E0"/>
    <w:rsid w:val="00334A78"/>
    <w:rsid w:val="00335539"/>
    <w:rsid w:val="00335E40"/>
    <w:rsid w:val="00337696"/>
    <w:rsid w:val="00337DCB"/>
    <w:rsid w:val="00342491"/>
    <w:rsid w:val="00344408"/>
    <w:rsid w:val="00345724"/>
    <w:rsid w:val="00345E37"/>
    <w:rsid w:val="00346A15"/>
    <w:rsid w:val="00346AEC"/>
    <w:rsid w:val="00347F3E"/>
    <w:rsid w:val="00350A92"/>
    <w:rsid w:val="00350AF6"/>
    <w:rsid w:val="00350CC0"/>
    <w:rsid w:val="003515BF"/>
    <w:rsid w:val="003543FD"/>
    <w:rsid w:val="00354BAC"/>
    <w:rsid w:val="00356472"/>
    <w:rsid w:val="0036078E"/>
    <w:rsid w:val="003621C3"/>
    <w:rsid w:val="00362816"/>
    <w:rsid w:val="0036382D"/>
    <w:rsid w:val="00363AF1"/>
    <w:rsid w:val="003657BB"/>
    <w:rsid w:val="00365810"/>
    <w:rsid w:val="00370ACE"/>
    <w:rsid w:val="0037255B"/>
    <w:rsid w:val="0037286D"/>
    <w:rsid w:val="00374655"/>
    <w:rsid w:val="00377890"/>
    <w:rsid w:val="00380350"/>
    <w:rsid w:val="00380B4E"/>
    <w:rsid w:val="00380F88"/>
    <w:rsid w:val="003816E4"/>
    <w:rsid w:val="00381F7A"/>
    <w:rsid w:val="00382268"/>
    <w:rsid w:val="00382C28"/>
    <w:rsid w:val="00382D71"/>
    <w:rsid w:val="0038597C"/>
    <w:rsid w:val="0038767D"/>
    <w:rsid w:val="0039131E"/>
    <w:rsid w:val="00394DDC"/>
    <w:rsid w:val="00395E06"/>
    <w:rsid w:val="00396535"/>
    <w:rsid w:val="003A04A6"/>
    <w:rsid w:val="003A1409"/>
    <w:rsid w:val="003A2EBF"/>
    <w:rsid w:val="003A4658"/>
    <w:rsid w:val="003A51FE"/>
    <w:rsid w:val="003A6A32"/>
    <w:rsid w:val="003A7759"/>
    <w:rsid w:val="003A7F6E"/>
    <w:rsid w:val="003B03EA"/>
    <w:rsid w:val="003B345A"/>
    <w:rsid w:val="003B76F0"/>
    <w:rsid w:val="003B771B"/>
    <w:rsid w:val="003C138B"/>
    <w:rsid w:val="003C172F"/>
    <w:rsid w:val="003C3698"/>
    <w:rsid w:val="003C7C34"/>
    <w:rsid w:val="003D0F37"/>
    <w:rsid w:val="003D2A7A"/>
    <w:rsid w:val="003D3B40"/>
    <w:rsid w:val="003D5150"/>
    <w:rsid w:val="003D6614"/>
    <w:rsid w:val="003D78F7"/>
    <w:rsid w:val="003E0DB3"/>
    <w:rsid w:val="003E1065"/>
    <w:rsid w:val="003E4336"/>
    <w:rsid w:val="003F0BDC"/>
    <w:rsid w:val="003F1C3A"/>
    <w:rsid w:val="003F4319"/>
    <w:rsid w:val="003F44BB"/>
    <w:rsid w:val="003F4DE4"/>
    <w:rsid w:val="003F4E7D"/>
    <w:rsid w:val="003F70D2"/>
    <w:rsid w:val="003F7D4D"/>
    <w:rsid w:val="00404A55"/>
    <w:rsid w:val="00407871"/>
    <w:rsid w:val="00411697"/>
    <w:rsid w:val="004116BC"/>
    <w:rsid w:val="004124E8"/>
    <w:rsid w:val="00414698"/>
    <w:rsid w:val="004150A1"/>
    <w:rsid w:val="00415422"/>
    <w:rsid w:val="00415649"/>
    <w:rsid w:val="0041625C"/>
    <w:rsid w:val="004166D7"/>
    <w:rsid w:val="0042565E"/>
    <w:rsid w:val="00430629"/>
    <w:rsid w:val="0043150B"/>
    <w:rsid w:val="00432C05"/>
    <w:rsid w:val="00432EB6"/>
    <w:rsid w:val="004336CA"/>
    <w:rsid w:val="00436E2B"/>
    <w:rsid w:val="00440379"/>
    <w:rsid w:val="00441393"/>
    <w:rsid w:val="0044310D"/>
    <w:rsid w:val="004441F8"/>
    <w:rsid w:val="0044501F"/>
    <w:rsid w:val="00447B33"/>
    <w:rsid w:val="00447CF0"/>
    <w:rsid w:val="0045334D"/>
    <w:rsid w:val="00453C20"/>
    <w:rsid w:val="0045677C"/>
    <w:rsid w:val="00456DE1"/>
    <w:rsid w:val="00456E23"/>
    <w:rsid w:val="00456F10"/>
    <w:rsid w:val="00460D62"/>
    <w:rsid w:val="00461DDC"/>
    <w:rsid w:val="00462095"/>
    <w:rsid w:val="00463B48"/>
    <w:rsid w:val="0046464D"/>
    <w:rsid w:val="004662FC"/>
    <w:rsid w:val="00467E6A"/>
    <w:rsid w:val="00470124"/>
    <w:rsid w:val="00473B8C"/>
    <w:rsid w:val="00474746"/>
    <w:rsid w:val="0047624A"/>
    <w:rsid w:val="00476942"/>
    <w:rsid w:val="00477D62"/>
    <w:rsid w:val="00481C27"/>
    <w:rsid w:val="00483828"/>
    <w:rsid w:val="0048441C"/>
    <w:rsid w:val="004871A2"/>
    <w:rsid w:val="004908B8"/>
    <w:rsid w:val="00491244"/>
    <w:rsid w:val="00491B26"/>
    <w:rsid w:val="00492A8D"/>
    <w:rsid w:val="00493B3C"/>
    <w:rsid w:val="004944C8"/>
    <w:rsid w:val="00495DDA"/>
    <w:rsid w:val="004A0EBF"/>
    <w:rsid w:val="004A3751"/>
    <w:rsid w:val="004A4EC4"/>
    <w:rsid w:val="004B5415"/>
    <w:rsid w:val="004B5DBD"/>
    <w:rsid w:val="004B65D9"/>
    <w:rsid w:val="004B7210"/>
    <w:rsid w:val="004B744B"/>
    <w:rsid w:val="004B7810"/>
    <w:rsid w:val="004C0C7E"/>
    <w:rsid w:val="004C0E4B"/>
    <w:rsid w:val="004C5CCB"/>
    <w:rsid w:val="004D4109"/>
    <w:rsid w:val="004D6C87"/>
    <w:rsid w:val="004E062C"/>
    <w:rsid w:val="004E0BBB"/>
    <w:rsid w:val="004E1D57"/>
    <w:rsid w:val="004E2F16"/>
    <w:rsid w:val="004E3D03"/>
    <w:rsid w:val="004F26FF"/>
    <w:rsid w:val="004F2AA4"/>
    <w:rsid w:val="004F4AAE"/>
    <w:rsid w:val="004F5930"/>
    <w:rsid w:val="004F6196"/>
    <w:rsid w:val="004F6822"/>
    <w:rsid w:val="00500DF2"/>
    <w:rsid w:val="00502F34"/>
    <w:rsid w:val="00503044"/>
    <w:rsid w:val="005051B1"/>
    <w:rsid w:val="005120A1"/>
    <w:rsid w:val="0051495F"/>
    <w:rsid w:val="005165F0"/>
    <w:rsid w:val="005174AA"/>
    <w:rsid w:val="0052002F"/>
    <w:rsid w:val="005222AF"/>
    <w:rsid w:val="00523666"/>
    <w:rsid w:val="00525734"/>
    <w:rsid w:val="00525922"/>
    <w:rsid w:val="00526234"/>
    <w:rsid w:val="005270D2"/>
    <w:rsid w:val="005271B3"/>
    <w:rsid w:val="00534F34"/>
    <w:rsid w:val="0053692E"/>
    <w:rsid w:val="00536C1B"/>
    <w:rsid w:val="005378A6"/>
    <w:rsid w:val="005404CC"/>
    <w:rsid w:val="00540D36"/>
    <w:rsid w:val="00541ED1"/>
    <w:rsid w:val="005453DC"/>
    <w:rsid w:val="00547837"/>
    <w:rsid w:val="00551C89"/>
    <w:rsid w:val="005531D1"/>
    <w:rsid w:val="00553815"/>
    <w:rsid w:val="00553FE0"/>
    <w:rsid w:val="005542E1"/>
    <w:rsid w:val="00554424"/>
    <w:rsid w:val="00557434"/>
    <w:rsid w:val="0055777A"/>
    <w:rsid w:val="0056100C"/>
    <w:rsid w:val="005612AB"/>
    <w:rsid w:val="00561E99"/>
    <w:rsid w:val="00563D55"/>
    <w:rsid w:val="005641A2"/>
    <w:rsid w:val="00565EF6"/>
    <w:rsid w:val="005664F2"/>
    <w:rsid w:val="00567298"/>
    <w:rsid w:val="00572447"/>
    <w:rsid w:val="005724B6"/>
    <w:rsid w:val="0057306F"/>
    <w:rsid w:val="00574ADC"/>
    <w:rsid w:val="0057589F"/>
    <w:rsid w:val="00576178"/>
    <w:rsid w:val="005805D2"/>
    <w:rsid w:val="00581239"/>
    <w:rsid w:val="00581963"/>
    <w:rsid w:val="0058424D"/>
    <w:rsid w:val="005867DC"/>
    <w:rsid w:val="00586AEF"/>
    <w:rsid w:val="00586C48"/>
    <w:rsid w:val="00586C66"/>
    <w:rsid w:val="00592261"/>
    <w:rsid w:val="005926CA"/>
    <w:rsid w:val="00593EFC"/>
    <w:rsid w:val="00595415"/>
    <w:rsid w:val="00596CAB"/>
    <w:rsid w:val="00597652"/>
    <w:rsid w:val="005A0703"/>
    <w:rsid w:val="005A080B"/>
    <w:rsid w:val="005A0FCA"/>
    <w:rsid w:val="005A4C10"/>
    <w:rsid w:val="005A7081"/>
    <w:rsid w:val="005A72F5"/>
    <w:rsid w:val="005A7AEF"/>
    <w:rsid w:val="005B12A5"/>
    <w:rsid w:val="005B32CF"/>
    <w:rsid w:val="005B6050"/>
    <w:rsid w:val="005C161A"/>
    <w:rsid w:val="005C1BCB"/>
    <w:rsid w:val="005C2312"/>
    <w:rsid w:val="005C4735"/>
    <w:rsid w:val="005C5C63"/>
    <w:rsid w:val="005D03E9"/>
    <w:rsid w:val="005D304B"/>
    <w:rsid w:val="005D329D"/>
    <w:rsid w:val="005D3920"/>
    <w:rsid w:val="005D5489"/>
    <w:rsid w:val="005D6E5D"/>
    <w:rsid w:val="005E091A"/>
    <w:rsid w:val="005E116F"/>
    <w:rsid w:val="005E285F"/>
    <w:rsid w:val="005E3989"/>
    <w:rsid w:val="005E4659"/>
    <w:rsid w:val="005E52DE"/>
    <w:rsid w:val="005E5AB7"/>
    <w:rsid w:val="005E657A"/>
    <w:rsid w:val="005E6EA5"/>
    <w:rsid w:val="005E7063"/>
    <w:rsid w:val="005F09A5"/>
    <w:rsid w:val="005F116E"/>
    <w:rsid w:val="005F1314"/>
    <w:rsid w:val="005F1386"/>
    <w:rsid w:val="005F17C2"/>
    <w:rsid w:val="005F4BA4"/>
    <w:rsid w:val="005F4ECC"/>
    <w:rsid w:val="005F7025"/>
    <w:rsid w:val="005F71F1"/>
    <w:rsid w:val="00600C2B"/>
    <w:rsid w:val="00606A1F"/>
    <w:rsid w:val="00611711"/>
    <w:rsid w:val="00611BF0"/>
    <w:rsid w:val="006127AC"/>
    <w:rsid w:val="00612930"/>
    <w:rsid w:val="00617834"/>
    <w:rsid w:val="00621A47"/>
    <w:rsid w:val="00622C26"/>
    <w:rsid w:val="00623803"/>
    <w:rsid w:val="00624DBA"/>
    <w:rsid w:val="006304CF"/>
    <w:rsid w:val="00634A78"/>
    <w:rsid w:val="0063671A"/>
    <w:rsid w:val="006373AF"/>
    <w:rsid w:val="00640596"/>
    <w:rsid w:val="00641794"/>
    <w:rsid w:val="00642025"/>
    <w:rsid w:val="006427C1"/>
    <w:rsid w:val="00642ECC"/>
    <w:rsid w:val="00646AFD"/>
    <w:rsid w:val="00646E87"/>
    <w:rsid w:val="0064719F"/>
    <w:rsid w:val="0065107F"/>
    <w:rsid w:val="00657071"/>
    <w:rsid w:val="00661684"/>
    <w:rsid w:val="00661946"/>
    <w:rsid w:val="00664D43"/>
    <w:rsid w:val="00666061"/>
    <w:rsid w:val="00666380"/>
    <w:rsid w:val="00667424"/>
    <w:rsid w:val="00667792"/>
    <w:rsid w:val="00670776"/>
    <w:rsid w:val="006715E1"/>
    <w:rsid w:val="00671677"/>
    <w:rsid w:val="00672F66"/>
    <w:rsid w:val="006744D8"/>
    <w:rsid w:val="006750F2"/>
    <w:rsid w:val="006752D6"/>
    <w:rsid w:val="00675E02"/>
    <w:rsid w:val="00676980"/>
    <w:rsid w:val="006771ED"/>
    <w:rsid w:val="00677854"/>
    <w:rsid w:val="00683106"/>
    <w:rsid w:val="0068553C"/>
    <w:rsid w:val="00685F34"/>
    <w:rsid w:val="0068646F"/>
    <w:rsid w:val="0069043A"/>
    <w:rsid w:val="00693B1F"/>
    <w:rsid w:val="00695656"/>
    <w:rsid w:val="006973E6"/>
    <w:rsid w:val="006975A8"/>
    <w:rsid w:val="006A1012"/>
    <w:rsid w:val="006A3434"/>
    <w:rsid w:val="006A7DF5"/>
    <w:rsid w:val="006B0B7E"/>
    <w:rsid w:val="006B3E4C"/>
    <w:rsid w:val="006B54CC"/>
    <w:rsid w:val="006B5750"/>
    <w:rsid w:val="006B76D2"/>
    <w:rsid w:val="006C0517"/>
    <w:rsid w:val="006C1376"/>
    <w:rsid w:val="006C2431"/>
    <w:rsid w:val="006C48F9"/>
    <w:rsid w:val="006C5FF8"/>
    <w:rsid w:val="006D0F9C"/>
    <w:rsid w:val="006D17FD"/>
    <w:rsid w:val="006D264A"/>
    <w:rsid w:val="006D5317"/>
    <w:rsid w:val="006D567E"/>
    <w:rsid w:val="006E0E7D"/>
    <w:rsid w:val="006E10BF"/>
    <w:rsid w:val="006E79FE"/>
    <w:rsid w:val="006F1C14"/>
    <w:rsid w:val="006F4B80"/>
    <w:rsid w:val="00700130"/>
    <w:rsid w:val="00702C17"/>
    <w:rsid w:val="00703A6A"/>
    <w:rsid w:val="00703FE5"/>
    <w:rsid w:val="00722236"/>
    <w:rsid w:val="00723824"/>
    <w:rsid w:val="00724B0A"/>
    <w:rsid w:val="007252E9"/>
    <w:rsid w:val="00725CCA"/>
    <w:rsid w:val="0072737A"/>
    <w:rsid w:val="00727FFE"/>
    <w:rsid w:val="007311E7"/>
    <w:rsid w:val="00731DEE"/>
    <w:rsid w:val="00734BC6"/>
    <w:rsid w:val="0074084C"/>
    <w:rsid w:val="00741887"/>
    <w:rsid w:val="00742003"/>
    <w:rsid w:val="0074411B"/>
    <w:rsid w:val="007541D3"/>
    <w:rsid w:val="0075584B"/>
    <w:rsid w:val="00756B8D"/>
    <w:rsid w:val="007577D7"/>
    <w:rsid w:val="00760004"/>
    <w:rsid w:val="00760C32"/>
    <w:rsid w:val="007652AB"/>
    <w:rsid w:val="0076784E"/>
    <w:rsid w:val="00770F6D"/>
    <w:rsid w:val="007715E8"/>
    <w:rsid w:val="00773A35"/>
    <w:rsid w:val="00776004"/>
    <w:rsid w:val="007760AF"/>
    <w:rsid w:val="00777441"/>
    <w:rsid w:val="00777956"/>
    <w:rsid w:val="00777F83"/>
    <w:rsid w:val="007811C4"/>
    <w:rsid w:val="00783EB0"/>
    <w:rsid w:val="0078486B"/>
    <w:rsid w:val="0078486F"/>
    <w:rsid w:val="00785A39"/>
    <w:rsid w:val="00785B20"/>
    <w:rsid w:val="00787D8A"/>
    <w:rsid w:val="00790277"/>
    <w:rsid w:val="00791EBC"/>
    <w:rsid w:val="00793577"/>
    <w:rsid w:val="00795637"/>
    <w:rsid w:val="007A068C"/>
    <w:rsid w:val="007A07E8"/>
    <w:rsid w:val="007A446A"/>
    <w:rsid w:val="007A4FEF"/>
    <w:rsid w:val="007A53A6"/>
    <w:rsid w:val="007A6159"/>
    <w:rsid w:val="007B27E9"/>
    <w:rsid w:val="007B2C5B"/>
    <w:rsid w:val="007B2D11"/>
    <w:rsid w:val="007B3A8B"/>
    <w:rsid w:val="007B4994"/>
    <w:rsid w:val="007B5E2B"/>
    <w:rsid w:val="007B6700"/>
    <w:rsid w:val="007B6A93"/>
    <w:rsid w:val="007B7377"/>
    <w:rsid w:val="007B7BEC"/>
    <w:rsid w:val="007C0218"/>
    <w:rsid w:val="007C25BB"/>
    <w:rsid w:val="007D1805"/>
    <w:rsid w:val="007D2107"/>
    <w:rsid w:val="007D223A"/>
    <w:rsid w:val="007D3760"/>
    <w:rsid w:val="007D3A42"/>
    <w:rsid w:val="007D3D22"/>
    <w:rsid w:val="007D5895"/>
    <w:rsid w:val="007D6CF3"/>
    <w:rsid w:val="007D77AB"/>
    <w:rsid w:val="007E23AC"/>
    <w:rsid w:val="007E28D0"/>
    <w:rsid w:val="007E30DF"/>
    <w:rsid w:val="007F2C43"/>
    <w:rsid w:val="007F3679"/>
    <w:rsid w:val="007F7544"/>
    <w:rsid w:val="00800995"/>
    <w:rsid w:val="00803201"/>
    <w:rsid w:val="00804736"/>
    <w:rsid w:val="00804C82"/>
    <w:rsid w:val="00805282"/>
    <w:rsid w:val="0080602A"/>
    <w:rsid w:val="008069C5"/>
    <w:rsid w:val="0081117E"/>
    <w:rsid w:val="00816F79"/>
    <w:rsid w:val="008172F8"/>
    <w:rsid w:val="00820C2C"/>
    <w:rsid w:val="00821A7D"/>
    <w:rsid w:val="00824C79"/>
    <w:rsid w:val="00827301"/>
    <w:rsid w:val="00830829"/>
    <w:rsid w:val="0083101F"/>
    <w:rsid w:val="008310C9"/>
    <w:rsid w:val="008326B2"/>
    <w:rsid w:val="00834150"/>
    <w:rsid w:val="008357F2"/>
    <w:rsid w:val="00835BD5"/>
    <w:rsid w:val="00835EA0"/>
    <w:rsid w:val="00837AED"/>
    <w:rsid w:val="0084098D"/>
    <w:rsid w:val="00841504"/>
    <w:rsid w:val="008416E0"/>
    <w:rsid w:val="00841E7A"/>
    <w:rsid w:val="00842B85"/>
    <w:rsid w:val="00843779"/>
    <w:rsid w:val="00843CED"/>
    <w:rsid w:val="00844B35"/>
    <w:rsid w:val="0084610A"/>
    <w:rsid w:val="00846831"/>
    <w:rsid w:val="00846D0C"/>
    <w:rsid w:val="00846E39"/>
    <w:rsid w:val="008473F2"/>
    <w:rsid w:val="00847B32"/>
    <w:rsid w:val="00853A73"/>
    <w:rsid w:val="00854BCE"/>
    <w:rsid w:val="00857346"/>
    <w:rsid w:val="008603E0"/>
    <w:rsid w:val="008616E0"/>
    <w:rsid w:val="00865532"/>
    <w:rsid w:val="00866600"/>
    <w:rsid w:val="00867686"/>
    <w:rsid w:val="00872AF9"/>
    <w:rsid w:val="008737D3"/>
    <w:rsid w:val="00874179"/>
    <w:rsid w:val="008747E0"/>
    <w:rsid w:val="00876841"/>
    <w:rsid w:val="00882B3C"/>
    <w:rsid w:val="00882DE9"/>
    <w:rsid w:val="00886C21"/>
    <w:rsid w:val="0088783D"/>
    <w:rsid w:val="00887BB9"/>
    <w:rsid w:val="00894316"/>
    <w:rsid w:val="008972C3"/>
    <w:rsid w:val="008A28D9"/>
    <w:rsid w:val="008A2D71"/>
    <w:rsid w:val="008A30BA"/>
    <w:rsid w:val="008A52DC"/>
    <w:rsid w:val="008A5435"/>
    <w:rsid w:val="008A61A5"/>
    <w:rsid w:val="008B0EAB"/>
    <w:rsid w:val="008B1E74"/>
    <w:rsid w:val="008B4283"/>
    <w:rsid w:val="008B62E0"/>
    <w:rsid w:val="008B7085"/>
    <w:rsid w:val="008C2A0C"/>
    <w:rsid w:val="008C2AA4"/>
    <w:rsid w:val="008C33B5"/>
    <w:rsid w:val="008C3A72"/>
    <w:rsid w:val="008C46F4"/>
    <w:rsid w:val="008C4A94"/>
    <w:rsid w:val="008C64D2"/>
    <w:rsid w:val="008C685D"/>
    <w:rsid w:val="008C6969"/>
    <w:rsid w:val="008D45D2"/>
    <w:rsid w:val="008D5CCD"/>
    <w:rsid w:val="008E1D70"/>
    <w:rsid w:val="008E1F69"/>
    <w:rsid w:val="008E2941"/>
    <w:rsid w:val="008E5BD6"/>
    <w:rsid w:val="008E76B1"/>
    <w:rsid w:val="008F33E4"/>
    <w:rsid w:val="008F34F4"/>
    <w:rsid w:val="008F38BB"/>
    <w:rsid w:val="008F57D8"/>
    <w:rsid w:val="00901A05"/>
    <w:rsid w:val="009027AD"/>
    <w:rsid w:val="00902818"/>
    <w:rsid w:val="00902834"/>
    <w:rsid w:val="00910F3B"/>
    <w:rsid w:val="009110DD"/>
    <w:rsid w:val="00913056"/>
    <w:rsid w:val="00914AC7"/>
    <w:rsid w:val="00914E26"/>
    <w:rsid w:val="0091590F"/>
    <w:rsid w:val="009217F2"/>
    <w:rsid w:val="0092327C"/>
    <w:rsid w:val="00923B4D"/>
    <w:rsid w:val="00925012"/>
    <w:rsid w:val="0092540C"/>
    <w:rsid w:val="00925B39"/>
    <w:rsid w:val="00925E0F"/>
    <w:rsid w:val="009261AF"/>
    <w:rsid w:val="00931A57"/>
    <w:rsid w:val="00933EE0"/>
    <w:rsid w:val="0093492E"/>
    <w:rsid w:val="00935D23"/>
    <w:rsid w:val="009414E6"/>
    <w:rsid w:val="00942EAD"/>
    <w:rsid w:val="00946173"/>
    <w:rsid w:val="0094666D"/>
    <w:rsid w:val="00947A3F"/>
    <w:rsid w:val="00950900"/>
    <w:rsid w:val="00950B15"/>
    <w:rsid w:val="009522EF"/>
    <w:rsid w:val="00952CCB"/>
    <w:rsid w:val="0095450F"/>
    <w:rsid w:val="00956901"/>
    <w:rsid w:val="009579D5"/>
    <w:rsid w:val="0096203C"/>
    <w:rsid w:val="00962AE0"/>
    <w:rsid w:val="00962EC1"/>
    <w:rsid w:val="009630F5"/>
    <w:rsid w:val="00963DC4"/>
    <w:rsid w:val="009656B9"/>
    <w:rsid w:val="0096631C"/>
    <w:rsid w:val="00967DD9"/>
    <w:rsid w:val="00967E43"/>
    <w:rsid w:val="00970E06"/>
    <w:rsid w:val="00971591"/>
    <w:rsid w:val="00971B08"/>
    <w:rsid w:val="009727CB"/>
    <w:rsid w:val="00972F1C"/>
    <w:rsid w:val="00974511"/>
    <w:rsid w:val="00974564"/>
    <w:rsid w:val="00974B53"/>
    <w:rsid w:val="00974E99"/>
    <w:rsid w:val="009764FA"/>
    <w:rsid w:val="0098007B"/>
    <w:rsid w:val="00980192"/>
    <w:rsid w:val="00980799"/>
    <w:rsid w:val="009812B5"/>
    <w:rsid w:val="00982A22"/>
    <w:rsid w:val="009830CC"/>
    <w:rsid w:val="00983287"/>
    <w:rsid w:val="00986A69"/>
    <w:rsid w:val="00994D97"/>
    <w:rsid w:val="009959C0"/>
    <w:rsid w:val="0099752C"/>
    <w:rsid w:val="009A05CB"/>
    <w:rsid w:val="009A07B7"/>
    <w:rsid w:val="009B0C65"/>
    <w:rsid w:val="009B1545"/>
    <w:rsid w:val="009B18A7"/>
    <w:rsid w:val="009B372E"/>
    <w:rsid w:val="009B417B"/>
    <w:rsid w:val="009B492C"/>
    <w:rsid w:val="009B5023"/>
    <w:rsid w:val="009B6582"/>
    <w:rsid w:val="009B785E"/>
    <w:rsid w:val="009C26F8"/>
    <w:rsid w:val="009C387B"/>
    <w:rsid w:val="009C3EB2"/>
    <w:rsid w:val="009C609E"/>
    <w:rsid w:val="009C6984"/>
    <w:rsid w:val="009D05FC"/>
    <w:rsid w:val="009D25B8"/>
    <w:rsid w:val="009D26AB"/>
    <w:rsid w:val="009D6B98"/>
    <w:rsid w:val="009E075B"/>
    <w:rsid w:val="009E16EC"/>
    <w:rsid w:val="009E1F25"/>
    <w:rsid w:val="009E364F"/>
    <w:rsid w:val="009E433C"/>
    <w:rsid w:val="009E4A4D"/>
    <w:rsid w:val="009E575A"/>
    <w:rsid w:val="009E6578"/>
    <w:rsid w:val="009F081F"/>
    <w:rsid w:val="009F2B58"/>
    <w:rsid w:val="009F4A19"/>
    <w:rsid w:val="00A06A0E"/>
    <w:rsid w:val="00A06A3D"/>
    <w:rsid w:val="00A07CE4"/>
    <w:rsid w:val="00A10EBA"/>
    <w:rsid w:val="00A11128"/>
    <w:rsid w:val="00A1168D"/>
    <w:rsid w:val="00A13E56"/>
    <w:rsid w:val="00A144AB"/>
    <w:rsid w:val="00A15050"/>
    <w:rsid w:val="00A17417"/>
    <w:rsid w:val="00A179F2"/>
    <w:rsid w:val="00A216C6"/>
    <w:rsid w:val="00A227BF"/>
    <w:rsid w:val="00A23CAC"/>
    <w:rsid w:val="00A24838"/>
    <w:rsid w:val="00A25873"/>
    <w:rsid w:val="00A2743E"/>
    <w:rsid w:val="00A3074A"/>
    <w:rsid w:val="00A30C33"/>
    <w:rsid w:val="00A32CC8"/>
    <w:rsid w:val="00A37755"/>
    <w:rsid w:val="00A4074B"/>
    <w:rsid w:val="00A42D55"/>
    <w:rsid w:val="00A4308C"/>
    <w:rsid w:val="00A43432"/>
    <w:rsid w:val="00A44836"/>
    <w:rsid w:val="00A44A94"/>
    <w:rsid w:val="00A477E0"/>
    <w:rsid w:val="00A503CC"/>
    <w:rsid w:val="00A524B5"/>
    <w:rsid w:val="00A53E1D"/>
    <w:rsid w:val="00A549B3"/>
    <w:rsid w:val="00A56184"/>
    <w:rsid w:val="00A66081"/>
    <w:rsid w:val="00A67954"/>
    <w:rsid w:val="00A700C8"/>
    <w:rsid w:val="00A72893"/>
    <w:rsid w:val="00A72ED7"/>
    <w:rsid w:val="00A738A8"/>
    <w:rsid w:val="00A800A9"/>
    <w:rsid w:val="00A8083F"/>
    <w:rsid w:val="00A80E6A"/>
    <w:rsid w:val="00A811DA"/>
    <w:rsid w:val="00A820EB"/>
    <w:rsid w:val="00A8271F"/>
    <w:rsid w:val="00A83FF2"/>
    <w:rsid w:val="00A86343"/>
    <w:rsid w:val="00A865AC"/>
    <w:rsid w:val="00A87080"/>
    <w:rsid w:val="00A90AAC"/>
    <w:rsid w:val="00A90D86"/>
    <w:rsid w:val="00A91DBA"/>
    <w:rsid w:val="00A93778"/>
    <w:rsid w:val="00A9632F"/>
    <w:rsid w:val="00A97484"/>
    <w:rsid w:val="00A97900"/>
    <w:rsid w:val="00AA09CD"/>
    <w:rsid w:val="00AA0FAE"/>
    <w:rsid w:val="00AA1B91"/>
    <w:rsid w:val="00AA1D7A"/>
    <w:rsid w:val="00AA27EB"/>
    <w:rsid w:val="00AA3450"/>
    <w:rsid w:val="00AA3E01"/>
    <w:rsid w:val="00AA5F11"/>
    <w:rsid w:val="00AB0BFA"/>
    <w:rsid w:val="00AB2C66"/>
    <w:rsid w:val="00AB48FD"/>
    <w:rsid w:val="00AB76B7"/>
    <w:rsid w:val="00AC33A2"/>
    <w:rsid w:val="00AC583D"/>
    <w:rsid w:val="00AD12E6"/>
    <w:rsid w:val="00AD38F7"/>
    <w:rsid w:val="00AE4030"/>
    <w:rsid w:val="00AE65F1"/>
    <w:rsid w:val="00AE6BB4"/>
    <w:rsid w:val="00AE7434"/>
    <w:rsid w:val="00AE74AD"/>
    <w:rsid w:val="00AF159C"/>
    <w:rsid w:val="00AF7451"/>
    <w:rsid w:val="00B007F2"/>
    <w:rsid w:val="00B00888"/>
    <w:rsid w:val="00B01873"/>
    <w:rsid w:val="00B0572F"/>
    <w:rsid w:val="00B074AB"/>
    <w:rsid w:val="00B07717"/>
    <w:rsid w:val="00B12D11"/>
    <w:rsid w:val="00B13AC5"/>
    <w:rsid w:val="00B16334"/>
    <w:rsid w:val="00B17253"/>
    <w:rsid w:val="00B23900"/>
    <w:rsid w:val="00B250D6"/>
    <w:rsid w:val="00B2583D"/>
    <w:rsid w:val="00B26177"/>
    <w:rsid w:val="00B26A2D"/>
    <w:rsid w:val="00B30709"/>
    <w:rsid w:val="00B31A41"/>
    <w:rsid w:val="00B40199"/>
    <w:rsid w:val="00B40EB6"/>
    <w:rsid w:val="00B4121E"/>
    <w:rsid w:val="00B43983"/>
    <w:rsid w:val="00B442A9"/>
    <w:rsid w:val="00B453D3"/>
    <w:rsid w:val="00B45400"/>
    <w:rsid w:val="00B502FF"/>
    <w:rsid w:val="00B50520"/>
    <w:rsid w:val="00B50B90"/>
    <w:rsid w:val="00B50E28"/>
    <w:rsid w:val="00B52966"/>
    <w:rsid w:val="00B55ACF"/>
    <w:rsid w:val="00B56A75"/>
    <w:rsid w:val="00B6066D"/>
    <w:rsid w:val="00B621CA"/>
    <w:rsid w:val="00B643DF"/>
    <w:rsid w:val="00B65300"/>
    <w:rsid w:val="00B658B7"/>
    <w:rsid w:val="00B67422"/>
    <w:rsid w:val="00B70796"/>
    <w:rsid w:val="00B70906"/>
    <w:rsid w:val="00B70B31"/>
    <w:rsid w:val="00B70BD4"/>
    <w:rsid w:val="00B712CA"/>
    <w:rsid w:val="00B73463"/>
    <w:rsid w:val="00B75110"/>
    <w:rsid w:val="00B90123"/>
    <w:rsid w:val="00B9016D"/>
    <w:rsid w:val="00B9018A"/>
    <w:rsid w:val="00B91613"/>
    <w:rsid w:val="00B92476"/>
    <w:rsid w:val="00B96716"/>
    <w:rsid w:val="00B97FFD"/>
    <w:rsid w:val="00BA0F98"/>
    <w:rsid w:val="00BA1517"/>
    <w:rsid w:val="00BA1C02"/>
    <w:rsid w:val="00BA4E39"/>
    <w:rsid w:val="00BA67FD"/>
    <w:rsid w:val="00BA77AC"/>
    <w:rsid w:val="00BA7C48"/>
    <w:rsid w:val="00BC1CB1"/>
    <w:rsid w:val="00BC251F"/>
    <w:rsid w:val="00BC27F6"/>
    <w:rsid w:val="00BC39F4"/>
    <w:rsid w:val="00BC7FE0"/>
    <w:rsid w:val="00BD150C"/>
    <w:rsid w:val="00BD1587"/>
    <w:rsid w:val="00BD2019"/>
    <w:rsid w:val="00BD439D"/>
    <w:rsid w:val="00BD6A20"/>
    <w:rsid w:val="00BD7EE1"/>
    <w:rsid w:val="00BE1453"/>
    <w:rsid w:val="00BE2D40"/>
    <w:rsid w:val="00BE48B0"/>
    <w:rsid w:val="00BE5568"/>
    <w:rsid w:val="00BE5764"/>
    <w:rsid w:val="00BE6069"/>
    <w:rsid w:val="00BF0824"/>
    <w:rsid w:val="00BF1358"/>
    <w:rsid w:val="00BF5EB1"/>
    <w:rsid w:val="00BF652D"/>
    <w:rsid w:val="00C0106D"/>
    <w:rsid w:val="00C01B7E"/>
    <w:rsid w:val="00C02201"/>
    <w:rsid w:val="00C02FFF"/>
    <w:rsid w:val="00C035F1"/>
    <w:rsid w:val="00C06E45"/>
    <w:rsid w:val="00C07E82"/>
    <w:rsid w:val="00C07F52"/>
    <w:rsid w:val="00C111E5"/>
    <w:rsid w:val="00C1208D"/>
    <w:rsid w:val="00C12899"/>
    <w:rsid w:val="00C130C5"/>
    <w:rsid w:val="00C133BE"/>
    <w:rsid w:val="00C1400A"/>
    <w:rsid w:val="00C16061"/>
    <w:rsid w:val="00C222B4"/>
    <w:rsid w:val="00C262E4"/>
    <w:rsid w:val="00C2743C"/>
    <w:rsid w:val="00C33E20"/>
    <w:rsid w:val="00C35CF6"/>
    <w:rsid w:val="00C3725B"/>
    <w:rsid w:val="00C401B7"/>
    <w:rsid w:val="00C4053D"/>
    <w:rsid w:val="00C41110"/>
    <w:rsid w:val="00C4208F"/>
    <w:rsid w:val="00C43BD6"/>
    <w:rsid w:val="00C44E7F"/>
    <w:rsid w:val="00C45309"/>
    <w:rsid w:val="00C45421"/>
    <w:rsid w:val="00C46538"/>
    <w:rsid w:val="00C473B5"/>
    <w:rsid w:val="00C522BE"/>
    <w:rsid w:val="00C52413"/>
    <w:rsid w:val="00C5244D"/>
    <w:rsid w:val="00C52700"/>
    <w:rsid w:val="00C533EC"/>
    <w:rsid w:val="00C5470E"/>
    <w:rsid w:val="00C55EFB"/>
    <w:rsid w:val="00C55FE8"/>
    <w:rsid w:val="00C56585"/>
    <w:rsid w:val="00C56B3F"/>
    <w:rsid w:val="00C601FD"/>
    <w:rsid w:val="00C61CC1"/>
    <w:rsid w:val="00C62DF5"/>
    <w:rsid w:val="00C646D1"/>
    <w:rsid w:val="00C65492"/>
    <w:rsid w:val="00C65C4C"/>
    <w:rsid w:val="00C66B9B"/>
    <w:rsid w:val="00C676EA"/>
    <w:rsid w:val="00C67C67"/>
    <w:rsid w:val="00C67F96"/>
    <w:rsid w:val="00C7022C"/>
    <w:rsid w:val="00C71032"/>
    <w:rsid w:val="00C716E5"/>
    <w:rsid w:val="00C773D9"/>
    <w:rsid w:val="00C80307"/>
    <w:rsid w:val="00C80919"/>
    <w:rsid w:val="00C80ACE"/>
    <w:rsid w:val="00C80B0C"/>
    <w:rsid w:val="00C81162"/>
    <w:rsid w:val="00C8257F"/>
    <w:rsid w:val="00C82C01"/>
    <w:rsid w:val="00C82EC7"/>
    <w:rsid w:val="00C83258"/>
    <w:rsid w:val="00C83666"/>
    <w:rsid w:val="00C843AC"/>
    <w:rsid w:val="00C870B5"/>
    <w:rsid w:val="00C907DF"/>
    <w:rsid w:val="00C91630"/>
    <w:rsid w:val="00C94BE9"/>
    <w:rsid w:val="00C9558A"/>
    <w:rsid w:val="00C966EB"/>
    <w:rsid w:val="00CA004F"/>
    <w:rsid w:val="00CA04B1"/>
    <w:rsid w:val="00CA2DFC"/>
    <w:rsid w:val="00CA3E24"/>
    <w:rsid w:val="00CA4EC9"/>
    <w:rsid w:val="00CB03D4"/>
    <w:rsid w:val="00CB0617"/>
    <w:rsid w:val="00CB137B"/>
    <w:rsid w:val="00CB1D11"/>
    <w:rsid w:val="00CB4922"/>
    <w:rsid w:val="00CB59F3"/>
    <w:rsid w:val="00CB7D0F"/>
    <w:rsid w:val="00CC35EF"/>
    <w:rsid w:val="00CC502A"/>
    <w:rsid w:val="00CC5048"/>
    <w:rsid w:val="00CC56EF"/>
    <w:rsid w:val="00CC6246"/>
    <w:rsid w:val="00CD0232"/>
    <w:rsid w:val="00CD6DB4"/>
    <w:rsid w:val="00CE5E46"/>
    <w:rsid w:val="00CF10E3"/>
    <w:rsid w:val="00CF3F84"/>
    <w:rsid w:val="00CF49CC"/>
    <w:rsid w:val="00CF4C02"/>
    <w:rsid w:val="00CF608F"/>
    <w:rsid w:val="00D037C6"/>
    <w:rsid w:val="00D03A27"/>
    <w:rsid w:val="00D04F0B"/>
    <w:rsid w:val="00D062BA"/>
    <w:rsid w:val="00D120AF"/>
    <w:rsid w:val="00D14277"/>
    <w:rsid w:val="00D1463A"/>
    <w:rsid w:val="00D15F11"/>
    <w:rsid w:val="00D17254"/>
    <w:rsid w:val="00D20272"/>
    <w:rsid w:val="00D252C9"/>
    <w:rsid w:val="00D26004"/>
    <w:rsid w:val="00D26CFD"/>
    <w:rsid w:val="00D270FA"/>
    <w:rsid w:val="00D3021C"/>
    <w:rsid w:val="00D32DDF"/>
    <w:rsid w:val="00D3355C"/>
    <w:rsid w:val="00D36206"/>
    <w:rsid w:val="00D36E93"/>
    <w:rsid w:val="00D3700C"/>
    <w:rsid w:val="00D41940"/>
    <w:rsid w:val="00D428FD"/>
    <w:rsid w:val="00D5696C"/>
    <w:rsid w:val="00D603BF"/>
    <w:rsid w:val="00D61CC1"/>
    <w:rsid w:val="00D6208F"/>
    <w:rsid w:val="00D625C3"/>
    <w:rsid w:val="00D62BD8"/>
    <w:rsid w:val="00D63359"/>
    <w:rsid w:val="00D638E0"/>
    <w:rsid w:val="00D653B1"/>
    <w:rsid w:val="00D656A2"/>
    <w:rsid w:val="00D65756"/>
    <w:rsid w:val="00D71E74"/>
    <w:rsid w:val="00D73633"/>
    <w:rsid w:val="00D740A5"/>
    <w:rsid w:val="00D74AE1"/>
    <w:rsid w:val="00D75D42"/>
    <w:rsid w:val="00D80A15"/>
    <w:rsid w:val="00D80B20"/>
    <w:rsid w:val="00D823A0"/>
    <w:rsid w:val="00D83AB5"/>
    <w:rsid w:val="00D865A8"/>
    <w:rsid w:val="00D87D79"/>
    <w:rsid w:val="00D90107"/>
    <w:rsid w:val="00D9012A"/>
    <w:rsid w:val="00D92A67"/>
    <w:rsid w:val="00D92C2D"/>
    <w:rsid w:val="00D92CAE"/>
    <w:rsid w:val="00D9361E"/>
    <w:rsid w:val="00D9373B"/>
    <w:rsid w:val="00D94F38"/>
    <w:rsid w:val="00D96476"/>
    <w:rsid w:val="00D96F91"/>
    <w:rsid w:val="00DA005A"/>
    <w:rsid w:val="00DA1369"/>
    <w:rsid w:val="00DA17CD"/>
    <w:rsid w:val="00DA4F25"/>
    <w:rsid w:val="00DA539E"/>
    <w:rsid w:val="00DB142A"/>
    <w:rsid w:val="00DB16F4"/>
    <w:rsid w:val="00DB25B3"/>
    <w:rsid w:val="00DB4A1F"/>
    <w:rsid w:val="00DB5E80"/>
    <w:rsid w:val="00DC1C10"/>
    <w:rsid w:val="00DC5D88"/>
    <w:rsid w:val="00DC6F92"/>
    <w:rsid w:val="00DD14B6"/>
    <w:rsid w:val="00DD60F2"/>
    <w:rsid w:val="00DD69FB"/>
    <w:rsid w:val="00DE0893"/>
    <w:rsid w:val="00DE1306"/>
    <w:rsid w:val="00DE2814"/>
    <w:rsid w:val="00DE6796"/>
    <w:rsid w:val="00DF247D"/>
    <w:rsid w:val="00DF41B2"/>
    <w:rsid w:val="00DF4661"/>
    <w:rsid w:val="00DF47E2"/>
    <w:rsid w:val="00DF6FB5"/>
    <w:rsid w:val="00DF76E9"/>
    <w:rsid w:val="00DF7C3A"/>
    <w:rsid w:val="00E01272"/>
    <w:rsid w:val="00E02663"/>
    <w:rsid w:val="00E03067"/>
    <w:rsid w:val="00E03814"/>
    <w:rsid w:val="00E03846"/>
    <w:rsid w:val="00E03A07"/>
    <w:rsid w:val="00E0559C"/>
    <w:rsid w:val="00E06421"/>
    <w:rsid w:val="00E10BDB"/>
    <w:rsid w:val="00E13CC9"/>
    <w:rsid w:val="00E14C35"/>
    <w:rsid w:val="00E15B00"/>
    <w:rsid w:val="00E16EB4"/>
    <w:rsid w:val="00E202B6"/>
    <w:rsid w:val="00E20A7D"/>
    <w:rsid w:val="00E21A27"/>
    <w:rsid w:val="00E22643"/>
    <w:rsid w:val="00E24088"/>
    <w:rsid w:val="00E2560E"/>
    <w:rsid w:val="00E27A2F"/>
    <w:rsid w:val="00E27E9D"/>
    <w:rsid w:val="00E3036D"/>
    <w:rsid w:val="00E30A98"/>
    <w:rsid w:val="00E31AFB"/>
    <w:rsid w:val="00E32046"/>
    <w:rsid w:val="00E330FD"/>
    <w:rsid w:val="00E409B6"/>
    <w:rsid w:val="00E42A94"/>
    <w:rsid w:val="00E43504"/>
    <w:rsid w:val="00E458BF"/>
    <w:rsid w:val="00E47285"/>
    <w:rsid w:val="00E478A7"/>
    <w:rsid w:val="00E5035D"/>
    <w:rsid w:val="00E51C33"/>
    <w:rsid w:val="00E54676"/>
    <w:rsid w:val="00E54AD5"/>
    <w:rsid w:val="00E54BFB"/>
    <w:rsid w:val="00E54CD7"/>
    <w:rsid w:val="00E706E7"/>
    <w:rsid w:val="00E71567"/>
    <w:rsid w:val="00E736BF"/>
    <w:rsid w:val="00E73FE4"/>
    <w:rsid w:val="00E76440"/>
    <w:rsid w:val="00E76B2C"/>
    <w:rsid w:val="00E77587"/>
    <w:rsid w:val="00E81378"/>
    <w:rsid w:val="00E818AD"/>
    <w:rsid w:val="00E835F3"/>
    <w:rsid w:val="00E84229"/>
    <w:rsid w:val="00E843F0"/>
    <w:rsid w:val="00E84965"/>
    <w:rsid w:val="00E86147"/>
    <w:rsid w:val="00E86C75"/>
    <w:rsid w:val="00E877DC"/>
    <w:rsid w:val="00E90E4E"/>
    <w:rsid w:val="00E92EA8"/>
    <w:rsid w:val="00E9391E"/>
    <w:rsid w:val="00E941CE"/>
    <w:rsid w:val="00E944E2"/>
    <w:rsid w:val="00E9610C"/>
    <w:rsid w:val="00EA1052"/>
    <w:rsid w:val="00EA218F"/>
    <w:rsid w:val="00EA2B61"/>
    <w:rsid w:val="00EA4F29"/>
    <w:rsid w:val="00EA5B27"/>
    <w:rsid w:val="00EA5F83"/>
    <w:rsid w:val="00EA6F9D"/>
    <w:rsid w:val="00EA7987"/>
    <w:rsid w:val="00EB2273"/>
    <w:rsid w:val="00EB6C62"/>
    <w:rsid w:val="00EB6F3C"/>
    <w:rsid w:val="00EB7133"/>
    <w:rsid w:val="00EB7650"/>
    <w:rsid w:val="00EC0CF9"/>
    <w:rsid w:val="00EC1E2C"/>
    <w:rsid w:val="00EC254E"/>
    <w:rsid w:val="00EC2B9A"/>
    <w:rsid w:val="00EC319D"/>
    <w:rsid w:val="00EC3579"/>
    <w:rsid w:val="00EC3723"/>
    <w:rsid w:val="00EC568A"/>
    <w:rsid w:val="00EC7C87"/>
    <w:rsid w:val="00ED030E"/>
    <w:rsid w:val="00ED2672"/>
    <w:rsid w:val="00ED27F9"/>
    <w:rsid w:val="00ED2A8D"/>
    <w:rsid w:val="00ED3784"/>
    <w:rsid w:val="00ED4450"/>
    <w:rsid w:val="00ED7692"/>
    <w:rsid w:val="00EE0C25"/>
    <w:rsid w:val="00EE0F90"/>
    <w:rsid w:val="00EE2455"/>
    <w:rsid w:val="00EE2F17"/>
    <w:rsid w:val="00EE54CB"/>
    <w:rsid w:val="00EE6424"/>
    <w:rsid w:val="00EF0C76"/>
    <w:rsid w:val="00EF1936"/>
    <w:rsid w:val="00EF1C54"/>
    <w:rsid w:val="00EF404B"/>
    <w:rsid w:val="00F00376"/>
    <w:rsid w:val="00F01F0C"/>
    <w:rsid w:val="00F02A5A"/>
    <w:rsid w:val="00F06ECB"/>
    <w:rsid w:val="00F1078D"/>
    <w:rsid w:val="00F11368"/>
    <w:rsid w:val="00F1154E"/>
    <w:rsid w:val="00F11764"/>
    <w:rsid w:val="00F118B2"/>
    <w:rsid w:val="00F11DA6"/>
    <w:rsid w:val="00F157E2"/>
    <w:rsid w:val="00F15A3F"/>
    <w:rsid w:val="00F1663F"/>
    <w:rsid w:val="00F16C7D"/>
    <w:rsid w:val="00F21960"/>
    <w:rsid w:val="00F23723"/>
    <w:rsid w:val="00F259E2"/>
    <w:rsid w:val="00F26B94"/>
    <w:rsid w:val="00F30155"/>
    <w:rsid w:val="00F30739"/>
    <w:rsid w:val="00F30B99"/>
    <w:rsid w:val="00F31639"/>
    <w:rsid w:val="00F32C74"/>
    <w:rsid w:val="00F346A3"/>
    <w:rsid w:val="00F3574D"/>
    <w:rsid w:val="00F36651"/>
    <w:rsid w:val="00F3770C"/>
    <w:rsid w:val="00F404B9"/>
    <w:rsid w:val="00F40DC3"/>
    <w:rsid w:val="00F41F0B"/>
    <w:rsid w:val="00F42090"/>
    <w:rsid w:val="00F50222"/>
    <w:rsid w:val="00F5051F"/>
    <w:rsid w:val="00F51D98"/>
    <w:rsid w:val="00F52277"/>
    <w:rsid w:val="00F527AC"/>
    <w:rsid w:val="00F53A2F"/>
    <w:rsid w:val="00F5503F"/>
    <w:rsid w:val="00F55AD7"/>
    <w:rsid w:val="00F55CEA"/>
    <w:rsid w:val="00F61D83"/>
    <w:rsid w:val="00F628DA"/>
    <w:rsid w:val="00F636EF"/>
    <w:rsid w:val="00F6480C"/>
    <w:rsid w:val="00F64BE0"/>
    <w:rsid w:val="00F65DD1"/>
    <w:rsid w:val="00F66E47"/>
    <w:rsid w:val="00F707B3"/>
    <w:rsid w:val="00F71135"/>
    <w:rsid w:val="00F71E5B"/>
    <w:rsid w:val="00F730DC"/>
    <w:rsid w:val="00F741EE"/>
    <w:rsid w:val="00F74309"/>
    <w:rsid w:val="00F762DE"/>
    <w:rsid w:val="00F77706"/>
    <w:rsid w:val="00F828E7"/>
    <w:rsid w:val="00F82C35"/>
    <w:rsid w:val="00F83068"/>
    <w:rsid w:val="00F85647"/>
    <w:rsid w:val="00F90461"/>
    <w:rsid w:val="00F91B03"/>
    <w:rsid w:val="00F925ED"/>
    <w:rsid w:val="00F96B69"/>
    <w:rsid w:val="00FA06B2"/>
    <w:rsid w:val="00FA242F"/>
    <w:rsid w:val="00FA370D"/>
    <w:rsid w:val="00FA5F89"/>
    <w:rsid w:val="00FA66F1"/>
    <w:rsid w:val="00FB330D"/>
    <w:rsid w:val="00FB5308"/>
    <w:rsid w:val="00FB5647"/>
    <w:rsid w:val="00FC378B"/>
    <w:rsid w:val="00FC3977"/>
    <w:rsid w:val="00FC4AFE"/>
    <w:rsid w:val="00FC6F9A"/>
    <w:rsid w:val="00FC70B8"/>
    <w:rsid w:val="00FD24D3"/>
    <w:rsid w:val="00FD2566"/>
    <w:rsid w:val="00FD25C7"/>
    <w:rsid w:val="00FD2A65"/>
    <w:rsid w:val="00FD2F16"/>
    <w:rsid w:val="00FD2F54"/>
    <w:rsid w:val="00FD6065"/>
    <w:rsid w:val="00FD6C6C"/>
    <w:rsid w:val="00FE1D34"/>
    <w:rsid w:val="00FE244F"/>
    <w:rsid w:val="00FE2A6F"/>
    <w:rsid w:val="00FE6132"/>
    <w:rsid w:val="00FE6C18"/>
    <w:rsid w:val="00FF0F5B"/>
    <w:rsid w:val="00FF1EAF"/>
    <w:rsid w:val="00FF2C98"/>
    <w:rsid w:val="00FF418D"/>
    <w:rsid w:val="00FF6538"/>
    <w:rsid w:val="00FF7486"/>
    <w:rsid w:val="00FF7A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04A13"/>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ind w:left="1701" w:hanging="1701"/>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8310C9"/>
    <w:pPr>
      <w:numPr>
        <w:numId w:val="12"/>
      </w:numPr>
      <w:spacing w:after="120"/>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8"/>
      </w:numPr>
      <w:spacing w:before="120" w:after="120" w:line="240" w:lineRule="auto"/>
      <w:ind w:left="1588"/>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1"/>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qFormat/>
    <w:rsid w:val="00380350"/>
    <w:rPr>
      <w:noProof w:val="0"/>
      <w:sz w:val="18"/>
      <w:szCs w:val="18"/>
      <w:lang w:val="en-GB"/>
    </w:rPr>
  </w:style>
  <w:style w:type="paragraph" w:styleId="Kommentinteksti">
    <w:name w:val="annotation text"/>
    <w:basedOn w:val="Normaali"/>
    <w:link w:val="KommentintekstiChar"/>
    <w:unhideWhenUsed/>
    <w:qFormat/>
    <w:rsid w:val="00380350"/>
    <w:pPr>
      <w:spacing w:line="240" w:lineRule="auto"/>
    </w:pPr>
    <w:rPr>
      <w:sz w:val="24"/>
      <w:szCs w:val="24"/>
    </w:rPr>
  </w:style>
  <w:style w:type="character" w:customStyle="1" w:styleId="KommentintekstiChar">
    <w:name w:val="Kommentin teksti Char"/>
    <w:basedOn w:val="Kappaleenoletusfontti"/>
    <w:link w:val="Kommentinteksti"/>
    <w:qFormat/>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5"/>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3"/>
      </w:numPr>
      <w:tabs>
        <w:tab w:val="left" w:pos="851"/>
      </w:tabs>
      <w:spacing w:before="240" w:after="240"/>
      <w:jc w:val="center"/>
    </w:pPr>
    <w:rPr>
      <w:b w:val="0"/>
      <w:u w:val="none"/>
    </w:rPr>
  </w:style>
  <w:style w:type="paragraph" w:styleId="Numeroituluettelo">
    <w:name w:val="List Number"/>
    <w:basedOn w:val="Normaali"/>
    <w:semiHidden/>
    <w:rsid w:val="006E10BF"/>
    <w:pPr>
      <w:numPr>
        <w:numId w:val="7"/>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4"/>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6"/>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0"/>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1"/>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paragraph" w:styleId="Luettelokappale">
    <w:name w:val="List Paragraph"/>
    <w:basedOn w:val="Normaali"/>
    <w:qFormat/>
    <w:rsid w:val="008F33E4"/>
    <w:pPr>
      <w:spacing w:after="160" w:line="256" w:lineRule="auto"/>
      <w:ind w:left="720"/>
      <w:contextualSpacing/>
    </w:pPr>
    <w:rPr>
      <w:sz w:val="22"/>
      <w:lang w:val="fi-FI"/>
    </w:rPr>
  </w:style>
  <w:style w:type="character" w:customStyle="1" w:styleId="ui-provider">
    <w:name w:val="ui-provider"/>
    <w:basedOn w:val="Kappaleenoletusfontti"/>
    <w:rsid w:val="00D26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39179">
      <w:bodyDiv w:val="1"/>
      <w:marLeft w:val="0"/>
      <w:marRight w:val="0"/>
      <w:marTop w:val="0"/>
      <w:marBottom w:val="0"/>
      <w:divBdr>
        <w:top w:val="none" w:sz="0" w:space="0" w:color="auto"/>
        <w:left w:val="none" w:sz="0" w:space="0" w:color="auto"/>
        <w:bottom w:val="none" w:sz="0" w:space="0" w:color="auto"/>
        <w:right w:val="none" w:sz="0" w:space="0" w:color="auto"/>
      </w:divBdr>
    </w:div>
    <w:div w:id="165562007">
      <w:bodyDiv w:val="1"/>
      <w:marLeft w:val="0"/>
      <w:marRight w:val="0"/>
      <w:marTop w:val="0"/>
      <w:marBottom w:val="0"/>
      <w:divBdr>
        <w:top w:val="none" w:sz="0" w:space="0" w:color="auto"/>
        <w:left w:val="none" w:sz="0" w:space="0" w:color="auto"/>
        <w:bottom w:val="none" w:sz="0" w:space="0" w:color="auto"/>
        <w:right w:val="none" w:sz="0" w:space="0" w:color="auto"/>
      </w:divBdr>
    </w:div>
    <w:div w:id="185951862">
      <w:bodyDiv w:val="1"/>
      <w:marLeft w:val="0"/>
      <w:marRight w:val="0"/>
      <w:marTop w:val="0"/>
      <w:marBottom w:val="0"/>
      <w:divBdr>
        <w:top w:val="none" w:sz="0" w:space="0" w:color="auto"/>
        <w:left w:val="none" w:sz="0" w:space="0" w:color="auto"/>
        <w:bottom w:val="none" w:sz="0" w:space="0" w:color="auto"/>
        <w:right w:val="none" w:sz="0" w:space="0" w:color="auto"/>
      </w:divBdr>
    </w:div>
    <w:div w:id="286933126">
      <w:bodyDiv w:val="1"/>
      <w:marLeft w:val="0"/>
      <w:marRight w:val="0"/>
      <w:marTop w:val="0"/>
      <w:marBottom w:val="0"/>
      <w:divBdr>
        <w:top w:val="none" w:sz="0" w:space="0" w:color="auto"/>
        <w:left w:val="none" w:sz="0" w:space="0" w:color="auto"/>
        <w:bottom w:val="none" w:sz="0" w:space="0" w:color="auto"/>
        <w:right w:val="none" w:sz="0" w:space="0" w:color="auto"/>
      </w:divBdr>
    </w:div>
    <w:div w:id="395708660">
      <w:bodyDiv w:val="1"/>
      <w:marLeft w:val="0"/>
      <w:marRight w:val="0"/>
      <w:marTop w:val="0"/>
      <w:marBottom w:val="0"/>
      <w:divBdr>
        <w:top w:val="none" w:sz="0" w:space="0" w:color="auto"/>
        <w:left w:val="none" w:sz="0" w:space="0" w:color="auto"/>
        <w:bottom w:val="none" w:sz="0" w:space="0" w:color="auto"/>
        <w:right w:val="none" w:sz="0" w:space="0" w:color="auto"/>
      </w:divBdr>
    </w:div>
    <w:div w:id="435753715">
      <w:bodyDiv w:val="1"/>
      <w:marLeft w:val="0"/>
      <w:marRight w:val="0"/>
      <w:marTop w:val="0"/>
      <w:marBottom w:val="0"/>
      <w:divBdr>
        <w:top w:val="none" w:sz="0" w:space="0" w:color="auto"/>
        <w:left w:val="none" w:sz="0" w:space="0" w:color="auto"/>
        <w:bottom w:val="none" w:sz="0" w:space="0" w:color="auto"/>
        <w:right w:val="none" w:sz="0" w:space="0" w:color="auto"/>
      </w:divBdr>
    </w:div>
    <w:div w:id="445396058">
      <w:bodyDiv w:val="1"/>
      <w:marLeft w:val="0"/>
      <w:marRight w:val="0"/>
      <w:marTop w:val="0"/>
      <w:marBottom w:val="0"/>
      <w:divBdr>
        <w:top w:val="none" w:sz="0" w:space="0" w:color="auto"/>
        <w:left w:val="none" w:sz="0" w:space="0" w:color="auto"/>
        <w:bottom w:val="none" w:sz="0" w:space="0" w:color="auto"/>
        <w:right w:val="none" w:sz="0" w:space="0" w:color="auto"/>
      </w:divBdr>
      <w:divsChild>
        <w:div w:id="42098718">
          <w:marLeft w:val="0"/>
          <w:marRight w:val="0"/>
          <w:marTop w:val="0"/>
          <w:marBottom w:val="0"/>
          <w:divBdr>
            <w:top w:val="none" w:sz="0" w:space="0" w:color="auto"/>
            <w:left w:val="none" w:sz="0" w:space="0" w:color="auto"/>
            <w:bottom w:val="none" w:sz="0" w:space="0" w:color="auto"/>
            <w:right w:val="none" w:sz="0" w:space="0" w:color="auto"/>
          </w:divBdr>
          <w:divsChild>
            <w:div w:id="758719133">
              <w:marLeft w:val="0"/>
              <w:marRight w:val="0"/>
              <w:marTop w:val="0"/>
              <w:marBottom w:val="0"/>
              <w:divBdr>
                <w:top w:val="none" w:sz="0" w:space="0" w:color="auto"/>
                <w:left w:val="none" w:sz="0" w:space="0" w:color="auto"/>
                <w:bottom w:val="none" w:sz="0" w:space="0" w:color="auto"/>
                <w:right w:val="none" w:sz="0" w:space="0" w:color="auto"/>
              </w:divBdr>
              <w:divsChild>
                <w:div w:id="358626913">
                  <w:marLeft w:val="0"/>
                  <w:marRight w:val="0"/>
                  <w:marTop w:val="0"/>
                  <w:marBottom w:val="0"/>
                  <w:divBdr>
                    <w:top w:val="none" w:sz="0" w:space="0" w:color="auto"/>
                    <w:left w:val="none" w:sz="0" w:space="0" w:color="auto"/>
                    <w:bottom w:val="none" w:sz="0" w:space="0" w:color="auto"/>
                    <w:right w:val="none" w:sz="0" w:space="0" w:color="auto"/>
                  </w:divBdr>
                  <w:divsChild>
                    <w:div w:id="163343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552251">
          <w:marLeft w:val="0"/>
          <w:marRight w:val="0"/>
          <w:marTop w:val="0"/>
          <w:marBottom w:val="0"/>
          <w:divBdr>
            <w:top w:val="none" w:sz="0" w:space="0" w:color="auto"/>
            <w:left w:val="none" w:sz="0" w:space="0" w:color="auto"/>
            <w:bottom w:val="none" w:sz="0" w:space="0" w:color="auto"/>
            <w:right w:val="none" w:sz="0" w:space="0" w:color="auto"/>
          </w:divBdr>
          <w:divsChild>
            <w:div w:id="166598636">
              <w:marLeft w:val="0"/>
              <w:marRight w:val="0"/>
              <w:marTop w:val="0"/>
              <w:marBottom w:val="0"/>
              <w:divBdr>
                <w:top w:val="none" w:sz="0" w:space="0" w:color="auto"/>
                <w:left w:val="none" w:sz="0" w:space="0" w:color="auto"/>
                <w:bottom w:val="none" w:sz="0" w:space="0" w:color="auto"/>
                <w:right w:val="none" w:sz="0" w:space="0" w:color="auto"/>
              </w:divBdr>
              <w:divsChild>
                <w:div w:id="1517308026">
                  <w:marLeft w:val="0"/>
                  <w:marRight w:val="0"/>
                  <w:marTop w:val="0"/>
                  <w:marBottom w:val="0"/>
                  <w:divBdr>
                    <w:top w:val="none" w:sz="0" w:space="0" w:color="auto"/>
                    <w:left w:val="none" w:sz="0" w:space="0" w:color="auto"/>
                    <w:bottom w:val="none" w:sz="0" w:space="0" w:color="auto"/>
                    <w:right w:val="none" w:sz="0" w:space="0" w:color="auto"/>
                  </w:divBdr>
                  <w:divsChild>
                    <w:div w:id="20387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042103">
      <w:bodyDiv w:val="1"/>
      <w:marLeft w:val="0"/>
      <w:marRight w:val="0"/>
      <w:marTop w:val="0"/>
      <w:marBottom w:val="0"/>
      <w:divBdr>
        <w:top w:val="none" w:sz="0" w:space="0" w:color="auto"/>
        <w:left w:val="none" w:sz="0" w:space="0" w:color="auto"/>
        <w:bottom w:val="none" w:sz="0" w:space="0" w:color="auto"/>
        <w:right w:val="none" w:sz="0" w:space="0" w:color="auto"/>
      </w:divBdr>
    </w:div>
    <w:div w:id="647436857">
      <w:bodyDiv w:val="1"/>
      <w:marLeft w:val="0"/>
      <w:marRight w:val="0"/>
      <w:marTop w:val="0"/>
      <w:marBottom w:val="0"/>
      <w:divBdr>
        <w:top w:val="none" w:sz="0" w:space="0" w:color="auto"/>
        <w:left w:val="none" w:sz="0" w:space="0" w:color="auto"/>
        <w:bottom w:val="none" w:sz="0" w:space="0" w:color="auto"/>
        <w:right w:val="none" w:sz="0" w:space="0" w:color="auto"/>
      </w:divBdr>
    </w:div>
    <w:div w:id="854540400">
      <w:bodyDiv w:val="1"/>
      <w:marLeft w:val="0"/>
      <w:marRight w:val="0"/>
      <w:marTop w:val="0"/>
      <w:marBottom w:val="0"/>
      <w:divBdr>
        <w:top w:val="none" w:sz="0" w:space="0" w:color="auto"/>
        <w:left w:val="none" w:sz="0" w:space="0" w:color="auto"/>
        <w:bottom w:val="none" w:sz="0" w:space="0" w:color="auto"/>
        <w:right w:val="none" w:sz="0" w:space="0" w:color="auto"/>
      </w:divBdr>
    </w:div>
    <w:div w:id="871459970">
      <w:bodyDiv w:val="1"/>
      <w:marLeft w:val="0"/>
      <w:marRight w:val="0"/>
      <w:marTop w:val="0"/>
      <w:marBottom w:val="0"/>
      <w:divBdr>
        <w:top w:val="none" w:sz="0" w:space="0" w:color="auto"/>
        <w:left w:val="none" w:sz="0" w:space="0" w:color="auto"/>
        <w:bottom w:val="none" w:sz="0" w:space="0" w:color="auto"/>
        <w:right w:val="none" w:sz="0" w:space="0" w:color="auto"/>
      </w:divBdr>
    </w:div>
    <w:div w:id="996231138">
      <w:bodyDiv w:val="1"/>
      <w:marLeft w:val="0"/>
      <w:marRight w:val="0"/>
      <w:marTop w:val="0"/>
      <w:marBottom w:val="0"/>
      <w:divBdr>
        <w:top w:val="none" w:sz="0" w:space="0" w:color="auto"/>
        <w:left w:val="none" w:sz="0" w:space="0" w:color="auto"/>
        <w:bottom w:val="none" w:sz="0" w:space="0" w:color="auto"/>
        <w:right w:val="none" w:sz="0" w:space="0" w:color="auto"/>
      </w:divBdr>
      <w:divsChild>
        <w:div w:id="910190113">
          <w:marLeft w:val="0"/>
          <w:marRight w:val="0"/>
          <w:marTop w:val="0"/>
          <w:marBottom w:val="0"/>
          <w:divBdr>
            <w:top w:val="none" w:sz="0" w:space="0" w:color="auto"/>
            <w:left w:val="none" w:sz="0" w:space="0" w:color="auto"/>
            <w:bottom w:val="none" w:sz="0" w:space="0" w:color="auto"/>
            <w:right w:val="none" w:sz="0" w:space="0" w:color="auto"/>
          </w:divBdr>
          <w:divsChild>
            <w:div w:id="150216524">
              <w:marLeft w:val="0"/>
              <w:marRight w:val="0"/>
              <w:marTop w:val="0"/>
              <w:marBottom w:val="0"/>
              <w:divBdr>
                <w:top w:val="none" w:sz="0" w:space="0" w:color="auto"/>
                <w:left w:val="none" w:sz="0" w:space="0" w:color="auto"/>
                <w:bottom w:val="none" w:sz="0" w:space="0" w:color="auto"/>
                <w:right w:val="none" w:sz="0" w:space="0" w:color="auto"/>
              </w:divBdr>
              <w:divsChild>
                <w:div w:id="684674784">
                  <w:marLeft w:val="0"/>
                  <w:marRight w:val="0"/>
                  <w:marTop w:val="0"/>
                  <w:marBottom w:val="0"/>
                  <w:divBdr>
                    <w:top w:val="none" w:sz="0" w:space="0" w:color="auto"/>
                    <w:left w:val="none" w:sz="0" w:space="0" w:color="auto"/>
                    <w:bottom w:val="none" w:sz="0" w:space="0" w:color="auto"/>
                    <w:right w:val="none" w:sz="0" w:space="0" w:color="auto"/>
                  </w:divBdr>
                  <w:divsChild>
                    <w:div w:id="12493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943072">
          <w:marLeft w:val="0"/>
          <w:marRight w:val="0"/>
          <w:marTop w:val="0"/>
          <w:marBottom w:val="0"/>
          <w:divBdr>
            <w:top w:val="none" w:sz="0" w:space="0" w:color="auto"/>
            <w:left w:val="none" w:sz="0" w:space="0" w:color="auto"/>
            <w:bottom w:val="none" w:sz="0" w:space="0" w:color="auto"/>
            <w:right w:val="none" w:sz="0" w:space="0" w:color="auto"/>
          </w:divBdr>
          <w:divsChild>
            <w:div w:id="1837646000">
              <w:marLeft w:val="0"/>
              <w:marRight w:val="0"/>
              <w:marTop w:val="0"/>
              <w:marBottom w:val="0"/>
              <w:divBdr>
                <w:top w:val="none" w:sz="0" w:space="0" w:color="auto"/>
                <w:left w:val="none" w:sz="0" w:space="0" w:color="auto"/>
                <w:bottom w:val="none" w:sz="0" w:space="0" w:color="auto"/>
                <w:right w:val="none" w:sz="0" w:space="0" w:color="auto"/>
              </w:divBdr>
              <w:divsChild>
                <w:div w:id="1126583054">
                  <w:marLeft w:val="0"/>
                  <w:marRight w:val="0"/>
                  <w:marTop w:val="0"/>
                  <w:marBottom w:val="0"/>
                  <w:divBdr>
                    <w:top w:val="none" w:sz="0" w:space="0" w:color="auto"/>
                    <w:left w:val="none" w:sz="0" w:space="0" w:color="auto"/>
                    <w:bottom w:val="none" w:sz="0" w:space="0" w:color="auto"/>
                    <w:right w:val="none" w:sz="0" w:space="0" w:color="auto"/>
                  </w:divBdr>
                  <w:divsChild>
                    <w:div w:id="94472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671550">
      <w:bodyDiv w:val="1"/>
      <w:marLeft w:val="0"/>
      <w:marRight w:val="0"/>
      <w:marTop w:val="0"/>
      <w:marBottom w:val="0"/>
      <w:divBdr>
        <w:top w:val="none" w:sz="0" w:space="0" w:color="auto"/>
        <w:left w:val="none" w:sz="0" w:space="0" w:color="auto"/>
        <w:bottom w:val="none" w:sz="0" w:space="0" w:color="auto"/>
        <w:right w:val="none" w:sz="0" w:space="0" w:color="auto"/>
      </w:divBdr>
    </w:div>
    <w:div w:id="1089233890">
      <w:bodyDiv w:val="1"/>
      <w:marLeft w:val="0"/>
      <w:marRight w:val="0"/>
      <w:marTop w:val="0"/>
      <w:marBottom w:val="0"/>
      <w:divBdr>
        <w:top w:val="none" w:sz="0" w:space="0" w:color="auto"/>
        <w:left w:val="none" w:sz="0" w:space="0" w:color="auto"/>
        <w:bottom w:val="none" w:sz="0" w:space="0" w:color="auto"/>
        <w:right w:val="none" w:sz="0" w:space="0" w:color="auto"/>
      </w:divBdr>
    </w:div>
    <w:div w:id="1498228208">
      <w:bodyDiv w:val="1"/>
      <w:marLeft w:val="0"/>
      <w:marRight w:val="0"/>
      <w:marTop w:val="0"/>
      <w:marBottom w:val="0"/>
      <w:divBdr>
        <w:top w:val="none" w:sz="0" w:space="0" w:color="auto"/>
        <w:left w:val="none" w:sz="0" w:space="0" w:color="auto"/>
        <w:bottom w:val="none" w:sz="0" w:space="0" w:color="auto"/>
        <w:right w:val="none" w:sz="0" w:space="0" w:color="auto"/>
      </w:divBdr>
    </w:div>
    <w:div w:id="1606769749">
      <w:bodyDiv w:val="1"/>
      <w:marLeft w:val="0"/>
      <w:marRight w:val="0"/>
      <w:marTop w:val="0"/>
      <w:marBottom w:val="0"/>
      <w:divBdr>
        <w:top w:val="none" w:sz="0" w:space="0" w:color="auto"/>
        <w:left w:val="none" w:sz="0" w:space="0" w:color="auto"/>
        <w:bottom w:val="none" w:sz="0" w:space="0" w:color="auto"/>
        <w:right w:val="none" w:sz="0" w:space="0" w:color="auto"/>
      </w:divBdr>
    </w:div>
    <w:div w:id="1657955903">
      <w:bodyDiv w:val="1"/>
      <w:marLeft w:val="0"/>
      <w:marRight w:val="0"/>
      <w:marTop w:val="0"/>
      <w:marBottom w:val="0"/>
      <w:divBdr>
        <w:top w:val="none" w:sz="0" w:space="0" w:color="auto"/>
        <w:left w:val="none" w:sz="0" w:space="0" w:color="auto"/>
        <w:bottom w:val="none" w:sz="0" w:space="0" w:color="auto"/>
        <w:right w:val="none" w:sz="0" w:space="0" w:color="auto"/>
      </w:divBdr>
      <w:divsChild>
        <w:div w:id="335040128">
          <w:marLeft w:val="0"/>
          <w:marRight w:val="0"/>
          <w:marTop w:val="0"/>
          <w:marBottom w:val="0"/>
          <w:divBdr>
            <w:top w:val="none" w:sz="0" w:space="0" w:color="auto"/>
            <w:left w:val="none" w:sz="0" w:space="0" w:color="auto"/>
            <w:bottom w:val="none" w:sz="0" w:space="0" w:color="auto"/>
            <w:right w:val="none" w:sz="0" w:space="0" w:color="auto"/>
          </w:divBdr>
          <w:divsChild>
            <w:div w:id="1240169256">
              <w:marLeft w:val="0"/>
              <w:marRight w:val="0"/>
              <w:marTop w:val="0"/>
              <w:marBottom w:val="0"/>
              <w:divBdr>
                <w:top w:val="none" w:sz="0" w:space="0" w:color="auto"/>
                <w:left w:val="none" w:sz="0" w:space="0" w:color="auto"/>
                <w:bottom w:val="none" w:sz="0" w:space="0" w:color="auto"/>
                <w:right w:val="none" w:sz="0" w:space="0" w:color="auto"/>
              </w:divBdr>
            </w:div>
            <w:div w:id="1818498411">
              <w:marLeft w:val="0"/>
              <w:marRight w:val="0"/>
              <w:marTop w:val="0"/>
              <w:marBottom w:val="0"/>
              <w:divBdr>
                <w:top w:val="none" w:sz="0" w:space="0" w:color="auto"/>
                <w:left w:val="none" w:sz="0" w:space="0" w:color="auto"/>
                <w:bottom w:val="none" w:sz="0" w:space="0" w:color="auto"/>
                <w:right w:val="none" w:sz="0" w:space="0" w:color="auto"/>
              </w:divBdr>
            </w:div>
            <w:div w:id="1393192181">
              <w:marLeft w:val="0"/>
              <w:marRight w:val="0"/>
              <w:marTop w:val="0"/>
              <w:marBottom w:val="0"/>
              <w:divBdr>
                <w:top w:val="none" w:sz="0" w:space="0" w:color="auto"/>
                <w:left w:val="none" w:sz="0" w:space="0" w:color="auto"/>
                <w:bottom w:val="none" w:sz="0" w:space="0" w:color="auto"/>
                <w:right w:val="none" w:sz="0" w:space="0" w:color="auto"/>
              </w:divBdr>
            </w:div>
          </w:divsChild>
        </w:div>
        <w:div w:id="1639647902">
          <w:marLeft w:val="0"/>
          <w:marRight w:val="0"/>
          <w:marTop w:val="0"/>
          <w:marBottom w:val="0"/>
          <w:divBdr>
            <w:top w:val="none" w:sz="0" w:space="0" w:color="auto"/>
            <w:left w:val="none" w:sz="0" w:space="0" w:color="auto"/>
            <w:bottom w:val="none" w:sz="0" w:space="0" w:color="auto"/>
            <w:right w:val="none" w:sz="0" w:space="0" w:color="auto"/>
          </w:divBdr>
          <w:divsChild>
            <w:div w:id="84791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778451">
      <w:bodyDiv w:val="1"/>
      <w:marLeft w:val="0"/>
      <w:marRight w:val="0"/>
      <w:marTop w:val="0"/>
      <w:marBottom w:val="0"/>
      <w:divBdr>
        <w:top w:val="none" w:sz="0" w:space="0" w:color="auto"/>
        <w:left w:val="none" w:sz="0" w:space="0" w:color="auto"/>
        <w:bottom w:val="none" w:sz="0" w:space="0" w:color="auto"/>
        <w:right w:val="none" w:sz="0" w:space="0" w:color="auto"/>
      </w:divBdr>
    </w:div>
    <w:div w:id="1845052126">
      <w:bodyDiv w:val="1"/>
      <w:marLeft w:val="0"/>
      <w:marRight w:val="0"/>
      <w:marTop w:val="0"/>
      <w:marBottom w:val="0"/>
      <w:divBdr>
        <w:top w:val="none" w:sz="0" w:space="0" w:color="auto"/>
        <w:left w:val="none" w:sz="0" w:space="0" w:color="auto"/>
        <w:bottom w:val="none" w:sz="0" w:space="0" w:color="auto"/>
        <w:right w:val="none" w:sz="0" w:space="0" w:color="auto"/>
      </w:divBdr>
    </w:div>
    <w:div w:id="201780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theme" Target="theme/theme1.xml"/><Relationship Id="rId21" Type="http://schemas.openxmlformats.org/officeDocument/2006/relationships/header" Target="header5.xml"/><Relationship Id="rId34" Type="http://schemas.openxmlformats.org/officeDocument/2006/relationships/footer" Target="footer6.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microsoft.com/office/2018/08/relationships/commentsExtensible" Target="commentsExtensible.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image" Target="cid:image001.png@01DB9980.03A80C1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image" Target="media/image6.png"/><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B28E0-8B49-4AF3-98E3-598573C49285}"/>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6933A648-CBB4-40B0-BF74-81061643F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16</Pages>
  <Words>9670</Words>
  <Characters>78330</Characters>
  <Application>Microsoft Office Word</Application>
  <DocSecurity>0</DocSecurity>
  <Lines>652</Lines>
  <Paragraphs>175</Paragraphs>
  <ScaleCrop>false</ScaleCrop>
  <HeadingPairs>
    <vt:vector size="10" baseType="variant">
      <vt:variant>
        <vt:lpstr>Otsikko</vt:lpstr>
      </vt:variant>
      <vt:variant>
        <vt:i4>1</vt:i4>
      </vt:variant>
      <vt:variant>
        <vt:lpstr>Rubrik</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5" baseType="lpstr">
      <vt:lpstr>IALA Guideline Macro Enabled Template</vt: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87825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Kaski Maiju</cp:lastModifiedBy>
  <cp:revision>2</cp:revision>
  <cp:lastPrinted>2020-11-25T08:30:00Z</cp:lastPrinted>
  <dcterms:created xsi:type="dcterms:W3CDTF">2025-03-20T11:45:00Z</dcterms:created>
  <dcterms:modified xsi:type="dcterms:W3CDTF">2025-03-20T11:45:00Z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